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tbl>
      <w:tblPr>
        <w:tblW w:w="0" w:type="auto"/>
        <w:tblLayout w:type="fixed"/>
        <w:tblCellMar>
          <w:left w:w="0" w:type="dxa"/>
          <w:right w:w="0" w:type="dxa"/>
        </w:tblCellMar>
        <w:tblLook w:val="0000" w:firstRow="0" w:lastRow="0" w:firstColumn="0" w:lastColumn="0" w:noHBand="0" w:noVBand="0"/>
      </w:tblPr>
      <w:tblGrid>
        <w:gridCol w:w="7036"/>
      </w:tblGrid>
      <w:tr w:rsidR="008550F9">
        <w:trPr>
          <w:trHeight w:hRule="exact" w:val="2160"/>
        </w:trPr>
        <w:tc>
          <w:tcPr>
            <w:tcW w:w="7036" w:type="dxa"/>
          </w:tcPr>
          <w:p w:rsidR="008550F9" w:rsidRDefault="008550F9">
            <w:pPr>
              <w:rPr>
                <w:rStyle w:val="Huisstijl-Sjabloonnaam"/>
              </w:rPr>
            </w:pPr>
            <w:bookmarkStart w:id="0" w:name="bmTitel1" w:colFirst="0" w:colLast="0"/>
            <w:r>
              <w:rPr>
                <w:rStyle w:val="Huisstijl-Sjabloonnaam"/>
              </w:rPr>
              <w:t>Besturingsplan</w:t>
            </w:r>
          </w:p>
          <w:p w:rsidR="008550F9" w:rsidRDefault="008550F9">
            <w:pPr>
              <w:rPr>
                <w:rStyle w:val="Huisstijl-Sjabloonnaam"/>
              </w:rPr>
            </w:pPr>
          </w:p>
          <w:p w:rsidR="008550F9" w:rsidRDefault="008550F9">
            <w:pPr>
              <w:rPr>
                <w:rStyle w:val="Huisstijl-Gegeven"/>
              </w:rPr>
            </w:pPr>
            <w:r>
              <w:rPr>
                <w:rStyle w:val="Huisstijl-Gegeven"/>
              </w:rPr>
              <w:t>Brabant Water</w:t>
            </w:r>
          </w:p>
          <w:p w:rsidR="008550F9" w:rsidRDefault="008550F9">
            <w:pPr>
              <w:rPr>
                <w:rStyle w:val="Huisstijl-Gegeven"/>
              </w:rPr>
            </w:pPr>
            <w:r>
              <w:rPr>
                <w:rStyle w:val="Huisstijl-Gegeven"/>
              </w:rPr>
              <w:t>Water productie Bedrijf Eindhoven</w:t>
            </w:r>
          </w:p>
          <w:p w:rsidR="008550F9" w:rsidRDefault="008550F9">
            <w:pPr>
              <w:rPr>
                <w:rStyle w:val="Huisstijl-Gegeven"/>
              </w:rPr>
            </w:pPr>
            <w:r>
              <w:rPr>
                <w:rStyle w:val="Huisstijl-Gegeven"/>
              </w:rPr>
              <w:t>Deel 1 Winning</w:t>
            </w:r>
          </w:p>
          <w:p w:rsidR="008550F9" w:rsidRDefault="008550F9">
            <w:pPr>
              <w:rPr>
                <w:rStyle w:val="Huisstijl-Gegeven"/>
              </w:rPr>
            </w:pPr>
          </w:p>
        </w:tc>
      </w:tr>
      <w:tr w:rsidR="008550F9">
        <w:trPr>
          <w:trHeight w:val="480"/>
        </w:trPr>
        <w:tc>
          <w:tcPr>
            <w:tcW w:w="7036" w:type="dxa"/>
          </w:tcPr>
          <w:p w:rsidR="008550F9" w:rsidRDefault="008550F9">
            <w:pPr>
              <w:rPr>
                <w:rStyle w:val="Huisstijl-Kopje"/>
              </w:rPr>
            </w:pPr>
            <w:bookmarkStart w:id="1" w:name="bmAuteur1" w:colFirst="0" w:colLast="0"/>
            <w:bookmarkEnd w:id="0"/>
            <w:r>
              <w:rPr>
                <w:rStyle w:val="Huisstijl-Kopje"/>
              </w:rPr>
              <w:t>Auteur(s)</w:t>
            </w:r>
          </w:p>
          <w:p w:rsidR="008550F9" w:rsidRDefault="008550F9">
            <w:pPr>
              <w:rPr>
                <w:rStyle w:val="Huisstijl-Gegeven"/>
              </w:rPr>
            </w:pPr>
            <w:r>
              <w:rPr>
                <w:rStyle w:val="Huisstijl-Gegeven"/>
              </w:rPr>
              <w:t>Ruud (R.M.W.) Jansen</w:t>
            </w:r>
          </w:p>
          <w:p w:rsidR="00083EA2" w:rsidRDefault="00083EA2">
            <w:pPr>
              <w:rPr>
                <w:rStyle w:val="Huisstijl-Gegeven"/>
              </w:rPr>
            </w:pPr>
            <w:r>
              <w:rPr>
                <w:rStyle w:val="Huisstijl-Gegeven"/>
              </w:rPr>
              <w:t>M. Jordaan</w:t>
            </w:r>
          </w:p>
          <w:p w:rsidR="008550F9" w:rsidRDefault="008550F9">
            <w:pPr>
              <w:rPr>
                <w:rStyle w:val="Huisstijl-Gegeven"/>
              </w:rPr>
            </w:pPr>
          </w:p>
        </w:tc>
      </w:tr>
      <w:bookmarkEnd w:id="1"/>
    </w:tbl>
    <w:p w:rsidR="008550F9" w:rsidRDefault="008550F9"/>
    <w:p w:rsidR="008550F9" w:rsidRDefault="008550F9">
      <w:pPr>
        <w:spacing w:before="240"/>
        <w:rPr>
          <w:rStyle w:val="Huisstijl-Sjabloonnaam"/>
        </w:rPr>
      </w:pPr>
      <w:bookmarkStart w:id="2" w:name="bmBegin"/>
      <w:bookmarkEnd w:id="2"/>
      <w:r>
        <w:br w:type="page"/>
      </w:r>
      <w:r>
        <w:rPr>
          <w:rStyle w:val="Huisstijl-Sjabloonnaam"/>
        </w:rPr>
        <w:lastRenderedPageBreak/>
        <w:t>Inhoud</w:t>
      </w:r>
    </w:p>
    <w:p w:rsidR="00366622" w:rsidRDefault="008550F9">
      <w:pPr>
        <w:pStyle w:val="TOC1"/>
        <w:rPr>
          <w:rFonts w:ascii="Times New Roman" w:hAnsi="Times New Roman"/>
          <w:sz w:val="24"/>
          <w:szCs w:val="24"/>
        </w:rPr>
      </w:pPr>
      <w:r>
        <w:fldChar w:fldCharType="begin"/>
      </w:r>
      <w:r>
        <w:instrText xml:space="preserve"> TOC \o "1-3" </w:instrText>
      </w:r>
      <w:r>
        <w:fldChar w:fldCharType="separate"/>
      </w:r>
      <w:r w:rsidR="00366622">
        <w:t>1</w:t>
      </w:r>
      <w:r w:rsidR="00366622">
        <w:rPr>
          <w:rFonts w:ascii="Times New Roman" w:hAnsi="Times New Roman"/>
          <w:sz w:val="24"/>
          <w:szCs w:val="24"/>
        </w:rPr>
        <w:tab/>
      </w:r>
      <w:r w:rsidR="00366622">
        <w:t>Inleiding</w:t>
      </w:r>
      <w:r w:rsidR="00366622">
        <w:tab/>
      </w:r>
      <w:r w:rsidR="00366622">
        <w:fldChar w:fldCharType="begin"/>
      </w:r>
      <w:r w:rsidR="00366622">
        <w:instrText xml:space="preserve"> PAGEREF _Toc243111260 \h </w:instrText>
      </w:r>
      <w:r w:rsidR="00366622">
        <w:fldChar w:fldCharType="separate"/>
      </w:r>
      <w:r w:rsidR="00046677">
        <w:t>3</w:t>
      </w:r>
      <w:r w:rsidR="00366622">
        <w:fldChar w:fldCharType="end"/>
      </w:r>
    </w:p>
    <w:p w:rsidR="00366622" w:rsidRDefault="00366622">
      <w:pPr>
        <w:pStyle w:val="TOC2"/>
        <w:rPr>
          <w:rFonts w:ascii="Times New Roman" w:hAnsi="Times New Roman"/>
          <w:sz w:val="24"/>
          <w:szCs w:val="24"/>
        </w:rPr>
      </w:pPr>
      <w:r>
        <w:t>1.1</w:t>
      </w:r>
      <w:r>
        <w:rPr>
          <w:rFonts w:ascii="Times New Roman" w:hAnsi="Times New Roman"/>
          <w:sz w:val="24"/>
          <w:szCs w:val="24"/>
        </w:rPr>
        <w:tab/>
      </w:r>
      <w:r>
        <w:t>Doel</w:t>
      </w:r>
      <w:r>
        <w:tab/>
      </w:r>
      <w:r>
        <w:fldChar w:fldCharType="begin"/>
      </w:r>
      <w:r>
        <w:instrText xml:space="preserve"> PAGEREF _Toc243111261 \h </w:instrText>
      </w:r>
      <w:r>
        <w:fldChar w:fldCharType="separate"/>
      </w:r>
      <w:r w:rsidR="00046677">
        <w:t>3</w:t>
      </w:r>
      <w:r>
        <w:fldChar w:fldCharType="end"/>
      </w:r>
    </w:p>
    <w:p w:rsidR="00366622" w:rsidRDefault="00366622">
      <w:pPr>
        <w:pStyle w:val="TOC2"/>
        <w:rPr>
          <w:rFonts w:ascii="Times New Roman" w:hAnsi="Times New Roman"/>
          <w:sz w:val="24"/>
          <w:szCs w:val="24"/>
        </w:rPr>
      </w:pPr>
      <w:r>
        <w:t>1.2</w:t>
      </w:r>
      <w:r>
        <w:rPr>
          <w:rFonts w:ascii="Times New Roman" w:hAnsi="Times New Roman"/>
          <w:sz w:val="24"/>
          <w:szCs w:val="24"/>
        </w:rPr>
        <w:tab/>
      </w:r>
      <w:r>
        <w:t>Doelgroep</w:t>
      </w:r>
      <w:r>
        <w:tab/>
      </w:r>
      <w:r>
        <w:fldChar w:fldCharType="begin"/>
      </w:r>
      <w:r>
        <w:instrText xml:space="preserve"> PAGEREF _Toc243111262 \h </w:instrText>
      </w:r>
      <w:r>
        <w:fldChar w:fldCharType="separate"/>
      </w:r>
      <w:r w:rsidR="00046677">
        <w:t>3</w:t>
      </w:r>
      <w:r>
        <w:fldChar w:fldCharType="end"/>
      </w:r>
    </w:p>
    <w:p w:rsidR="00366622" w:rsidRDefault="00366622">
      <w:pPr>
        <w:pStyle w:val="TOC2"/>
        <w:rPr>
          <w:rFonts w:ascii="Times New Roman" w:hAnsi="Times New Roman"/>
          <w:sz w:val="24"/>
          <w:szCs w:val="24"/>
        </w:rPr>
      </w:pPr>
      <w:r>
        <w:t>1.3</w:t>
      </w:r>
      <w:r>
        <w:rPr>
          <w:rFonts w:ascii="Times New Roman" w:hAnsi="Times New Roman"/>
          <w:sz w:val="24"/>
          <w:szCs w:val="24"/>
        </w:rPr>
        <w:tab/>
      </w:r>
      <w:r>
        <w:t>Documenten</w:t>
      </w:r>
      <w:r>
        <w:tab/>
      </w:r>
      <w:r>
        <w:fldChar w:fldCharType="begin"/>
      </w:r>
      <w:r>
        <w:instrText xml:space="preserve"> PAGEREF _Toc243111263 \h </w:instrText>
      </w:r>
      <w:r>
        <w:fldChar w:fldCharType="separate"/>
      </w:r>
      <w:r w:rsidR="00046677">
        <w:t>3</w:t>
      </w:r>
      <w:r>
        <w:fldChar w:fldCharType="end"/>
      </w:r>
    </w:p>
    <w:p w:rsidR="00366622" w:rsidRDefault="00366622">
      <w:pPr>
        <w:pStyle w:val="TOC2"/>
        <w:rPr>
          <w:rFonts w:ascii="Times New Roman" w:hAnsi="Times New Roman"/>
          <w:sz w:val="24"/>
          <w:szCs w:val="24"/>
        </w:rPr>
      </w:pPr>
      <w:r>
        <w:t>1.4</w:t>
      </w:r>
      <w:r>
        <w:rPr>
          <w:rFonts w:ascii="Times New Roman" w:hAnsi="Times New Roman"/>
          <w:sz w:val="24"/>
          <w:szCs w:val="24"/>
        </w:rPr>
        <w:tab/>
      </w:r>
      <w:r>
        <w:t>Documenthistorie</w:t>
      </w:r>
      <w:r>
        <w:tab/>
      </w:r>
      <w:r>
        <w:fldChar w:fldCharType="begin"/>
      </w:r>
      <w:r>
        <w:instrText xml:space="preserve"> PAGEREF _Toc243111264 \h </w:instrText>
      </w:r>
      <w:r>
        <w:fldChar w:fldCharType="separate"/>
      </w:r>
      <w:r w:rsidR="00046677">
        <w:t>3</w:t>
      </w:r>
      <w:r>
        <w:fldChar w:fldCharType="end"/>
      </w:r>
    </w:p>
    <w:p w:rsidR="00366622" w:rsidRDefault="00366622">
      <w:pPr>
        <w:pStyle w:val="TOC1"/>
        <w:rPr>
          <w:rFonts w:ascii="Times New Roman" w:hAnsi="Times New Roman"/>
          <w:sz w:val="24"/>
          <w:szCs w:val="24"/>
        </w:rPr>
      </w:pPr>
      <w:r>
        <w:t>2</w:t>
      </w:r>
      <w:r>
        <w:rPr>
          <w:rFonts w:ascii="Times New Roman" w:hAnsi="Times New Roman"/>
          <w:sz w:val="24"/>
          <w:szCs w:val="24"/>
        </w:rPr>
        <w:tab/>
      </w:r>
      <w:r>
        <w:t>Afkortingen en begrippen</w:t>
      </w:r>
      <w:r>
        <w:tab/>
      </w:r>
      <w:r>
        <w:fldChar w:fldCharType="begin"/>
      </w:r>
      <w:r>
        <w:instrText xml:space="preserve"> PAGEREF _Toc243111265 \h </w:instrText>
      </w:r>
      <w:r>
        <w:fldChar w:fldCharType="separate"/>
      </w:r>
      <w:r w:rsidR="00046677">
        <w:t>4</w:t>
      </w:r>
      <w:r>
        <w:fldChar w:fldCharType="end"/>
      </w:r>
    </w:p>
    <w:p w:rsidR="00366622" w:rsidRDefault="00366622">
      <w:pPr>
        <w:pStyle w:val="TOC1"/>
        <w:rPr>
          <w:rFonts w:ascii="Times New Roman" w:hAnsi="Times New Roman"/>
          <w:sz w:val="24"/>
          <w:szCs w:val="24"/>
        </w:rPr>
      </w:pPr>
      <w:r>
        <w:t>3</w:t>
      </w:r>
      <w:r>
        <w:rPr>
          <w:rFonts w:ascii="Times New Roman" w:hAnsi="Times New Roman"/>
          <w:sz w:val="24"/>
          <w:szCs w:val="24"/>
        </w:rPr>
        <w:tab/>
      </w:r>
      <w:r>
        <w:t>Indeling</w:t>
      </w:r>
      <w:r>
        <w:tab/>
      </w:r>
      <w:r>
        <w:fldChar w:fldCharType="begin"/>
      </w:r>
      <w:r>
        <w:instrText xml:space="preserve"> PAGEREF _Toc243111266 \h </w:instrText>
      </w:r>
      <w:r>
        <w:fldChar w:fldCharType="separate"/>
      </w:r>
      <w:r w:rsidR="00046677">
        <w:t>5</w:t>
      </w:r>
      <w:r>
        <w:fldChar w:fldCharType="end"/>
      </w:r>
    </w:p>
    <w:p w:rsidR="00366622" w:rsidRDefault="00366622">
      <w:pPr>
        <w:pStyle w:val="TOC2"/>
        <w:rPr>
          <w:rFonts w:ascii="Times New Roman" w:hAnsi="Times New Roman"/>
          <w:sz w:val="24"/>
          <w:szCs w:val="24"/>
        </w:rPr>
      </w:pPr>
      <w:r>
        <w:t>3.1</w:t>
      </w:r>
      <w:r>
        <w:rPr>
          <w:rFonts w:ascii="Times New Roman" w:hAnsi="Times New Roman"/>
          <w:sz w:val="24"/>
          <w:szCs w:val="24"/>
        </w:rPr>
        <w:tab/>
      </w:r>
      <w:r>
        <w:t>Systeemdefinitie</w:t>
      </w:r>
      <w:r>
        <w:tab/>
      </w:r>
      <w:r>
        <w:fldChar w:fldCharType="begin"/>
      </w:r>
      <w:r>
        <w:instrText xml:space="preserve"> PAGEREF _Toc243111267 \h </w:instrText>
      </w:r>
      <w:r>
        <w:fldChar w:fldCharType="separate"/>
      </w:r>
      <w:r w:rsidR="00046677">
        <w:t>6</w:t>
      </w:r>
      <w:r>
        <w:fldChar w:fldCharType="end"/>
      </w:r>
    </w:p>
    <w:p w:rsidR="00366622" w:rsidRDefault="00366622">
      <w:pPr>
        <w:pStyle w:val="TOC3"/>
        <w:rPr>
          <w:rFonts w:ascii="Times New Roman" w:hAnsi="Times New Roman"/>
          <w:sz w:val="24"/>
          <w:szCs w:val="24"/>
        </w:rPr>
      </w:pPr>
      <w:r>
        <w:t>3.1.1</w:t>
      </w:r>
      <w:r>
        <w:rPr>
          <w:rFonts w:ascii="Times New Roman" w:hAnsi="Times New Roman"/>
          <w:sz w:val="24"/>
          <w:szCs w:val="24"/>
        </w:rPr>
        <w:tab/>
      </w:r>
      <w:r>
        <w:t>Stapprogramma’s</w:t>
      </w:r>
      <w:r>
        <w:tab/>
      </w:r>
      <w:r>
        <w:fldChar w:fldCharType="begin"/>
      </w:r>
      <w:r>
        <w:instrText xml:space="preserve"> PAGEREF _Toc243111268 \h </w:instrText>
      </w:r>
      <w:r>
        <w:fldChar w:fldCharType="separate"/>
      </w:r>
      <w:r w:rsidR="00046677">
        <w:t>6</w:t>
      </w:r>
      <w:r>
        <w:fldChar w:fldCharType="end"/>
      </w:r>
    </w:p>
    <w:p w:rsidR="00366622" w:rsidRDefault="00366622">
      <w:pPr>
        <w:pStyle w:val="TOC3"/>
        <w:rPr>
          <w:rFonts w:ascii="Times New Roman" w:hAnsi="Times New Roman"/>
          <w:sz w:val="24"/>
          <w:szCs w:val="24"/>
        </w:rPr>
      </w:pPr>
      <w:r>
        <w:t>3.1.2</w:t>
      </w:r>
      <w:r>
        <w:rPr>
          <w:rFonts w:ascii="Times New Roman" w:hAnsi="Times New Roman"/>
          <w:sz w:val="24"/>
          <w:szCs w:val="24"/>
        </w:rPr>
        <w:tab/>
      </w:r>
      <w:r>
        <w:t>Jaarvergunning</w:t>
      </w:r>
      <w:r>
        <w:tab/>
      </w:r>
      <w:r>
        <w:fldChar w:fldCharType="begin"/>
      </w:r>
      <w:r>
        <w:instrText xml:space="preserve"> PAGEREF _Toc243111269 \h </w:instrText>
      </w:r>
      <w:r>
        <w:fldChar w:fldCharType="separate"/>
      </w:r>
      <w:r w:rsidR="00046677">
        <w:t>7</w:t>
      </w:r>
      <w:r>
        <w:fldChar w:fldCharType="end"/>
      </w:r>
    </w:p>
    <w:p w:rsidR="00366622" w:rsidRDefault="00366622">
      <w:pPr>
        <w:pStyle w:val="TOC3"/>
        <w:rPr>
          <w:rFonts w:ascii="Times New Roman" w:hAnsi="Times New Roman"/>
          <w:sz w:val="24"/>
          <w:szCs w:val="24"/>
        </w:rPr>
      </w:pPr>
      <w:r>
        <w:t>3.1.3</w:t>
      </w:r>
      <w:r>
        <w:rPr>
          <w:rFonts w:ascii="Times New Roman" w:hAnsi="Times New Roman"/>
          <w:sz w:val="24"/>
          <w:szCs w:val="24"/>
        </w:rPr>
        <w:tab/>
      </w:r>
      <w:r>
        <w:t>Prognose</w:t>
      </w:r>
      <w:r>
        <w:tab/>
      </w:r>
      <w:r>
        <w:fldChar w:fldCharType="begin"/>
      </w:r>
      <w:r>
        <w:instrText xml:space="preserve"> PAGEREF _Toc243111270 \h </w:instrText>
      </w:r>
      <w:r>
        <w:fldChar w:fldCharType="separate"/>
      </w:r>
      <w:r w:rsidR="00046677">
        <w:t>7</w:t>
      </w:r>
      <w:r>
        <w:fldChar w:fldCharType="end"/>
      </w:r>
    </w:p>
    <w:p w:rsidR="00366622" w:rsidRDefault="00366622">
      <w:pPr>
        <w:pStyle w:val="TOC3"/>
        <w:rPr>
          <w:rFonts w:ascii="Times New Roman" w:hAnsi="Times New Roman"/>
          <w:sz w:val="24"/>
          <w:szCs w:val="24"/>
        </w:rPr>
      </w:pPr>
      <w:r w:rsidRPr="002C4150">
        <w:t>3.1.4</w:t>
      </w:r>
      <w:r>
        <w:rPr>
          <w:rFonts w:ascii="Times New Roman" w:hAnsi="Times New Roman"/>
          <w:sz w:val="24"/>
          <w:szCs w:val="24"/>
        </w:rPr>
        <w:tab/>
      </w:r>
      <w:r>
        <w:t>Prioriteit</w:t>
      </w:r>
      <w:r w:rsidRPr="002C4150">
        <w:t xml:space="preserve"> winput</w:t>
      </w:r>
      <w:r>
        <w:tab/>
      </w:r>
      <w:r>
        <w:fldChar w:fldCharType="begin"/>
      </w:r>
      <w:r>
        <w:instrText xml:space="preserve"> PAGEREF _Toc243111271 \h </w:instrText>
      </w:r>
      <w:r>
        <w:fldChar w:fldCharType="separate"/>
      </w:r>
      <w:r w:rsidR="00046677">
        <w:t>7</w:t>
      </w:r>
      <w:r>
        <w:fldChar w:fldCharType="end"/>
      </w:r>
    </w:p>
    <w:p w:rsidR="00366622" w:rsidRDefault="00366622">
      <w:pPr>
        <w:pStyle w:val="TOC3"/>
        <w:rPr>
          <w:rFonts w:ascii="Times New Roman" w:hAnsi="Times New Roman"/>
          <w:sz w:val="24"/>
          <w:szCs w:val="24"/>
        </w:rPr>
      </w:pPr>
      <w:r w:rsidRPr="002C4150">
        <w:rPr>
          <w:spacing w:val="-2"/>
        </w:rPr>
        <w:t>3.1.5</w:t>
      </w:r>
      <w:r>
        <w:rPr>
          <w:rFonts w:ascii="Times New Roman" w:hAnsi="Times New Roman"/>
          <w:sz w:val="24"/>
          <w:szCs w:val="24"/>
        </w:rPr>
        <w:tab/>
      </w:r>
      <w:r w:rsidRPr="002C4150">
        <w:rPr>
          <w:spacing w:val="-2"/>
        </w:rPr>
        <w:t>Paraat winput</w:t>
      </w:r>
      <w:r>
        <w:tab/>
      </w:r>
      <w:r>
        <w:fldChar w:fldCharType="begin"/>
      </w:r>
      <w:r>
        <w:instrText xml:space="preserve"> PAGEREF _Toc243111272 \h </w:instrText>
      </w:r>
      <w:r>
        <w:fldChar w:fldCharType="separate"/>
      </w:r>
      <w:r w:rsidR="00046677">
        <w:t>7</w:t>
      </w:r>
      <w:r>
        <w:fldChar w:fldCharType="end"/>
      </w:r>
    </w:p>
    <w:p w:rsidR="00366622" w:rsidRDefault="00366622">
      <w:pPr>
        <w:pStyle w:val="TOC3"/>
        <w:rPr>
          <w:rFonts w:ascii="Times New Roman" w:hAnsi="Times New Roman"/>
          <w:sz w:val="24"/>
          <w:szCs w:val="24"/>
        </w:rPr>
      </w:pPr>
      <w:r>
        <w:t>3.1.6</w:t>
      </w:r>
      <w:r>
        <w:rPr>
          <w:rFonts w:ascii="Times New Roman" w:hAnsi="Times New Roman"/>
          <w:sz w:val="24"/>
          <w:szCs w:val="24"/>
        </w:rPr>
        <w:tab/>
      </w:r>
      <w:r>
        <w:t>Min./Max. frequentie</w:t>
      </w:r>
      <w:r>
        <w:tab/>
      </w:r>
      <w:r>
        <w:fldChar w:fldCharType="begin"/>
      </w:r>
      <w:r>
        <w:instrText xml:space="preserve"> PAGEREF _Toc243111273 \h </w:instrText>
      </w:r>
      <w:r>
        <w:fldChar w:fldCharType="separate"/>
      </w:r>
      <w:r w:rsidR="00046677">
        <w:t>7</w:t>
      </w:r>
      <w:r>
        <w:fldChar w:fldCharType="end"/>
      </w:r>
    </w:p>
    <w:p w:rsidR="00366622" w:rsidRDefault="00366622">
      <w:pPr>
        <w:pStyle w:val="TOC3"/>
        <w:rPr>
          <w:rFonts w:ascii="Times New Roman" w:hAnsi="Times New Roman"/>
          <w:sz w:val="24"/>
          <w:szCs w:val="24"/>
        </w:rPr>
      </w:pPr>
      <w:r>
        <w:t>3.1.7</w:t>
      </w:r>
      <w:r>
        <w:rPr>
          <w:rFonts w:ascii="Times New Roman" w:hAnsi="Times New Roman"/>
          <w:sz w:val="24"/>
          <w:szCs w:val="24"/>
        </w:rPr>
        <w:tab/>
      </w:r>
      <w:r>
        <w:t>Druk beveiliging</w:t>
      </w:r>
      <w:r>
        <w:tab/>
      </w:r>
      <w:r>
        <w:fldChar w:fldCharType="begin"/>
      </w:r>
      <w:r>
        <w:instrText xml:space="preserve"> PAGEREF _Toc243111274 \h </w:instrText>
      </w:r>
      <w:r>
        <w:fldChar w:fldCharType="separate"/>
      </w:r>
      <w:r w:rsidR="00046677">
        <w:t>7</w:t>
      </w:r>
      <w:r>
        <w:fldChar w:fldCharType="end"/>
      </w:r>
    </w:p>
    <w:p w:rsidR="00366622" w:rsidRDefault="00366622">
      <w:pPr>
        <w:pStyle w:val="TOC3"/>
        <w:rPr>
          <w:rFonts w:ascii="Times New Roman" w:hAnsi="Times New Roman"/>
          <w:sz w:val="24"/>
          <w:szCs w:val="24"/>
        </w:rPr>
      </w:pPr>
      <w:r>
        <w:t>3.1.8</w:t>
      </w:r>
      <w:r>
        <w:rPr>
          <w:rFonts w:ascii="Times New Roman" w:hAnsi="Times New Roman"/>
          <w:sz w:val="24"/>
          <w:szCs w:val="24"/>
        </w:rPr>
        <w:tab/>
      </w:r>
      <w:r>
        <w:t>Frequentie geregelde pompen.</w:t>
      </w:r>
      <w:r>
        <w:tab/>
      </w:r>
      <w:r>
        <w:fldChar w:fldCharType="begin"/>
      </w:r>
      <w:r>
        <w:instrText xml:space="preserve"> PAGEREF _Toc243111275 \h </w:instrText>
      </w:r>
      <w:r>
        <w:fldChar w:fldCharType="separate"/>
      </w:r>
      <w:r w:rsidR="00046677">
        <w:t>8</w:t>
      </w:r>
      <w:r>
        <w:fldChar w:fldCharType="end"/>
      </w:r>
    </w:p>
    <w:p w:rsidR="00366622" w:rsidRDefault="00366622">
      <w:pPr>
        <w:pStyle w:val="TOC3"/>
        <w:rPr>
          <w:rFonts w:ascii="Times New Roman" w:hAnsi="Times New Roman"/>
          <w:sz w:val="24"/>
          <w:szCs w:val="24"/>
        </w:rPr>
      </w:pPr>
      <w:r>
        <w:t>3.1.9</w:t>
      </w:r>
      <w:r>
        <w:rPr>
          <w:rFonts w:ascii="Times New Roman" w:hAnsi="Times New Roman"/>
          <w:sz w:val="24"/>
          <w:szCs w:val="24"/>
        </w:rPr>
        <w:tab/>
      </w:r>
      <w:r>
        <w:t>Totalisatie</w:t>
      </w:r>
      <w:r>
        <w:tab/>
      </w:r>
      <w:r>
        <w:fldChar w:fldCharType="begin"/>
      </w:r>
      <w:r>
        <w:instrText xml:space="preserve"> PAGEREF _Toc243111276 \h </w:instrText>
      </w:r>
      <w:r>
        <w:fldChar w:fldCharType="separate"/>
      </w:r>
      <w:r w:rsidR="00046677">
        <w:t>8</w:t>
      </w:r>
      <w:r>
        <w:fldChar w:fldCharType="end"/>
      </w:r>
    </w:p>
    <w:p w:rsidR="00366622" w:rsidRDefault="00366622">
      <w:pPr>
        <w:pStyle w:val="TOC3"/>
        <w:rPr>
          <w:rFonts w:ascii="Times New Roman" w:hAnsi="Times New Roman"/>
          <w:sz w:val="24"/>
          <w:szCs w:val="24"/>
        </w:rPr>
      </w:pPr>
      <w:r>
        <w:t>3.1.10</w:t>
      </w:r>
      <w:r>
        <w:rPr>
          <w:rFonts w:ascii="Times New Roman" w:hAnsi="Times New Roman"/>
          <w:sz w:val="24"/>
          <w:szCs w:val="24"/>
        </w:rPr>
        <w:tab/>
      </w:r>
      <w:r>
        <w:t>Wingebied</w:t>
      </w:r>
      <w:r>
        <w:tab/>
      </w:r>
      <w:r>
        <w:fldChar w:fldCharType="begin"/>
      </w:r>
      <w:r>
        <w:instrText xml:space="preserve"> PAGEREF _Toc243111277 \h </w:instrText>
      </w:r>
      <w:r>
        <w:fldChar w:fldCharType="separate"/>
      </w:r>
      <w:r w:rsidR="00046677">
        <w:t>8</w:t>
      </w:r>
      <w:r>
        <w:fldChar w:fldCharType="end"/>
      </w:r>
    </w:p>
    <w:p w:rsidR="00366622" w:rsidRDefault="00366622">
      <w:pPr>
        <w:pStyle w:val="TOC1"/>
        <w:rPr>
          <w:rFonts w:ascii="Times New Roman" w:hAnsi="Times New Roman"/>
          <w:sz w:val="24"/>
          <w:szCs w:val="24"/>
        </w:rPr>
      </w:pPr>
      <w:r>
        <w:t>4</w:t>
      </w:r>
      <w:r>
        <w:rPr>
          <w:rFonts w:ascii="Times New Roman" w:hAnsi="Times New Roman"/>
          <w:sz w:val="24"/>
          <w:szCs w:val="24"/>
        </w:rPr>
        <w:tab/>
      </w:r>
      <w:r>
        <w:t>Besturingsplan</w:t>
      </w:r>
      <w:r>
        <w:tab/>
      </w:r>
      <w:r>
        <w:fldChar w:fldCharType="begin"/>
      </w:r>
      <w:r>
        <w:instrText xml:space="preserve"> PAGEREF _Toc243111278 \h </w:instrText>
      </w:r>
      <w:r>
        <w:fldChar w:fldCharType="separate"/>
      </w:r>
      <w:r w:rsidR="00046677">
        <w:t>9</w:t>
      </w:r>
      <w:r>
        <w:fldChar w:fldCharType="end"/>
      </w:r>
    </w:p>
    <w:p w:rsidR="00366622" w:rsidRDefault="00366622">
      <w:pPr>
        <w:pStyle w:val="TOC2"/>
        <w:rPr>
          <w:rFonts w:ascii="Times New Roman" w:hAnsi="Times New Roman"/>
          <w:sz w:val="24"/>
          <w:szCs w:val="24"/>
        </w:rPr>
      </w:pPr>
      <w:r>
        <w:t>3.1 Winning</w:t>
      </w:r>
      <w:r>
        <w:tab/>
      </w:r>
      <w:r>
        <w:fldChar w:fldCharType="begin"/>
      </w:r>
      <w:r>
        <w:instrText xml:space="preserve"> PAGEREF _Toc243111279 \h </w:instrText>
      </w:r>
      <w:r>
        <w:fldChar w:fldCharType="separate"/>
      </w:r>
      <w:r w:rsidR="00046677">
        <w:t>10</w:t>
      </w:r>
      <w:r>
        <w:fldChar w:fldCharType="end"/>
      </w:r>
    </w:p>
    <w:p w:rsidR="00366622" w:rsidRDefault="00366622">
      <w:pPr>
        <w:pStyle w:val="TOC2"/>
        <w:rPr>
          <w:rFonts w:ascii="Times New Roman" w:hAnsi="Times New Roman"/>
          <w:sz w:val="24"/>
          <w:szCs w:val="24"/>
        </w:rPr>
      </w:pPr>
      <w:r>
        <w:t>3.1.1 Waterwinning</w:t>
      </w:r>
      <w:r>
        <w:tab/>
      </w:r>
      <w:r>
        <w:fldChar w:fldCharType="begin"/>
      </w:r>
      <w:r>
        <w:instrText xml:space="preserve"> PAGEREF _Toc243111280 \h </w:instrText>
      </w:r>
      <w:r>
        <w:fldChar w:fldCharType="separate"/>
      </w:r>
      <w:r w:rsidR="00046677">
        <w:t>12</w:t>
      </w:r>
      <w:r>
        <w:fldChar w:fldCharType="end"/>
      </w:r>
    </w:p>
    <w:p w:rsidR="00366622" w:rsidRDefault="00366622">
      <w:pPr>
        <w:pStyle w:val="TOC2"/>
        <w:rPr>
          <w:rFonts w:ascii="Times New Roman" w:hAnsi="Times New Roman"/>
          <w:sz w:val="24"/>
          <w:szCs w:val="24"/>
        </w:rPr>
      </w:pPr>
      <w:r>
        <w:t>3.1.1.1 12-maands totaal</w:t>
      </w:r>
      <w:r>
        <w:tab/>
      </w:r>
      <w:r>
        <w:fldChar w:fldCharType="begin"/>
      </w:r>
      <w:r>
        <w:instrText xml:space="preserve"> PAGEREF _Toc243111281 \h </w:instrText>
      </w:r>
      <w:r>
        <w:fldChar w:fldCharType="separate"/>
      </w:r>
      <w:r w:rsidR="00046677">
        <w:t>16</w:t>
      </w:r>
      <w:r>
        <w:fldChar w:fldCharType="end"/>
      </w:r>
    </w:p>
    <w:p w:rsidR="00366622" w:rsidRDefault="00366622">
      <w:pPr>
        <w:pStyle w:val="TOC2"/>
        <w:rPr>
          <w:rFonts w:ascii="Times New Roman" w:hAnsi="Times New Roman"/>
          <w:sz w:val="24"/>
          <w:szCs w:val="24"/>
        </w:rPr>
      </w:pPr>
      <w:r>
        <w:t>3.1.1.2 Afwijking per wingebied</w:t>
      </w:r>
      <w:r>
        <w:tab/>
      </w:r>
      <w:r>
        <w:fldChar w:fldCharType="begin"/>
      </w:r>
      <w:r>
        <w:instrText xml:space="preserve"> PAGEREF _Toc243111282 \h </w:instrText>
      </w:r>
      <w:r>
        <w:fldChar w:fldCharType="separate"/>
      </w:r>
      <w:r w:rsidR="00046677">
        <w:t>17</w:t>
      </w:r>
      <w:r>
        <w:fldChar w:fldCharType="end"/>
      </w:r>
    </w:p>
    <w:p w:rsidR="00366622" w:rsidRDefault="00366622">
      <w:pPr>
        <w:pStyle w:val="TOC2"/>
        <w:rPr>
          <w:rFonts w:ascii="Times New Roman" w:hAnsi="Times New Roman"/>
          <w:sz w:val="24"/>
          <w:szCs w:val="24"/>
        </w:rPr>
      </w:pPr>
      <w:r>
        <w:t>3.1.1.3</w:t>
      </w:r>
      <w:r w:rsidRPr="002C4150">
        <w:rPr>
          <w:bCs/>
        </w:rPr>
        <w:t xml:space="preserve"> </w:t>
      </w:r>
      <w:r>
        <w:t>Gewenst debiet per wingebied</w:t>
      </w:r>
      <w:r>
        <w:tab/>
      </w:r>
      <w:r>
        <w:fldChar w:fldCharType="begin"/>
      </w:r>
      <w:r>
        <w:instrText xml:space="preserve"> PAGEREF _Toc243111283 \h </w:instrText>
      </w:r>
      <w:r>
        <w:fldChar w:fldCharType="separate"/>
      </w:r>
      <w:r w:rsidR="00046677">
        <w:t>18</w:t>
      </w:r>
      <w:r>
        <w:fldChar w:fldCharType="end"/>
      </w:r>
    </w:p>
    <w:p w:rsidR="00366622" w:rsidRDefault="00366622">
      <w:pPr>
        <w:pStyle w:val="TOC2"/>
        <w:rPr>
          <w:rFonts w:ascii="Times New Roman" w:hAnsi="Times New Roman"/>
          <w:sz w:val="24"/>
          <w:szCs w:val="24"/>
        </w:rPr>
      </w:pPr>
      <w:r>
        <w:t>3.1.1.4</w:t>
      </w:r>
      <w:r w:rsidRPr="002C4150">
        <w:rPr>
          <w:bCs/>
        </w:rPr>
        <w:t xml:space="preserve"> </w:t>
      </w:r>
      <w:r>
        <w:t>Nominaal debiet per wingebied</w:t>
      </w:r>
      <w:r>
        <w:tab/>
      </w:r>
      <w:r>
        <w:fldChar w:fldCharType="begin"/>
      </w:r>
      <w:r>
        <w:instrText xml:space="preserve"> PAGEREF _Toc243111284 \h </w:instrText>
      </w:r>
      <w:r>
        <w:fldChar w:fldCharType="separate"/>
      </w:r>
      <w:r w:rsidR="00046677">
        <w:t>19</w:t>
      </w:r>
      <w:r>
        <w:fldChar w:fldCharType="end"/>
      </w:r>
    </w:p>
    <w:p w:rsidR="00366622" w:rsidRDefault="00366622">
      <w:pPr>
        <w:pStyle w:val="TOC2"/>
        <w:rPr>
          <w:rFonts w:ascii="Times New Roman" w:hAnsi="Times New Roman"/>
          <w:sz w:val="24"/>
          <w:szCs w:val="24"/>
        </w:rPr>
      </w:pPr>
      <w:r>
        <w:t>3.1.1.5 Wingebied</w:t>
      </w:r>
      <w:r>
        <w:tab/>
      </w:r>
      <w:r>
        <w:fldChar w:fldCharType="begin"/>
      </w:r>
      <w:r>
        <w:instrText xml:space="preserve"> PAGEREF _Toc243111285 \h </w:instrText>
      </w:r>
      <w:r>
        <w:fldChar w:fldCharType="separate"/>
      </w:r>
      <w:r w:rsidR="00046677">
        <w:t>20</w:t>
      </w:r>
      <w:r>
        <w:fldChar w:fldCharType="end"/>
      </w:r>
    </w:p>
    <w:p w:rsidR="00366622" w:rsidRDefault="00366622">
      <w:pPr>
        <w:pStyle w:val="TOC2"/>
        <w:rPr>
          <w:rFonts w:ascii="Times New Roman" w:hAnsi="Times New Roman"/>
          <w:sz w:val="24"/>
          <w:szCs w:val="24"/>
        </w:rPr>
      </w:pPr>
      <w:r>
        <w:t>3.1.1.6  Bepaal de te schakelen winput</w:t>
      </w:r>
      <w:r>
        <w:tab/>
      </w:r>
      <w:r>
        <w:fldChar w:fldCharType="begin"/>
      </w:r>
      <w:r>
        <w:instrText xml:space="preserve"> PAGEREF _Toc243111286 \h </w:instrText>
      </w:r>
      <w:r>
        <w:fldChar w:fldCharType="separate"/>
      </w:r>
      <w:r w:rsidR="00046677">
        <w:t>21</w:t>
      </w:r>
      <w:r>
        <w:fldChar w:fldCharType="end"/>
      </w:r>
    </w:p>
    <w:p w:rsidR="00366622" w:rsidRDefault="00366622">
      <w:pPr>
        <w:pStyle w:val="TOC2"/>
        <w:rPr>
          <w:rFonts w:ascii="Times New Roman" w:hAnsi="Times New Roman"/>
          <w:sz w:val="24"/>
          <w:szCs w:val="24"/>
        </w:rPr>
      </w:pPr>
      <w:r>
        <w:t>3.1.2 Groote Heide 1</w:t>
      </w:r>
      <w:r>
        <w:tab/>
      </w:r>
      <w:r>
        <w:fldChar w:fldCharType="begin"/>
      </w:r>
      <w:r>
        <w:instrText xml:space="preserve"> PAGEREF _Toc243111287 \h </w:instrText>
      </w:r>
      <w:r>
        <w:fldChar w:fldCharType="separate"/>
      </w:r>
      <w:r w:rsidR="00046677">
        <w:t>23</w:t>
      </w:r>
      <w:r>
        <w:fldChar w:fldCharType="end"/>
      </w:r>
    </w:p>
    <w:p w:rsidR="00366622" w:rsidRDefault="00366622">
      <w:pPr>
        <w:pStyle w:val="TOC2"/>
        <w:rPr>
          <w:rFonts w:ascii="Times New Roman" w:hAnsi="Times New Roman"/>
          <w:sz w:val="24"/>
          <w:szCs w:val="24"/>
        </w:rPr>
      </w:pPr>
      <w:r>
        <w:t>3.1.3 Groote Heide 2</w:t>
      </w:r>
      <w:r>
        <w:tab/>
      </w:r>
      <w:r>
        <w:fldChar w:fldCharType="begin"/>
      </w:r>
      <w:r>
        <w:instrText xml:space="preserve"> PAGEREF _Toc243111288 \h </w:instrText>
      </w:r>
      <w:r>
        <w:fldChar w:fldCharType="separate"/>
      </w:r>
      <w:r w:rsidR="00046677">
        <w:t>24</w:t>
      </w:r>
      <w:r>
        <w:fldChar w:fldCharType="end"/>
      </w:r>
    </w:p>
    <w:p w:rsidR="00366622" w:rsidRDefault="00366622">
      <w:pPr>
        <w:pStyle w:val="TOC2"/>
        <w:rPr>
          <w:rFonts w:ascii="Times New Roman" w:hAnsi="Times New Roman"/>
          <w:sz w:val="24"/>
          <w:szCs w:val="24"/>
        </w:rPr>
      </w:pPr>
      <w:r>
        <w:t>3.1.4 Velddoornweg</w:t>
      </w:r>
      <w:r>
        <w:tab/>
      </w:r>
      <w:r>
        <w:fldChar w:fldCharType="begin"/>
      </w:r>
      <w:r>
        <w:instrText xml:space="preserve"> PAGEREF _Toc243111289 \h </w:instrText>
      </w:r>
      <w:r>
        <w:fldChar w:fldCharType="separate"/>
      </w:r>
      <w:r w:rsidR="00046677">
        <w:t>25</w:t>
      </w:r>
      <w:r>
        <w:fldChar w:fldCharType="end"/>
      </w:r>
    </w:p>
    <w:p w:rsidR="008550F9" w:rsidRDefault="008550F9">
      <w:r>
        <w:fldChar w:fldCharType="end"/>
      </w:r>
    </w:p>
    <w:p w:rsidR="008550F9" w:rsidRDefault="008550F9">
      <w:pPr>
        <w:pStyle w:val="Heading1"/>
        <w:tabs>
          <w:tab w:val="num" w:pos="0"/>
        </w:tabs>
      </w:pPr>
      <w:bookmarkStart w:id="3" w:name="_Toc37488057"/>
      <w:r>
        <w:br w:type="page"/>
      </w:r>
      <w:bookmarkStart w:id="4" w:name="_Toc243111260"/>
      <w:r>
        <w:lastRenderedPageBreak/>
        <w:t>Inleiding</w:t>
      </w:r>
      <w:bookmarkEnd w:id="3"/>
      <w:bookmarkEnd w:id="4"/>
    </w:p>
    <w:p w:rsidR="008550F9" w:rsidRDefault="008550F9">
      <w:pPr>
        <w:pStyle w:val="Heading2"/>
        <w:tabs>
          <w:tab w:val="num" w:pos="0"/>
        </w:tabs>
      </w:pPr>
      <w:bookmarkStart w:id="5" w:name="_Toc37488058"/>
      <w:bookmarkStart w:id="6" w:name="_Toc243111261"/>
      <w:r>
        <w:t>Doel</w:t>
      </w:r>
      <w:bookmarkEnd w:id="5"/>
      <w:bookmarkEnd w:id="6"/>
    </w:p>
    <w:p w:rsidR="008550F9" w:rsidRDefault="008550F9">
      <w:r>
        <w:t>Het doel van dit document is duidelijkheid te verschaffen in de functionaliteit van het besturingsproces.</w:t>
      </w:r>
    </w:p>
    <w:p w:rsidR="008550F9" w:rsidRDefault="008550F9">
      <w:pPr>
        <w:pStyle w:val="Heading2"/>
        <w:tabs>
          <w:tab w:val="num" w:pos="0"/>
        </w:tabs>
      </w:pPr>
      <w:bookmarkStart w:id="7" w:name="_Toc37488059"/>
      <w:bookmarkStart w:id="8" w:name="_Toc243111262"/>
      <w:r>
        <w:t>Doelgroep</w:t>
      </w:r>
      <w:bookmarkEnd w:id="7"/>
      <w:bookmarkEnd w:id="8"/>
    </w:p>
    <w:p w:rsidR="008550F9" w:rsidRDefault="008550F9">
      <w:r>
        <w:t>Dit document is bestemd voor de medewerkers van het project vanuit het Ingenieursbureau Brabant Water en de medewerkers van de afdeling IAI bij HVL..</w:t>
      </w:r>
    </w:p>
    <w:p w:rsidR="008550F9" w:rsidRDefault="008550F9">
      <w:pPr>
        <w:pStyle w:val="Heading2"/>
        <w:tabs>
          <w:tab w:val="num" w:pos="0"/>
        </w:tabs>
      </w:pPr>
      <w:bookmarkStart w:id="9" w:name="_Toc36870977"/>
      <w:bookmarkStart w:id="10" w:name="_Toc37488060"/>
      <w:bookmarkStart w:id="11" w:name="_Toc243111263"/>
      <w:r>
        <w:t>Documenten</w:t>
      </w:r>
      <w:bookmarkEnd w:id="9"/>
      <w:bookmarkEnd w:id="10"/>
      <w:bookmarkEnd w:id="11"/>
    </w:p>
    <w:p w:rsidR="008550F9" w:rsidRDefault="008550F9">
      <w:r>
        <w:t>Dit document is opgesteld op basis van de volgende documenten: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3"/>
        <w:gridCol w:w="4743"/>
        <w:gridCol w:w="988"/>
        <w:gridCol w:w="762"/>
        <w:gridCol w:w="1234"/>
      </w:tblGrid>
      <w:tr w:rsidR="008550F9">
        <w:tc>
          <w:tcPr>
            <w:tcW w:w="1343" w:type="dxa"/>
            <w:tcBorders>
              <w:bottom w:val="single" w:sz="4" w:space="0" w:color="auto"/>
            </w:tcBorders>
            <w:shd w:val="clear" w:color="auto" w:fill="000000"/>
          </w:tcPr>
          <w:p w:rsidR="008550F9" w:rsidRDefault="008550F9">
            <w:pPr>
              <w:pStyle w:val="KolomHeader"/>
            </w:pPr>
            <w:r>
              <w:t>Document ID</w:t>
            </w:r>
          </w:p>
        </w:tc>
        <w:tc>
          <w:tcPr>
            <w:tcW w:w="4743" w:type="dxa"/>
            <w:tcBorders>
              <w:bottom w:val="single" w:sz="4" w:space="0" w:color="auto"/>
            </w:tcBorders>
            <w:shd w:val="clear" w:color="auto" w:fill="000000"/>
          </w:tcPr>
          <w:p w:rsidR="008550F9" w:rsidRDefault="008550F9">
            <w:pPr>
              <w:pStyle w:val="KolomHeader"/>
            </w:pPr>
            <w:r>
              <w:t>Omschrijving</w:t>
            </w:r>
          </w:p>
        </w:tc>
        <w:tc>
          <w:tcPr>
            <w:tcW w:w="988" w:type="dxa"/>
            <w:tcBorders>
              <w:bottom w:val="single" w:sz="4" w:space="0" w:color="auto"/>
            </w:tcBorders>
            <w:shd w:val="clear" w:color="auto" w:fill="000000"/>
          </w:tcPr>
          <w:p w:rsidR="008550F9" w:rsidRDefault="008550F9">
            <w:pPr>
              <w:pStyle w:val="KolomHeader"/>
            </w:pPr>
            <w:r>
              <w:t>Revisie #</w:t>
            </w:r>
          </w:p>
        </w:tc>
        <w:tc>
          <w:tcPr>
            <w:tcW w:w="762" w:type="dxa"/>
            <w:tcBorders>
              <w:bottom w:val="single" w:sz="4" w:space="0" w:color="auto"/>
            </w:tcBorders>
            <w:shd w:val="clear" w:color="auto" w:fill="000000"/>
          </w:tcPr>
          <w:p w:rsidR="008550F9" w:rsidRDefault="008550F9">
            <w:pPr>
              <w:pStyle w:val="KolomHeader"/>
            </w:pPr>
            <w:r>
              <w:t>Datum</w:t>
            </w:r>
          </w:p>
        </w:tc>
        <w:tc>
          <w:tcPr>
            <w:tcW w:w="1234" w:type="dxa"/>
            <w:tcBorders>
              <w:bottom w:val="single" w:sz="4" w:space="0" w:color="auto"/>
            </w:tcBorders>
            <w:shd w:val="clear" w:color="auto" w:fill="000000"/>
          </w:tcPr>
          <w:p w:rsidR="008550F9" w:rsidRDefault="008550F9">
            <w:pPr>
              <w:pStyle w:val="KolomHeader"/>
            </w:pPr>
            <w:r>
              <w:t>Status</w:t>
            </w:r>
          </w:p>
        </w:tc>
      </w:tr>
      <w:tr w:rsidR="008550F9">
        <w:tc>
          <w:tcPr>
            <w:tcW w:w="1343" w:type="dxa"/>
            <w:tcBorders>
              <w:top w:val="single" w:sz="4" w:space="0" w:color="auto"/>
            </w:tcBorders>
          </w:tcPr>
          <w:p w:rsidR="008550F9" w:rsidRDefault="008550F9">
            <w:pPr>
              <w:pStyle w:val="TabelData"/>
            </w:pPr>
            <w:r>
              <w:t>Template.doc</w:t>
            </w:r>
          </w:p>
        </w:tc>
        <w:tc>
          <w:tcPr>
            <w:tcW w:w="4743" w:type="dxa"/>
            <w:tcBorders>
              <w:top w:val="single" w:sz="4" w:space="0" w:color="auto"/>
            </w:tcBorders>
          </w:tcPr>
          <w:p w:rsidR="008550F9" w:rsidRDefault="008550F9">
            <w:pPr>
              <w:pStyle w:val="TabelData"/>
            </w:pPr>
            <w:r>
              <w:t>Titel of andersoortige omschrijving</w:t>
            </w:r>
          </w:p>
        </w:tc>
        <w:tc>
          <w:tcPr>
            <w:tcW w:w="988" w:type="dxa"/>
            <w:tcBorders>
              <w:top w:val="single" w:sz="4" w:space="0" w:color="auto"/>
            </w:tcBorders>
          </w:tcPr>
          <w:p w:rsidR="008550F9" w:rsidRDefault="008550F9">
            <w:pPr>
              <w:pStyle w:val="TabelData"/>
            </w:pPr>
            <w:r>
              <w:t>0.1</w:t>
            </w:r>
          </w:p>
        </w:tc>
        <w:tc>
          <w:tcPr>
            <w:tcW w:w="762" w:type="dxa"/>
            <w:tcBorders>
              <w:top w:val="single" w:sz="4" w:space="0" w:color="auto"/>
            </w:tcBorders>
          </w:tcPr>
          <w:p w:rsidR="008550F9" w:rsidRDefault="008550F9">
            <w:pPr>
              <w:pStyle w:val="TabelData"/>
            </w:pPr>
            <w:r>
              <w:t>1 jan 03</w:t>
            </w:r>
          </w:p>
        </w:tc>
        <w:tc>
          <w:tcPr>
            <w:tcW w:w="1234" w:type="dxa"/>
            <w:tcBorders>
              <w:top w:val="single" w:sz="4" w:space="0" w:color="auto"/>
            </w:tcBorders>
          </w:tcPr>
          <w:p w:rsidR="008550F9" w:rsidRDefault="008550F9">
            <w:pPr>
              <w:pStyle w:val="TabelData"/>
            </w:pPr>
            <w:r>
              <w:t>Concept</w:t>
            </w:r>
          </w:p>
        </w:tc>
      </w:tr>
      <w:tr w:rsidR="008550F9">
        <w:tc>
          <w:tcPr>
            <w:tcW w:w="1343" w:type="dxa"/>
          </w:tcPr>
          <w:p w:rsidR="008550F9" w:rsidRDefault="008550F9">
            <w:pPr>
              <w:pStyle w:val="TabelData"/>
            </w:pPr>
          </w:p>
        </w:tc>
        <w:tc>
          <w:tcPr>
            <w:tcW w:w="4743" w:type="dxa"/>
          </w:tcPr>
          <w:p w:rsidR="008550F9" w:rsidRDefault="008550F9">
            <w:pPr>
              <w:pStyle w:val="TabelData"/>
            </w:pPr>
          </w:p>
        </w:tc>
        <w:tc>
          <w:tcPr>
            <w:tcW w:w="988" w:type="dxa"/>
          </w:tcPr>
          <w:p w:rsidR="008550F9" w:rsidRDefault="008550F9">
            <w:pPr>
              <w:pStyle w:val="TabelData"/>
            </w:pPr>
          </w:p>
        </w:tc>
        <w:tc>
          <w:tcPr>
            <w:tcW w:w="762" w:type="dxa"/>
          </w:tcPr>
          <w:p w:rsidR="008550F9" w:rsidRDefault="008550F9">
            <w:pPr>
              <w:pStyle w:val="TabelData"/>
            </w:pPr>
          </w:p>
        </w:tc>
        <w:tc>
          <w:tcPr>
            <w:tcW w:w="1234" w:type="dxa"/>
          </w:tcPr>
          <w:p w:rsidR="008550F9" w:rsidRDefault="008550F9">
            <w:pPr>
              <w:pStyle w:val="TabelData"/>
            </w:pPr>
          </w:p>
        </w:tc>
      </w:tr>
      <w:tr w:rsidR="008550F9">
        <w:tc>
          <w:tcPr>
            <w:tcW w:w="1343" w:type="dxa"/>
          </w:tcPr>
          <w:p w:rsidR="008550F9" w:rsidRDefault="008550F9">
            <w:pPr>
              <w:pStyle w:val="TabelData"/>
            </w:pPr>
          </w:p>
        </w:tc>
        <w:tc>
          <w:tcPr>
            <w:tcW w:w="4743" w:type="dxa"/>
          </w:tcPr>
          <w:p w:rsidR="008550F9" w:rsidRDefault="008550F9">
            <w:pPr>
              <w:pStyle w:val="TabelData"/>
            </w:pPr>
          </w:p>
        </w:tc>
        <w:tc>
          <w:tcPr>
            <w:tcW w:w="988" w:type="dxa"/>
          </w:tcPr>
          <w:p w:rsidR="008550F9" w:rsidRDefault="008550F9">
            <w:pPr>
              <w:pStyle w:val="TabelData"/>
            </w:pPr>
          </w:p>
        </w:tc>
        <w:tc>
          <w:tcPr>
            <w:tcW w:w="762" w:type="dxa"/>
          </w:tcPr>
          <w:p w:rsidR="008550F9" w:rsidRDefault="008550F9">
            <w:pPr>
              <w:pStyle w:val="TabelData"/>
            </w:pPr>
          </w:p>
        </w:tc>
        <w:tc>
          <w:tcPr>
            <w:tcW w:w="1234" w:type="dxa"/>
          </w:tcPr>
          <w:p w:rsidR="008550F9" w:rsidRDefault="008550F9">
            <w:pPr>
              <w:pStyle w:val="TabelData"/>
            </w:pPr>
          </w:p>
        </w:tc>
      </w:tr>
    </w:tbl>
    <w:p w:rsidR="008550F9" w:rsidRDefault="008550F9">
      <w:pPr>
        <w:pStyle w:val="Heading2"/>
        <w:tabs>
          <w:tab w:val="num" w:pos="0"/>
        </w:tabs>
      </w:pPr>
      <w:bookmarkStart w:id="12" w:name="_Toc36870978"/>
      <w:bookmarkStart w:id="13" w:name="_Toc37488061"/>
      <w:bookmarkStart w:id="14" w:name="_Toc243111264"/>
      <w:r>
        <w:t>Documenthistorie</w:t>
      </w:r>
      <w:bookmarkEnd w:id="12"/>
      <w:bookmarkEnd w:id="13"/>
      <w:bookmarkEnd w:id="14"/>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
        <w:gridCol w:w="900"/>
        <w:gridCol w:w="1440"/>
        <w:gridCol w:w="720"/>
        <w:gridCol w:w="5040"/>
      </w:tblGrid>
      <w:tr w:rsidR="008550F9">
        <w:trPr>
          <w:trHeight w:val="243"/>
        </w:trPr>
        <w:tc>
          <w:tcPr>
            <w:tcW w:w="970" w:type="dxa"/>
            <w:tcBorders>
              <w:bottom w:val="single" w:sz="4" w:space="0" w:color="auto"/>
            </w:tcBorders>
            <w:shd w:val="clear" w:color="auto" w:fill="000000"/>
          </w:tcPr>
          <w:p w:rsidR="008550F9" w:rsidRDefault="008550F9">
            <w:pPr>
              <w:pStyle w:val="KolomHeader"/>
            </w:pPr>
            <w:r>
              <w:t>Versie #</w:t>
            </w:r>
          </w:p>
        </w:tc>
        <w:tc>
          <w:tcPr>
            <w:tcW w:w="900" w:type="dxa"/>
            <w:tcBorders>
              <w:bottom w:val="single" w:sz="4" w:space="0" w:color="auto"/>
            </w:tcBorders>
            <w:shd w:val="clear" w:color="auto" w:fill="000000"/>
          </w:tcPr>
          <w:p w:rsidR="008550F9" w:rsidRDefault="008550F9">
            <w:pPr>
              <w:pStyle w:val="KolomHeader"/>
              <w:rPr>
                <w:lang w:val="fr-FR"/>
              </w:rPr>
            </w:pPr>
            <w:proofErr w:type="spellStart"/>
            <w:r>
              <w:rPr>
                <w:lang w:val="fr-FR"/>
              </w:rPr>
              <w:t>Datum</w:t>
            </w:r>
            <w:proofErr w:type="spellEnd"/>
          </w:p>
        </w:tc>
        <w:tc>
          <w:tcPr>
            <w:tcW w:w="1440" w:type="dxa"/>
            <w:tcBorders>
              <w:bottom w:val="single" w:sz="4" w:space="0" w:color="auto"/>
            </w:tcBorders>
            <w:shd w:val="clear" w:color="auto" w:fill="000000"/>
          </w:tcPr>
          <w:p w:rsidR="008550F9" w:rsidRDefault="008550F9">
            <w:pPr>
              <w:pStyle w:val="KolomHeader"/>
              <w:rPr>
                <w:lang w:val="fr-FR"/>
              </w:rPr>
            </w:pPr>
            <w:proofErr w:type="spellStart"/>
            <w:r>
              <w:rPr>
                <w:lang w:val="fr-FR"/>
              </w:rPr>
              <w:t>Status</w:t>
            </w:r>
            <w:proofErr w:type="spellEnd"/>
          </w:p>
        </w:tc>
        <w:tc>
          <w:tcPr>
            <w:tcW w:w="720" w:type="dxa"/>
            <w:tcBorders>
              <w:bottom w:val="single" w:sz="4" w:space="0" w:color="auto"/>
            </w:tcBorders>
            <w:shd w:val="clear" w:color="auto" w:fill="000000"/>
          </w:tcPr>
          <w:p w:rsidR="008550F9" w:rsidRDefault="008550F9">
            <w:pPr>
              <w:pStyle w:val="KolomHeader"/>
              <w:rPr>
                <w:lang w:val="fr-FR"/>
              </w:rPr>
            </w:pPr>
            <w:r>
              <w:rPr>
                <w:lang w:val="fr-FR"/>
              </w:rPr>
              <w:t>Auteur</w:t>
            </w:r>
          </w:p>
        </w:tc>
        <w:tc>
          <w:tcPr>
            <w:tcW w:w="5040" w:type="dxa"/>
            <w:tcBorders>
              <w:bottom w:val="single" w:sz="4" w:space="0" w:color="auto"/>
            </w:tcBorders>
            <w:shd w:val="clear" w:color="auto" w:fill="000000"/>
          </w:tcPr>
          <w:p w:rsidR="008550F9" w:rsidRDefault="008550F9">
            <w:pPr>
              <w:pStyle w:val="KolomHeader"/>
            </w:pPr>
            <w:r>
              <w:t>Omschrijvingen</w:t>
            </w:r>
          </w:p>
        </w:tc>
      </w:tr>
      <w:tr w:rsidR="008550F9">
        <w:trPr>
          <w:trHeight w:val="232"/>
        </w:trPr>
        <w:tc>
          <w:tcPr>
            <w:tcW w:w="970" w:type="dxa"/>
            <w:tcBorders>
              <w:top w:val="single" w:sz="4" w:space="0" w:color="auto"/>
              <w:bottom w:val="single" w:sz="4" w:space="0" w:color="auto"/>
            </w:tcBorders>
          </w:tcPr>
          <w:p w:rsidR="008550F9" w:rsidRDefault="008550F9">
            <w:pPr>
              <w:pStyle w:val="TabelData"/>
            </w:pPr>
            <w:r>
              <w:t>0.0</w:t>
            </w:r>
          </w:p>
        </w:tc>
        <w:tc>
          <w:tcPr>
            <w:tcW w:w="900" w:type="dxa"/>
            <w:tcBorders>
              <w:top w:val="single" w:sz="4" w:space="0" w:color="auto"/>
              <w:bottom w:val="single" w:sz="4" w:space="0" w:color="auto"/>
            </w:tcBorders>
          </w:tcPr>
          <w:p w:rsidR="008550F9" w:rsidRDefault="008550F9">
            <w:pPr>
              <w:pStyle w:val="TabelData"/>
            </w:pPr>
            <w:r>
              <w:t>15 nov ‘06</w:t>
            </w:r>
          </w:p>
        </w:tc>
        <w:tc>
          <w:tcPr>
            <w:tcW w:w="1440" w:type="dxa"/>
            <w:tcBorders>
              <w:top w:val="single" w:sz="4" w:space="0" w:color="auto"/>
              <w:bottom w:val="single" w:sz="4" w:space="0" w:color="auto"/>
            </w:tcBorders>
          </w:tcPr>
          <w:p w:rsidR="008550F9" w:rsidRDefault="008550F9">
            <w:pPr>
              <w:pStyle w:val="TabelData"/>
            </w:pPr>
            <w:r>
              <w:t>Concept</w:t>
            </w:r>
          </w:p>
        </w:tc>
        <w:tc>
          <w:tcPr>
            <w:tcW w:w="720" w:type="dxa"/>
            <w:tcBorders>
              <w:top w:val="single" w:sz="4" w:space="0" w:color="auto"/>
              <w:bottom w:val="single" w:sz="4" w:space="0" w:color="auto"/>
            </w:tcBorders>
          </w:tcPr>
          <w:p w:rsidR="008550F9" w:rsidRDefault="008550F9">
            <w:pPr>
              <w:pStyle w:val="TabelData"/>
            </w:pPr>
            <w:r>
              <w:t>RJA</w:t>
            </w:r>
          </w:p>
        </w:tc>
        <w:tc>
          <w:tcPr>
            <w:tcW w:w="5040" w:type="dxa"/>
            <w:tcBorders>
              <w:top w:val="single" w:sz="4" w:space="0" w:color="auto"/>
              <w:bottom w:val="single" w:sz="4" w:space="0" w:color="auto"/>
            </w:tcBorders>
          </w:tcPr>
          <w:p w:rsidR="008550F9" w:rsidRDefault="008550F9">
            <w:pPr>
              <w:pStyle w:val="TabelData"/>
            </w:pPr>
            <w:r>
              <w:t>Eerste uitgave</w:t>
            </w:r>
          </w:p>
        </w:tc>
      </w:tr>
      <w:tr w:rsidR="008550F9">
        <w:trPr>
          <w:trHeight w:val="232"/>
        </w:trPr>
        <w:tc>
          <w:tcPr>
            <w:tcW w:w="970" w:type="dxa"/>
            <w:tcBorders>
              <w:top w:val="single" w:sz="4" w:space="0" w:color="auto"/>
              <w:bottom w:val="single" w:sz="4" w:space="0" w:color="auto"/>
            </w:tcBorders>
          </w:tcPr>
          <w:p w:rsidR="008550F9" w:rsidRDefault="008550F9">
            <w:pPr>
              <w:pStyle w:val="TabelData"/>
            </w:pPr>
            <w:r>
              <w:t>1.0</w:t>
            </w:r>
          </w:p>
        </w:tc>
        <w:tc>
          <w:tcPr>
            <w:tcW w:w="900" w:type="dxa"/>
            <w:tcBorders>
              <w:top w:val="single" w:sz="4" w:space="0" w:color="auto"/>
              <w:bottom w:val="single" w:sz="4" w:space="0" w:color="auto"/>
            </w:tcBorders>
          </w:tcPr>
          <w:p w:rsidR="008550F9" w:rsidRDefault="008550F9">
            <w:pPr>
              <w:pStyle w:val="TabelData"/>
            </w:pPr>
            <w:r>
              <w:t>20 jan ‘07</w:t>
            </w:r>
          </w:p>
        </w:tc>
        <w:tc>
          <w:tcPr>
            <w:tcW w:w="1440" w:type="dxa"/>
            <w:tcBorders>
              <w:top w:val="single" w:sz="4" w:space="0" w:color="auto"/>
              <w:bottom w:val="single" w:sz="4" w:space="0" w:color="auto"/>
            </w:tcBorders>
          </w:tcPr>
          <w:p w:rsidR="008550F9" w:rsidRDefault="008550F9">
            <w:pPr>
              <w:pStyle w:val="TabelData"/>
            </w:pPr>
            <w:r>
              <w:t>Ter goedkeuring</w:t>
            </w:r>
          </w:p>
        </w:tc>
        <w:tc>
          <w:tcPr>
            <w:tcW w:w="720" w:type="dxa"/>
            <w:tcBorders>
              <w:top w:val="single" w:sz="4" w:space="0" w:color="auto"/>
              <w:bottom w:val="single" w:sz="4" w:space="0" w:color="auto"/>
            </w:tcBorders>
          </w:tcPr>
          <w:p w:rsidR="008550F9" w:rsidRDefault="008550F9">
            <w:pPr>
              <w:pStyle w:val="TabelData"/>
            </w:pPr>
            <w:r>
              <w:t>RJA</w:t>
            </w:r>
          </w:p>
        </w:tc>
        <w:tc>
          <w:tcPr>
            <w:tcW w:w="5040" w:type="dxa"/>
            <w:tcBorders>
              <w:top w:val="single" w:sz="4" w:space="0" w:color="auto"/>
              <w:bottom w:val="single" w:sz="4" w:space="0" w:color="auto"/>
            </w:tcBorders>
          </w:tcPr>
          <w:p w:rsidR="008550F9" w:rsidRDefault="008550F9">
            <w:pPr>
              <w:pStyle w:val="TabelData"/>
            </w:pPr>
            <w:r>
              <w:t xml:space="preserve">“For </w:t>
            </w:r>
            <w:proofErr w:type="spellStart"/>
            <w:r>
              <w:t>Comment</w:t>
            </w:r>
            <w:proofErr w:type="spellEnd"/>
            <w:r>
              <w:t>” opmerkingen verwerkt</w:t>
            </w:r>
          </w:p>
        </w:tc>
      </w:tr>
      <w:tr w:rsidR="008550F9">
        <w:trPr>
          <w:trHeight w:val="232"/>
        </w:trPr>
        <w:tc>
          <w:tcPr>
            <w:tcW w:w="970" w:type="dxa"/>
            <w:tcBorders>
              <w:top w:val="single" w:sz="4" w:space="0" w:color="auto"/>
              <w:bottom w:val="single" w:sz="4" w:space="0" w:color="auto"/>
            </w:tcBorders>
          </w:tcPr>
          <w:p w:rsidR="008550F9" w:rsidRDefault="008550F9">
            <w:pPr>
              <w:pStyle w:val="TabelData"/>
            </w:pPr>
            <w:r>
              <w:t>1.2</w:t>
            </w:r>
          </w:p>
        </w:tc>
        <w:tc>
          <w:tcPr>
            <w:tcW w:w="900" w:type="dxa"/>
            <w:tcBorders>
              <w:top w:val="single" w:sz="4" w:space="0" w:color="auto"/>
              <w:bottom w:val="single" w:sz="4" w:space="0" w:color="auto"/>
            </w:tcBorders>
          </w:tcPr>
          <w:p w:rsidR="008550F9" w:rsidRDefault="008550F9">
            <w:pPr>
              <w:pStyle w:val="TabelData"/>
            </w:pPr>
            <w:r>
              <w:t>07 mrt ‘07</w:t>
            </w:r>
          </w:p>
        </w:tc>
        <w:tc>
          <w:tcPr>
            <w:tcW w:w="1440" w:type="dxa"/>
            <w:tcBorders>
              <w:top w:val="single" w:sz="4" w:space="0" w:color="auto"/>
              <w:bottom w:val="single" w:sz="4" w:space="0" w:color="auto"/>
            </w:tcBorders>
          </w:tcPr>
          <w:p w:rsidR="008550F9" w:rsidRDefault="008550F9">
            <w:pPr>
              <w:pStyle w:val="TabelData"/>
            </w:pPr>
            <w:r>
              <w:t>Ter goedkeuring</w:t>
            </w:r>
          </w:p>
        </w:tc>
        <w:tc>
          <w:tcPr>
            <w:tcW w:w="720" w:type="dxa"/>
            <w:tcBorders>
              <w:top w:val="single" w:sz="4" w:space="0" w:color="auto"/>
              <w:bottom w:val="single" w:sz="4" w:space="0" w:color="auto"/>
            </w:tcBorders>
          </w:tcPr>
          <w:p w:rsidR="008550F9" w:rsidRDefault="008550F9">
            <w:pPr>
              <w:pStyle w:val="TabelData"/>
            </w:pPr>
            <w:r>
              <w:t>GVE</w:t>
            </w:r>
          </w:p>
        </w:tc>
        <w:tc>
          <w:tcPr>
            <w:tcW w:w="5040" w:type="dxa"/>
            <w:tcBorders>
              <w:top w:val="single" w:sz="4" w:space="0" w:color="auto"/>
              <w:bottom w:val="single" w:sz="4" w:space="0" w:color="auto"/>
            </w:tcBorders>
          </w:tcPr>
          <w:p w:rsidR="008550F9" w:rsidRDefault="008550F9">
            <w:pPr>
              <w:pStyle w:val="TabelData"/>
            </w:pPr>
            <w:r>
              <w:t xml:space="preserve">“Ter goedkeuring” opmerkingen verwerkt </w:t>
            </w:r>
            <w:r>
              <w:br/>
              <w:t>Besturingsplan uitgebreid/toegevoegd.</w:t>
            </w:r>
          </w:p>
        </w:tc>
      </w:tr>
      <w:tr w:rsidR="008550F9" w:rsidTr="00366622">
        <w:trPr>
          <w:trHeight w:val="232"/>
        </w:trPr>
        <w:tc>
          <w:tcPr>
            <w:tcW w:w="970" w:type="dxa"/>
            <w:tcBorders>
              <w:top w:val="single" w:sz="4" w:space="0" w:color="auto"/>
              <w:bottom w:val="single" w:sz="4" w:space="0" w:color="auto"/>
            </w:tcBorders>
          </w:tcPr>
          <w:p w:rsidR="008550F9" w:rsidRDefault="008550F9">
            <w:pPr>
              <w:pStyle w:val="TabelData"/>
            </w:pPr>
            <w:r>
              <w:t>2.0</w:t>
            </w:r>
          </w:p>
        </w:tc>
        <w:tc>
          <w:tcPr>
            <w:tcW w:w="900" w:type="dxa"/>
            <w:tcBorders>
              <w:top w:val="single" w:sz="4" w:space="0" w:color="auto"/>
              <w:bottom w:val="single" w:sz="4" w:space="0" w:color="auto"/>
            </w:tcBorders>
          </w:tcPr>
          <w:p w:rsidR="008550F9" w:rsidRDefault="008550F9">
            <w:pPr>
              <w:pStyle w:val="TabelData"/>
            </w:pPr>
            <w:r>
              <w:t>03 jul ‘.07</w:t>
            </w:r>
          </w:p>
        </w:tc>
        <w:tc>
          <w:tcPr>
            <w:tcW w:w="1440" w:type="dxa"/>
            <w:tcBorders>
              <w:top w:val="single" w:sz="4" w:space="0" w:color="auto"/>
              <w:bottom w:val="single" w:sz="4" w:space="0" w:color="auto"/>
            </w:tcBorders>
          </w:tcPr>
          <w:p w:rsidR="008550F9" w:rsidRDefault="008550F9">
            <w:pPr>
              <w:pStyle w:val="TabelData"/>
            </w:pPr>
            <w:r>
              <w:t>Definitief</w:t>
            </w:r>
          </w:p>
        </w:tc>
        <w:tc>
          <w:tcPr>
            <w:tcW w:w="720" w:type="dxa"/>
            <w:tcBorders>
              <w:top w:val="single" w:sz="4" w:space="0" w:color="auto"/>
              <w:bottom w:val="single" w:sz="4" w:space="0" w:color="auto"/>
            </w:tcBorders>
          </w:tcPr>
          <w:p w:rsidR="008550F9" w:rsidRDefault="008550F9">
            <w:pPr>
              <w:pStyle w:val="TabelData"/>
            </w:pPr>
            <w:r>
              <w:t>RJA</w:t>
            </w:r>
          </w:p>
        </w:tc>
        <w:tc>
          <w:tcPr>
            <w:tcW w:w="5040" w:type="dxa"/>
            <w:tcBorders>
              <w:top w:val="single" w:sz="4" w:space="0" w:color="auto"/>
              <w:bottom w:val="single" w:sz="4" w:space="0" w:color="auto"/>
            </w:tcBorders>
          </w:tcPr>
          <w:p w:rsidR="008550F9" w:rsidRDefault="008550F9">
            <w:pPr>
              <w:pStyle w:val="TabelData"/>
            </w:pPr>
            <w:proofErr w:type="spellStart"/>
            <w:r>
              <w:t>Asbuilt</w:t>
            </w:r>
            <w:proofErr w:type="spellEnd"/>
          </w:p>
        </w:tc>
      </w:tr>
      <w:tr w:rsidR="00366622">
        <w:trPr>
          <w:trHeight w:val="232"/>
        </w:trPr>
        <w:tc>
          <w:tcPr>
            <w:tcW w:w="970" w:type="dxa"/>
            <w:tcBorders>
              <w:top w:val="single" w:sz="4" w:space="0" w:color="auto"/>
            </w:tcBorders>
          </w:tcPr>
          <w:p w:rsidR="00366622" w:rsidRDefault="00366622">
            <w:pPr>
              <w:pStyle w:val="TabelData"/>
            </w:pPr>
            <w:r>
              <w:t>2.1</w:t>
            </w:r>
          </w:p>
        </w:tc>
        <w:tc>
          <w:tcPr>
            <w:tcW w:w="900" w:type="dxa"/>
            <w:tcBorders>
              <w:top w:val="single" w:sz="4" w:space="0" w:color="auto"/>
            </w:tcBorders>
          </w:tcPr>
          <w:p w:rsidR="00366622" w:rsidRDefault="00366622">
            <w:pPr>
              <w:pStyle w:val="TabelData"/>
            </w:pPr>
            <w:r>
              <w:t>10 okt 09</w:t>
            </w:r>
          </w:p>
        </w:tc>
        <w:tc>
          <w:tcPr>
            <w:tcW w:w="1440" w:type="dxa"/>
            <w:tcBorders>
              <w:top w:val="single" w:sz="4" w:space="0" w:color="auto"/>
            </w:tcBorders>
          </w:tcPr>
          <w:p w:rsidR="00366622" w:rsidRDefault="00366622">
            <w:pPr>
              <w:pStyle w:val="TabelData"/>
            </w:pPr>
            <w:r>
              <w:t>Definitief</w:t>
            </w:r>
          </w:p>
        </w:tc>
        <w:tc>
          <w:tcPr>
            <w:tcW w:w="720" w:type="dxa"/>
            <w:tcBorders>
              <w:top w:val="single" w:sz="4" w:space="0" w:color="auto"/>
            </w:tcBorders>
          </w:tcPr>
          <w:p w:rsidR="00366622" w:rsidRDefault="00366622">
            <w:pPr>
              <w:pStyle w:val="TabelData"/>
            </w:pPr>
            <w:r>
              <w:t>VDE</w:t>
            </w:r>
          </w:p>
        </w:tc>
        <w:tc>
          <w:tcPr>
            <w:tcW w:w="5040" w:type="dxa"/>
            <w:tcBorders>
              <w:top w:val="single" w:sz="4" w:space="0" w:color="auto"/>
            </w:tcBorders>
          </w:tcPr>
          <w:p w:rsidR="00366622" w:rsidRDefault="00366622">
            <w:pPr>
              <w:pStyle w:val="TabelData"/>
            </w:pPr>
            <w:proofErr w:type="spellStart"/>
            <w:r>
              <w:t>AsBuilt</w:t>
            </w:r>
            <w:proofErr w:type="spellEnd"/>
            <w:r>
              <w:t xml:space="preserve"> met Velddoornweg PLC 13</w:t>
            </w:r>
          </w:p>
        </w:tc>
      </w:tr>
    </w:tbl>
    <w:p w:rsidR="008550F9" w:rsidRDefault="008550F9"/>
    <w:p w:rsidR="008550F9" w:rsidRDefault="008550F9"/>
    <w:p w:rsidR="008550F9" w:rsidRDefault="008550F9"/>
    <w:p w:rsidR="008550F9" w:rsidRDefault="008550F9">
      <w:pPr>
        <w:pStyle w:val="Heading1"/>
        <w:tabs>
          <w:tab w:val="num" w:pos="0"/>
        </w:tabs>
      </w:pPr>
      <w:r>
        <w:br w:type="page"/>
      </w:r>
      <w:bookmarkStart w:id="15" w:name="_Toc36870979"/>
      <w:bookmarkStart w:id="16" w:name="_Toc37488062"/>
      <w:bookmarkStart w:id="17" w:name="_Toc243111265"/>
      <w:r>
        <w:lastRenderedPageBreak/>
        <w:t>Afkortingen en begrippen</w:t>
      </w:r>
      <w:bookmarkEnd w:id="15"/>
      <w:bookmarkEnd w:id="16"/>
      <w:bookmarkEnd w:id="17"/>
    </w:p>
    <w:p w:rsidR="008550F9" w:rsidRDefault="008550F9">
      <w:r>
        <w:t>In dit document worden de volgende afkortingen en begrippen gehanteerd:</w:t>
      </w:r>
    </w:p>
    <w:p w:rsidR="008550F9" w:rsidRDefault="008550F9"/>
    <w:p w:rsidR="008550F9" w:rsidRDefault="008550F9"/>
    <w:tbl>
      <w:tblPr>
        <w:tblW w:w="91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160"/>
        <w:gridCol w:w="7030"/>
      </w:tblGrid>
      <w:tr w:rsidR="008550F9">
        <w:tc>
          <w:tcPr>
            <w:tcW w:w="2160" w:type="dxa"/>
            <w:shd w:val="solid" w:color="000000" w:fill="FFFFFF"/>
          </w:tcPr>
          <w:p w:rsidR="008550F9" w:rsidRDefault="008550F9">
            <w:pPr>
              <w:pStyle w:val="KolomHeader"/>
            </w:pPr>
            <w:r>
              <w:t>Afkorting / begrip</w:t>
            </w:r>
          </w:p>
        </w:tc>
        <w:tc>
          <w:tcPr>
            <w:tcW w:w="7030" w:type="dxa"/>
            <w:shd w:val="solid" w:color="000000" w:fill="FFFFFF"/>
          </w:tcPr>
          <w:p w:rsidR="008550F9" w:rsidRDefault="008550F9">
            <w:pPr>
              <w:pStyle w:val="KolomHeader"/>
            </w:pPr>
            <w:r>
              <w:t>Omschrijving</w:t>
            </w:r>
          </w:p>
        </w:tc>
      </w:tr>
      <w:tr w:rsidR="008550F9">
        <w:tc>
          <w:tcPr>
            <w:tcW w:w="2160" w:type="dxa"/>
          </w:tcPr>
          <w:p w:rsidR="008550F9" w:rsidRDefault="008550F9">
            <w:pPr>
              <w:pStyle w:val="TabelData"/>
              <w:rPr>
                <w:lang w:val="en-GB"/>
              </w:rPr>
            </w:pPr>
            <w:r>
              <w:rPr>
                <w:lang w:val="en-GB"/>
              </w:rPr>
              <w:t>Winput</w:t>
            </w:r>
          </w:p>
        </w:tc>
        <w:tc>
          <w:tcPr>
            <w:tcW w:w="7030" w:type="dxa"/>
          </w:tcPr>
          <w:p w:rsidR="008550F9" w:rsidRDefault="008550F9">
            <w:pPr>
              <w:pStyle w:val="TabelData"/>
              <w:rPr>
                <w:lang w:val="en-GB"/>
              </w:rPr>
            </w:pPr>
            <w:proofErr w:type="spellStart"/>
            <w:r>
              <w:rPr>
                <w:lang w:val="en-GB"/>
              </w:rPr>
              <w:t>Put,winput</w:t>
            </w:r>
            <w:proofErr w:type="spellEnd"/>
          </w:p>
        </w:tc>
      </w:tr>
      <w:tr w:rsidR="008550F9">
        <w:tc>
          <w:tcPr>
            <w:tcW w:w="2160" w:type="dxa"/>
          </w:tcPr>
          <w:p w:rsidR="008550F9" w:rsidRDefault="008550F9">
            <w:pPr>
              <w:pStyle w:val="TabelData"/>
              <w:rPr>
                <w:lang w:val="en-GB"/>
              </w:rPr>
            </w:pPr>
            <w:r>
              <w:rPr>
                <w:lang w:val="en-GB"/>
              </w:rPr>
              <w:t>PLC</w:t>
            </w:r>
          </w:p>
        </w:tc>
        <w:tc>
          <w:tcPr>
            <w:tcW w:w="7030" w:type="dxa"/>
          </w:tcPr>
          <w:p w:rsidR="008550F9" w:rsidRDefault="008550F9">
            <w:pPr>
              <w:pStyle w:val="TabelData"/>
              <w:rPr>
                <w:lang w:val="en-GB"/>
              </w:rPr>
            </w:pPr>
            <w:r>
              <w:rPr>
                <w:lang w:val="en-GB"/>
              </w:rPr>
              <w:t>Programmable Logic Controller</w:t>
            </w:r>
          </w:p>
        </w:tc>
      </w:tr>
      <w:tr w:rsidR="008550F9">
        <w:tc>
          <w:tcPr>
            <w:tcW w:w="2160" w:type="dxa"/>
          </w:tcPr>
          <w:p w:rsidR="008550F9" w:rsidRDefault="008550F9">
            <w:pPr>
              <w:pStyle w:val="TabelData"/>
              <w:rPr>
                <w:lang w:val="en-GB"/>
              </w:rPr>
            </w:pPr>
            <w:r>
              <w:rPr>
                <w:lang w:val="en-GB"/>
              </w:rPr>
              <w:t>PP</w:t>
            </w:r>
          </w:p>
        </w:tc>
        <w:tc>
          <w:tcPr>
            <w:tcW w:w="7030" w:type="dxa"/>
          </w:tcPr>
          <w:p w:rsidR="008550F9" w:rsidRDefault="008550F9">
            <w:pPr>
              <w:pStyle w:val="TabelData"/>
              <w:rPr>
                <w:lang w:val="en-GB"/>
              </w:rPr>
            </w:pPr>
            <w:r>
              <w:rPr>
                <w:lang w:val="en-GB"/>
              </w:rPr>
              <w:t>Winput</w:t>
            </w:r>
          </w:p>
        </w:tc>
      </w:tr>
      <w:tr w:rsidR="008550F9">
        <w:tc>
          <w:tcPr>
            <w:tcW w:w="2160" w:type="dxa"/>
          </w:tcPr>
          <w:p w:rsidR="008550F9" w:rsidRDefault="008550F9">
            <w:pPr>
              <w:pStyle w:val="TabelData"/>
              <w:rPr>
                <w:lang w:val="en-GB"/>
              </w:rPr>
            </w:pPr>
            <w:r>
              <w:rPr>
                <w:lang w:val="en-GB"/>
              </w:rPr>
              <w:t>Raw</w:t>
            </w:r>
          </w:p>
        </w:tc>
        <w:tc>
          <w:tcPr>
            <w:tcW w:w="7030" w:type="dxa"/>
          </w:tcPr>
          <w:p w:rsidR="008550F9" w:rsidRDefault="008550F9">
            <w:pPr>
              <w:pStyle w:val="TabelData"/>
            </w:pPr>
            <w:r>
              <w:t xml:space="preserve">“Ruwe” meetwaarde: 0 .. 4095 o.i.d. </w:t>
            </w:r>
          </w:p>
        </w:tc>
      </w:tr>
      <w:tr w:rsidR="008550F9" w:rsidRPr="00CE2A82">
        <w:tc>
          <w:tcPr>
            <w:tcW w:w="2160" w:type="dxa"/>
          </w:tcPr>
          <w:p w:rsidR="008550F9" w:rsidRDefault="008550F9">
            <w:pPr>
              <w:pStyle w:val="TabelData"/>
              <w:rPr>
                <w:lang w:val="en-GB"/>
              </w:rPr>
            </w:pPr>
            <w:r>
              <w:rPr>
                <w:lang w:val="en-GB"/>
              </w:rPr>
              <w:t>SCADA</w:t>
            </w:r>
          </w:p>
        </w:tc>
        <w:tc>
          <w:tcPr>
            <w:tcW w:w="7030" w:type="dxa"/>
          </w:tcPr>
          <w:p w:rsidR="008550F9" w:rsidRDefault="008550F9">
            <w:pPr>
              <w:pStyle w:val="TabelData"/>
              <w:rPr>
                <w:lang w:val="en-GB"/>
              </w:rPr>
            </w:pPr>
            <w:r>
              <w:rPr>
                <w:lang w:val="en-GB"/>
              </w:rPr>
              <w:t>Supervisory Control And Data Acquisition (</w:t>
            </w:r>
            <w:proofErr w:type="spellStart"/>
            <w:r>
              <w:rPr>
                <w:lang w:val="en-GB"/>
              </w:rPr>
              <w:t>procesvisualisatie</w:t>
            </w:r>
            <w:proofErr w:type="spellEnd"/>
          </w:p>
        </w:tc>
      </w:tr>
      <w:tr w:rsidR="008550F9">
        <w:tc>
          <w:tcPr>
            <w:tcW w:w="2160" w:type="dxa"/>
          </w:tcPr>
          <w:p w:rsidR="008550F9" w:rsidRDefault="008550F9">
            <w:pPr>
              <w:pStyle w:val="TabelData"/>
            </w:pPr>
            <w:r>
              <w:t>SFC</w:t>
            </w:r>
          </w:p>
        </w:tc>
        <w:tc>
          <w:tcPr>
            <w:tcW w:w="7030" w:type="dxa"/>
          </w:tcPr>
          <w:p w:rsidR="008550F9" w:rsidRDefault="008550F9">
            <w:pPr>
              <w:pStyle w:val="TabelData"/>
            </w:pPr>
            <w:r>
              <w:t>Stappenprogramma</w:t>
            </w:r>
          </w:p>
        </w:tc>
      </w:tr>
      <w:tr w:rsidR="008550F9">
        <w:tc>
          <w:tcPr>
            <w:tcW w:w="2160" w:type="dxa"/>
          </w:tcPr>
          <w:p w:rsidR="008550F9" w:rsidRDefault="008550F9">
            <w:pPr>
              <w:pStyle w:val="TabelData"/>
            </w:pPr>
            <w:r>
              <w:t>AWD</w:t>
            </w:r>
          </w:p>
        </w:tc>
        <w:tc>
          <w:tcPr>
            <w:tcW w:w="7030" w:type="dxa"/>
          </w:tcPr>
          <w:p w:rsidR="008550F9" w:rsidRDefault="008550F9">
            <w:pPr>
              <w:pStyle w:val="TabelData"/>
            </w:pPr>
            <w:r>
              <w:t xml:space="preserve">Wingebied </w:t>
            </w:r>
            <w:proofErr w:type="spellStart"/>
            <w:r>
              <w:t>Aalsterweg</w:t>
            </w:r>
            <w:proofErr w:type="spellEnd"/>
            <w:r>
              <w:t xml:space="preserve"> Diep</w:t>
            </w:r>
          </w:p>
        </w:tc>
      </w:tr>
      <w:tr w:rsidR="008550F9">
        <w:tc>
          <w:tcPr>
            <w:tcW w:w="2160" w:type="dxa"/>
          </w:tcPr>
          <w:p w:rsidR="008550F9" w:rsidRDefault="008550F9">
            <w:pPr>
              <w:pStyle w:val="TabelData"/>
            </w:pPr>
            <w:r>
              <w:t>AWMD</w:t>
            </w:r>
          </w:p>
        </w:tc>
        <w:tc>
          <w:tcPr>
            <w:tcW w:w="7030" w:type="dxa"/>
          </w:tcPr>
          <w:p w:rsidR="008550F9" w:rsidRDefault="008550F9">
            <w:pPr>
              <w:pStyle w:val="TabelData"/>
            </w:pPr>
            <w:r>
              <w:t xml:space="preserve">Wingebied </w:t>
            </w:r>
            <w:proofErr w:type="spellStart"/>
            <w:r>
              <w:t>Aalsterweg</w:t>
            </w:r>
            <w:proofErr w:type="spellEnd"/>
            <w:r>
              <w:t xml:space="preserve"> Middel Diep</w:t>
            </w:r>
          </w:p>
        </w:tc>
      </w:tr>
      <w:tr w:rsidR="008550F9">
        <w:tc>
          <w:tcPr>
            <w:tcW w:w="2160" w:type="dxa"/>
          </w:tcPr>
          <w:p w:rsidR="008550F9" w:rsidRDefault="008550F9">
            <w:pPr>
              <w:pStyle w:val="TabelData"/>
            </w:pPr>
            <w:r>
              <w:t>GH</w:t>
            </w:r>
          </w:p>
        </w:tc>
        <w:tc>
          <w:tcPr>
            <w:tcW w:w="7030" w:type="dxa"/>
          </w:tcPr>
          <w:p w:rsidR="008550F9" w:rsidRDefault="008550F9">
            <w:pPr>
              <w:pStyle w:val="TabelData"/>
            </w:pPr>
            <w:r>
              <w:t>Wingebied Groote Heide</w:t>
            </w:r>
          </w:p>
        </w:tc>
      </w:tr>
      <w:tr w:rsidR="00BF5DB3">
        <w:tc>
          <w:tcPr>
            <w:tcW w:w="2160" w:type="dxa"/>
          </w:tcPr>
          <w:p w:rsidR="00BF5DB3" w:rsidRDefault="00BF5DB3">
            <w:pPr>
              <w:pStyle w:val="TabelData"/>
            </w:pPr>
            <w:r>
              <w:t>VDW</w:t>
            </w:r>
          </w:p>
        </w:tc>
        <w:tc>
          <w:tcPr>
            <w:tcW w:w="7030" w:type="dxa"/>
          </w:tcPr>
          <w:p w:rsidR="00BF5DB3" w:rsidRDefault="00BF5DB3">
            <w:pPr>
              <w:pStyle w:val="TabelData"/>
            </w:pPr>
            <w:r>
              <w:t>Wingebied Velddoornweg</w:t>
            </w:r>
          </w:p>
        </w:tc>
      </w:tr>
      <w:tr w:rsidR="008550F9">
        <w:tc>
          <w:tcPr>
            <w:tcW w:w="2160" w:type="dxa"/>
          </w:tcPr>
          <w:p w:rsidR="008550F9" w:rsidRDefault="008550F9">
            <w:pPr>
              <w:pStyle w:val="TabelData"/>
            </w:pPr>
            <w:r>
              <w:t>KL</w:t>
            </w:r>
          </w:p>
        </w:tc>
        <w:tc>
          <w:tcPr>
            <w:tcW w:w="7030" w:type="dxa"/>
          </w:tcPr>
          <w:p w:rsidR="008550F9" w:rsidRDefault="008550F9">
            <w:pPr>
              <w:pStyle w:val="TabelData"/>
            </w:pPr>
            <w:r>
              <w:t xml:space="preserve">Wingebied </w:t>
            </w:r>
            <w:proofErr w:type="spellStart"/>
            <w:r>
              <w:t>KLotputten</w:t>
            </w:r>
            <w:proofErr w:type="spellEnd"/>
          </w:p>
        </w:tc>
      </w:tr>
      <w:tr w:rsidR="008550F9">
        <w:tc>
          <w:tcPr>
            <w:tcW w:w="2160" w:type="dxa"/>
          </w:tcPr>
          <w:p w:rsidR="008550F9" w:rsidRDefault="008550F9">
            <w:pPr>
              <w:pStyle w:val="TabelData"/>
            </w:pPr>
            <w:r>
              <w:t>FO</w:t>
            </w:r>
          </w:p>
        </w:tc>
        <w:tc>
          <w:tcPr>
            <w:tcW w:w="7030" w:type="dxa"/>
          </w:tcPr>
          <w:p w:rsidR="008550F9" w:rsidRDefault="008550F9">
            <w:pPr>
              <w:pStyle w:val="TabelData"/>
            </w:pPr>
            <w:r>
              <w:t xml:space="preserve">Frequentie omvormer </w:t>
            </w:r>
          </w:p>
        </w:tc>
      </w:tr>
      <w:tr w:rsidR="008550F9">
        <w:tc>
          <w:tcPr>
            <w:tcW w:w="2160" w:type="dxa"/>
          </w:tcPr>
          <w:p w:rsidR="008550F9" w:rsidRDefault="008550F9">
            <w:pPr>
              <w:pStyle w:val="TabelData"/>
            </w:pPr>
            <w:r>
              <w:t>WPB</w:t>
            </w:r>
          </w:p>
        </w:tc>
        <w:tc>
          <w:tcPr>
            <w:tcW w:w="7030" w:type="dxa"/>
          </w:tcPr>
          <w:p w:rsidR="008550F9" w:rsidRDefault="008550F9">
            <w:pPr>
              <w:pStyle w:val="TabelData"/>
            </w:pPr>
            <w:proofErr w:type="spellStart"/>
            <w:r>
              <w:t>WaterProductieBedrijf</w:t>
            </w:r>
            <w:proofErr w:type="spellEnd"/>
          </w:p>
        </w:tc>
      </w:tr>
    </w:tbl>
    <w:p w:rsidR="008550F9" w:rsidRDefault="008550F9">
      <w:r>
        <w:t xml:space="preserve"> </w:t>
      </w:r>
    </w:p>
    <w:p w:rsidR="008550F9" w:rsidRDefault="008550F9">
      <w:r>
        <w:br w:type="page"/>
      </w:r>
    </w:p>
    <w:p w:rsidR="008550F9" w:rsidRDefault="008550F9">
      <w:pPr>
        <w:pStyle w:val="Heading1"/>
      </w:pPr>
      <w:bookmarkStart w:id="18" w:name="_Toc243111266"/>
      <w:r>
        <w:lastRenderedPageBreak/>
        <w:t>Indeling</w:t>
      </w:r>
      <w:bookmarkEnd w:id="18"/>
    </w:p>
    <w:p w:rsidR="008550F9" w:rsidRDefault="008550F9">
      <w:r>
        <w:t>Dit document is ingedeeld op basis van onderstaande figuur :</w:t>
      </w:r>
    </w:p>
    <w:p w:rsidR="008550F9" w:rsidRDefault="008550F9"/>
    <w:p w:rsidR="001259A3" w:rsidRDefault="001259A3">
      <w:pPr>
        <w:spacing w:line="240" w:lineRule="auto"/>
      </w:pPr>
    </w:p>
    <w:p w:rsidR="001259A3" w:rsidRDefault="001259A3">
      <w:pPr>
        <w:spacing w:line="240" w:lineRule="auto"/>
      </w:pPr>
    </w:p>
    <w:p w:rsidR="008550F9" w:rsidRDefault="00475361">
      <w:pPr>
        <w:spacing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1206500</wp:posOffset>
                </wp:positionH>
                <wp:positionV relativeFrom="paragraph">
                  <wp:posOffset>2599055</wp:posOffset>
                </wp:positionV>
                <wp:extent cx="1146175" cy="245745"/>
                <wp:effectExtent l="0" t="0" r="0" b="0"/>
                <wp:wrapNone/>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175" cy="245745"/>
                        </a:xfrm>
                        <a:prstGeom prst="rect">
                          <a:avLst/>
                        </a:prstGeom>
                        <a:solidFill>
                          <a:srgbClr val="FFFFFF"/>
                        </a:solidFill>
                        <a:ln w="9525">
                          <a:solidFill>
                            <a:srgbClr val="000000"/>
                          </a:solidFill>
                          <a:miter lim="800000"/>
                          <a:headEnd/>
                          <a:tailEnd/>
                        </a:ln>
                      </wps:spPr>
                      <wps:txbx>
                        <w:txbxContent>
                          <w:p w:rsidR="00E676A5" w:rsidRPr="00BF5DB3" w:rsidRDefault="00E676A5">
                            <w:pPr>
                              <w:rPr>
                                <w:sz w:val="15"/>
                                <w:szCs w:val="15"/>
                              </w:rPr>
                            </w:pPr>
                            <w:r w:rsidRPr="00BF5DB3">
                              <w:rPr>
                                <w:sz w:val="15"/>
                                <w:szCs w:val="15"/>
                              </w:rPr>
                              <w:t>3.1.4 Velddoornweg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95pt;margin-top:204.65pt;width:90.25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">
                <v:textbox>
                  <w:txbxContent>
                    <w:p w:rsidR="00E676A5" w:rsidRPr="00BF5DB3" w:rsidRDefault="00E676A5">
                      <w:pPr>
                        <w:rPr>
                          <w:sz w:val="15"/>
                          <w:szCs w:val="15"/>
                        </w:rPr>
                      </w:pPr>
                      <w:r w:rsidRPr="00BF5DB3">
                        <w:rPr>
                          <w:sz w:val="15"/>
                          <w:szCs w:val="15"/>
                        </w:rPr>
                        <w:t>3.1.4 Velddoornweg</w:t>
                      </w:r>
                    </w:p>
                  </w:txbxContent>
                </v:textbox>
              </v:shape>
            </w:pict>
          </mc:Fallback>
        </mc:AlternateContent>
      </w:r>
      <w:r w:rsidR="008550F9">
        <w:object w:dxaOrig="15860" w:dyaOrig="10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327pt" o:ole="">
            <v:imagedata r:id="rId8" o:title=""/>
          </v:shape>
          <o:OLEObject Type="Embed" ProgID="Visio.Drawing.11" ShapeID="_x0000_i1025" DrawAspect="Content" ObjectID="_1427656457" r:id="rId9"/>
        </w:object>
      </w:r>
    </w:p>
    <w:p w:rsidR="008550F9" w:rsidRDefault="008550F9">
      <w:pPr>
        <w:spacing w:line="240" w:lineRule="auto"/>
      </w:pPr>
    </w:p>
    <w:p w:rsidR="008550F9" w:rsidRDefault="008550F9"/>
    <w:p w:rsidR="008550F9" w:rsidRDefault="008550F9">
      <w:r>
        <w:t>In bovenstaande figuur kan een procesblok weer verder onderverdeeld worden,</w:t>
      </w:r>
      <w:r w:rsidR="00BE6596">
        <w:t xml:space="preserve"> </w:t>
      </w:r>
      <w:r>
        <w:t>afhankelijk van de situatie.</w:t>
      </w:r>
    </w:p>
    <w:p w:rsidR="008550F9" w:rsidRDefault="008550F9">
      <w:r>
        <w:br w:type="page"/>
      </w:r>
    </w:p>
    <w:p w:rsidR="008550F9" w:rsidRDefault="008550F9"/>
    <w:p w:rsidR="008550F9" w:rsidRDefault="008550F9">
      <w:pPr>
        <w:pStyle w:val="Heading2"/>
      </w:pPr>
      <w:bookmarkStart w:id="19" w:name="_Toc36870981"/>
      <w:bookmarkStart w:id="20" w:name="_Toc146341741"/>
      <w:bookmarkStart w:id="21" w:name="_Toc243111267"/>
      <w:r>
        <w:t>Systeemdefinitie</w:t>
      </w:r>
      <w:bookmarkEnd w:id="19"/>
      <w:bookmarkEnd w:id="20"/>
      <w:bookmarkEnd w:id="21"/>
    </w:p>
    <w:p w:rsidR="008550F9" w:rsidRDefault="008550F9"/>
    <w:p w:rsidR="008550F9" w:rsidRDefault="008550F9">
      <w:r>
        <w:t>In dit hoofdstuk worden een aantal zaken omschreven,waaraan in dit document gerefereerd wordt.</w:t>
      </w:r>
    </w:p>
    <w:p w:rsidR="008550F9" w:rsidRDefault="008550F9">
      <w:pPr>
        <w:pStyle w:val="Heading3"/>
      </w:pPr>
      <w:bookmarkStart w:id="22" w:name="_Toc146341743"/>
      <w:bookmarkStart w:id="23" w:name="_Toc243111268"/>
      <w:r>
        <w:t>Stapprogramma’s</w:t>
      </w:r>
      <w:bookmarkEnd w:id="22"/>
      <w:bookmarkEnd w:id="23"/>
    </w:p>
    <w:p w:rsidR="008550F9" w:rsidRDefault="008550F9">
      <w:r>
        <w:t>In dit document kan functionaliteit beschreven worden via stappenprogramma’s (SFC’s)</w:t>
      </w:r>
    </w:p>
    <w:p w:rsidR="008550F9" w:rsidRDefault="008550F9">
      <w:r>
        <w:t>In een SFC komen stappen en staptransitie’s voor :</w:t>
      </w:r>
    </w:p>
    <w:p w:rsidR="008550F9" w:rsidRDefault="008550F9">
      <w:pPr>
        <w:numPr>
          <w:ilvl w:val="0"/>
          <w:numId w:val="26"/>
        </w:numPr>
      </w:pPr>
      <w:r>
        <w:t>een stap voert een actie uit,bijv. stuurt een afsluiter open,start een motor etc.</w:t>
      </w:r>
    </w:p>
    <w:p w:rsidR="008550F9" w:rsidRDefault="008550F9">
      <w:pPr>
        <w:numPr>
          <w:ilvl w:val="0"/>
          <w:numId w:val="26"/>
        </w:numPr>
        <w:ind w:right="8"/>
      </w:pPr>
      <w:r>
        <w:t xml:space="preserve">een staptransitie of stapvoorwaarde voert een stapovergang uit,bijv. StapOvergang1 laat onderstaand stappenprogramma overgaan van “Stap1” naar “Stap2”. </w:t>
      </w:r>
    </w:p>
    <w:p w:rsidR="008550F9" w:rsidRDefault="008550F9">
      <w:pPr>
        <w:ind w:right="8" w:firstLine="708"/>
      </w:pPr>
      <w:r>
        <w:t>Een staptransitie vindt onder bepaalde conditie’s plaats :</w:t>
      </w:r>
    </w:p>
    <w:p w:rsidR="008550F9" w:rsidRDefault="008550F9">
      <w:pPr>
        <w:numPr>
          <w:ilvl w:val="1"/>
          <w:numId w:val="26"/>
        </w:numPr>
        <w:ind w:right="8"/>
      </w:pPr>
      <w:r>
        <w:t>Vrijgave vanuit andere PLC</w:t>
      </w:r>
    </w:p>
    <w:p w:rsidR="008550F9" w:rsidRDefault="008550F9">
      <w:pPr>
        <w:numPr>
          <w:ilvl w:val="1"/>
          <w:numId w:val="26"/>
        </w:numPr>
        <w:ind w:right="8"/>
      </w:pPr>
      <w:r>
        <w:t>Procesconditie’s meetwaarde &gt; bepaalde instelling,LSH-melding.</w:t>
      </w:r>
    </w:p>
    <w:p w:rsidR="008550F9" w:rsidRDefault="008550F9">
      <w:pPr>
        <w:numPr>
          <w:ilvl w:val="1"/>
          <w:numId w:val="26"/>
        </w:numPr>
        <w:ind w:right="8"/>
      </w:pPr>
      <w:r>
        <w:t>Wachttijd verstreken</w:t>
      </w:r>
    </w:p>
    <w:p w:rsidR="008550F9" w:rsidRDefault="008550F9">
      <w:pPr>
        <w:numPr>
          <w:ilvl w:val="1"/>
          <w:numId w:val="26"/>
        </w:numPr>
        <w:ind w:right="8"/>
      </w:pPr>
      <w:r>
        <w:t>Storing afsluiter/motor</w:t>
      </w:r>
    </w:p>
    <w:p w:rsidR="008550F9" w:rsidRDefault="008550F9">
      <w:pPr>
        <w:numPr>
          <w:ilvl w:val="1"/>
          <w:numId w:val="26"/>
        </w:numPr>
        <w:ind w:right="8"/>
      </w:pPr>
      <w:r>
        <w:t>bediening drukknop</w:t>
      </w:r>
    </w:p>
    <w:p w:rsidR="008550F9" w:rsidRDefault="008550F9">
      <w:pPr>
        <w:ind w:right="8"/>
      </w:pPr>
    </w:p>
    <w:p w:rsidR="008550F9" w:rsidRDefault="008550F9">
      <w:pPr>
        <w:ind w:right="8"/>
      </w:pPr>
      <w:r>
        <w:t>Een SFC wordt als volgt gepresenteerd,waarbij de stapnaam afhankelijk is van het doel van het stappenprogramma :</w:t>
      </w:r>
    </w:p>
    <w:p w:rsidR="008550F9" w:rsidRDefault="00475361">
      <w:pPr>
        <w:ind w:right="8"/>
      </w:pPr>
      <w:r>
        <w:rPr>
          <w:noProof/>
          <w:sz w:val="20"/>
        </w:rPr>
        <mc:AlternateContent>
          <mc:Choice Requires="wpg">
            <w:drawing>
              <wp:anchor distT="0" distB="0" distL="114300" distR="114300" simplePos="0" relativeHeight="251658240" behindDoc="0" locked="0" layoutInCell="1" allowOverlap="1">
                <wp:simplePos x="0" y="0"/>
                <wp:positionH relativeFrom="column">
                  <wp:posOffset>844550</wp:posOffset>
                </wp:positionH>
                <wp:positionV relativeFrom="paragraph">
                  <wp:posOffset>114300</wp:posOffset>
                </wp:positionV>
                <wp:extent cx="4705350" cy="260985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5350" cy="2609850"/>
                          <a:chOff x="2830" y="7200"/>
                          <a:chExt cx="7410" cy="4110"/>
                        </a:xfrm>
                      </wpg:grpSpPr>
                      <pic:pic xmlns:pic="http://schemas.openxmlformats.org/drawingml/2006/picture">
                        <pic:nvPicPr>
                          <pic:cNvPr id="13" name="Picture 8" descr="voorbeeldSF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830" y="7200"/>
                            <a:ext cx="2265" cy="4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Text Box 9"/>
                        <wps:cNvSpPr txBox="1">
                          <a:spLocks noChangeArrowheads="1"/>
                        </wps:cNvSpPr>
                        <wps:spPr bwMode="auto">
                          <a:xfrm>
                            <a:off x="4445" y="8280"/>
                            <a:ext cx="53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6A5" w:rsidRDefault="00E676A5">
                              <w:r>
                                <w:t>Stapvoorwaarde : Overgang van Stap1 naar Stap2</w:t>
                              </w:r>
                            </w:p>
                          </w:txbxContent>
                        </wps:txbx>
                        <wps:bodyPr rot="0" vert="horz" wrap="square" lIns="91440" tIns="45720" rIns="91440" bIns="45720" anchor="t" anchorCtr="0" upright="1">
                          <a:noAutofit/>
                        </wps:bodyPr>
                      </wps:wsp>
                      <wps:wsp>
                        <wps:cNvPr id="15" name="Text Box 10"/>
                        <wps:cNvSpPr txBox="1">
                          <a:spLocks noChangeArrowheads="1"/>
                        </wps:cNvSpPr>
                        <wps:spPr bwMode="auto">
                          <a:xfrm>
                            <a:off x="4445" y="7380"/>
                            <a:ext cx="5795"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6A5" w:rsidRDefault="00E676A5">
                              <w:pPr>
                                <w:rPr>
                                  <w:sz w:val="18"/>
                                </w:rPr>
                              </w:pPr>
                              <w:r>
                                <w:rPr>
                                  <w:sz w:val="18"/>
                                </w:rPr>
                                <w:t>Actieve stap : deze stap wordt ook actief bij opstart van PLC</w:t>
                              </w:r>
                            </w:p>
                          </w:txbxContent>
                        </wps:txbx>
                        <wps:bodyPr rot="0" vert="horz" wrap="square" lIns="91440" tIns="45720" rIns="91440" bIns="45720" anchor="t" anchorCtr="0" upright="1">
                          <a:noAutofit/>
                        </wps:bodyPr>
                      </wps:wsp>
                      <wps:wsp>
                        <wps:cNvPr id="16" name="Text Box 11"/>
                        <wps:cNvSpPr txBox="1">
                          <a:spLocks noChangeArrowheads="1"/>
                        </wps:cNvSpPr>
                        <wps:spPr bwMode="auto">
                          <a:xfrm>
                            <a:off x="4635" y="10260"/>
                            <a:ext cx="53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6A5" w:rsidRDefault="00E676A5">
                              <w:pPr>
                                <w:rPr>
                                  <w:lang w:val="en-US"/>
                                </w:rPr>
                              </w:pPr>
                              <w:proofErr w:type="spellStart"/>
                              <w:r>
                                <w:rPr>
                                  <w:lang w:val="en-US"/>
                                </w:rPr>
                                <w:t>Sprong</w:t>
                              </w:r>
                              <w:proofErr w:type="spellEnd"/>
                              <w:r>
                                <w:rPr>
                                  <w:lang w:val="en-US"/>
                                </w:rPr>
                                <w:t xml:space="preserve"> </w:t>
                              </w:r>
                              <w:proofErr w:type="spellStart"/>
                              <w:r>
                                <w:rPr>
                                  <w:lang w:val="en-US"/>
                                </w:rPr>
                                <w:t>naar</w:t>
                              </w:r>
                              <w:proofErr w:type="spellEnd"/>
                              <w:r>
                                <w:rPr>
                                  <w:lang w:val="en-US"/>
                                </w:rPr>
                                <w:t xml:space="preserve"> Stap1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7" style="position:absolute;margin-left:66.5pt;margin-top:9pt;width:370.5pt;height:205.5pt;z-index:251658240" coordorigin="2830,7200" coordsize="7410,41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">
                <v:shape id="Picture 8" o:spid="_x0000_s1028" type="#_x0000_t75" alt="voorbeeldSFC" style="position:absolute;left:2830;top:7200;width:2265;height:41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ZahHFAAAA2wAAAA8AAABkcnMvZG93bnJldi54bWxEj0FrwkAQhe+C/2EZwZtutFRK6iaIIvRg&#10;EbVQeptmp9m02dmYXU38992C0NsM731v3izz3tbiSq2vHCuYTRMQxIXTFZcK3k7byRMIH5A11o5J&#10;wY085NlwsMRUu44PdD2GUsQQ9ikqMCE0qZS+MGTRT11DHLUv11oMcW1LqVvsYrit5TxJFtJixfGC&#10;wYbWhoqf48XGGu51/1h+b2afHZvm3V3OH7sTKjUe9atnEIH68G++0y86cg/w90scQGa/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WWWoRxQAAANsAAAAPAAAAAAAAAAAAAAAA&#10;AJ8CAABkcnMvZG93bnJldi54bWxQSwUGAAAAAAQABAD3AAAAkQMAAAAA&#10;">
                  <v:imagedata r:id="rId11" o:title="voorbeeldSFC"/>
                </v:shape>
                <v:shape id="Text Box 9" o:spid="_x0000_s1029" type="#_x0000_t202" style="position:absolute;left:4445;top:8280;width:53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E676A5" w:rsidRDefault="00E676A5">
                        <w:r>
                          <w:t>Stapvoorwaarde : Overgang van Stap1 naar Stap2</w:t>
                        </w:r>
                      </w:p>
                    </w:txbxContent>
                  </v:textbox>
                </v:shape>
                <v:shape id="Text Box 10" o:spid="_x0000_s1030" type="#_x0000_t202" style="position:absolute;left:4445;top:7380;width:579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E676A5" w:rsidRDefault="00E676A5">
                        <w:pPr>
                          <w:rPr>
                            <w:sz w:val="18"/>
                          </w:rPr>
                        </w:pPr>
                        <w:r>
                          <w:rPr>
                            <w:sz w:val="18"/>
                          </w:rPr>
                          <w:t>Actieve stap : deze stap wordt ook actief bij opstart van PLC</w:t>
                        </w:r>
                      </w:p>
                    </w:txbxContent>
                  </v:textbox>
                </v:shape>
                <v:shape id="Text Box 11" o:spid="_x0000_s1031" type="#_x0000_t202" style="position:absolute;left:4635;top:10260;width:53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E676A5" w:rsidRDefault="00E676A5">
                        <w:pPr>
                          <w:rPr>
                            <w:lang w:val="en-US"/>
                          </w:rPr>
                        </w:pPr>
                        <w:proofErr w:type="spellStart"/>
                        <w:r>
                          <w:rPr>
                            <w:lang w:val="en-US"/>
                          </w:rPr>
                          <w:t>Sprong</w:t>
                        </w:r>
                        <w:proofErr w:type="spellEnd"/>
                        <w:r>
                          <w:rPr>
                            <w:lang w:val="en-US"/>
                          </w:rPr>
                          <w:t xml:space="preserve"> </w:t>
                        </w:r>
                        <w:proofErr w:type="spellStart"/>
                        <w:r>
                          <w:rPr>
                            <w:lang w:val="en-US"/>
                          </w:rPr>
                          <w:t>naar</w:t>
                        </w:r>
                        <w:proofErr w:type="spellEnd"/>
                        <w:r>
                          <w:rPr>
                            <w:lang w:val="en-US"/>
                          </w:rPr>
                          <w:t xml:space="preserve"> Stap1</w:t>
                        </w:r>
                      </w:p>
                    </w:txbxContent>
                  </v:textbox>
                </v:shape>
              </v:group>
            </w:pict>
          </mc:Fallback>
        </mc:AlternateContent>
      </w:r>
    </w:p>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p w:rsidR="008550F9" w:rsidRDefault="008550F9">
      <w:r>
        <w:br w:type="page"/>
      </w:r>
    </w:p>
    <w:p w:rsidR="008550F9" w:rsidRDefault="008550F9"/>
    <w:p w:rsidR="008550F9" w:rsidRDefault="008550F9">
      <w:pPr>
        <w:pStyle w:val="Heading3"/>
      </w:pPr>
      <w:bookmarkStart w:id="24" w:name="_Toc146341744"/>
      <w:bookmarkStart w:id="25" w:name="_Toc243111269"/>
      <w:r>
        <w:t>Jaarvergunning</w:t>
      </w:r>
      <w:bookmarkEnd w:id="24"/>
      <w:bookmarkEnd w:id="25"/>
    </w:p>
    <w:p w:rsidR="008550F9" w:rsidRDefault="008550F9">
      <w:pPr>
        <w:ind w:right="8"/>
      </w:pPr>
      <w:r>
        <w:t>Per wingebied mag jaarlijks een vaste hoeveelheid ruwwater opgepompt worden,</w:t>
      </w:r>
      <w:r w:rsidR="00BE6596">
        <w:t xml:space="preserve"> </w:t>
      </w:r>
      <w:r>
        <w:t>deze hoeveelheden zijn opgelegd door de provincie  : het  “jaarvergunning”systeem.</w:t>
      </w:r>
    </w:p>
    <w:p w:rsidR="008550F9" w:rsidRDefault="008550F9">
      <w:pPr>
        <w:ind w:right="8"/>
      </w:pPr>
    </w:p>
    <w:p w:rsidR="008550F9" w:rsidRDefault="008550F9">
      <w:pPr>
        <w:ind w:right="8"/>
        <w:rPr>
          <w:b/>
          <w:bCs/>
        </w:rPr>
      </w:pPr>
      <w:r>
        <w:t>Totalisatie van de jaarvergunningen van alle wingebieden levert de totale jaarvergunning</w:t>
      </w:r>
      <w:r>
        <w:rPr>
          <w:b/>
          <w:bCs/>
        </w:rPr>
        <w:t xml:space="preserve"> </w:t>
      </w:r>
      <w:r>
        <w:t>voor het WPB Eindhoven</w:t>
      </w:r>
      <w:r>
        <w:rPr>
          <w:b/>
          <w:bCs/>
        </w:rPr>
        <w:t>.</w:t>
      </w:r>
      <w:r w:rsidR="00BE6596">
        <w:rPr>
          <w:b/>
          <w:bCs/>
        </w:rPr>
        <w:t xml:space="preserve"> </w:t>
      </w:r>
      <w:r>
        <w:t>M.b.v. de</w:t>
      </w:r>
      <w:r>
        <w:rPr>
          <w:b/>
          <w:bCs/>
        </w:rPr>
        <w:t xml:space="preserve"> </w:t>
      </w:r>
      <w:r>
        <w:t>jaarvergunningen wordt het wingebied bepaald van waaruit opgepompt mag worden.</w:t>
      </w:r>
    </w:p>
    <w:p w:rsidR="008550F9" w:rsidRDefault="008550F9">
      <w:pPr>
        <w:ind w:right="8"/>
        <w:rPr>
          <w:spacing w:val="-2"/>
        </w:rPr>
      </w:pPr>
    </w:p>
    <w:p w:rsidR="008550F9" w:rsidRDefault="008550F9">
      <w:pPr>
        <w:pStyle w:val="Heading3"/>
        <w:ind w:right="8"/>
      </w:pPr>
      <w:bookmarkStart w:id="26" w:name="_Toc146341745"/>
      <w:bookmarkStart w:id="27" w:name="_Toc243111270"/>
      <w:r>
        <w:t>Prognose</w:t>
      </w:r>
      <w:bookmarkEnd w:id="26"/>
      <w:bookmarkEnd w:id="27"/>
    </w:p>
    <w:p w:rsidR="008550F9" w:rsidRDefault="008550F9">
      <w:pPr>
        <w:ind w:right="8"/>
      </w:pPr>
      <w:bookmarkStart w:id="28" w:name="_Toc2488114"/>
      <w:r>
        <w:t xml:space="preserve">Vanuit een extern systeem , OPIR, wordt op basis van historische gegevens een prognose totaaldebiet bepaald </w:t>
      </w:r>
      <w:bookmarkEnd w:id="28"/>
      <w:r>
        <w:t>. Hieruit kan dan de prognose per wingebied berekend worden via :</w:t>
      </w:r>
    </w:p>
    <w:p w:rsidR="008550F9" w:rsidRDefault="008550F9"/>
    <w:p w:rsidR="008550F9" w:rsidRDefault="008550F9">
      <w:pPr>
        <w:numPr>
          <w:numberingChange w:id="29" w:author="m.j.t.brentjens" w:date="2007-05-03T10:30:00Z" w:original="%1:3:0:.%2:1:0:.%3:4:0:"/>
        </w:numPr>
        <w:rPr>
          <w:i/>
          <w:iCs/>
        </w:rPr>
      </w:pPr>
      <w:r>
        <w:rPr>
          <w:i/>
          <w:iCs/>
        </w:rPr>
        <w:t>((JaarVergunning van een wingebied) / (Totale jaarvergunning)) x Prognose</w:t>
      </w:r>
      <w:bookmarkStart w:id="30" w:name="_Toc146341746"/>
      <w:r>
        <w:rPr>
          <w:i/>
          <w:iCs/>
        </w:rPr>
        <w:t>Nominaal debiet</w:t>
      </w:r>
      <w:bookmarkEnd w:id="30"/>
      <w:r>
        <w:rPr>
          <w:i/>
          <w:iCs/>
        </w:rPr>
        <w:t xml:space="preserve"> winput</w:t>
      </w:r>
    </w:p>
    <w:p w:rsidR="008550F9" w:rsidRDefault="008550F9">
      <w:pPr>
        <w:ind w:right="8"/>
      </w:pPr>
    </w:p>
    <w:p w:rsidR="008550F9" w:rsidRDefault="008550F9">
      <w:pPr>
        <w:ind w:right="8"/>
        <w:rPr>
          <w:bCs/>
        </w:rPr>
      </w:pPr>
      <w:r>
        <w:t>Elke winput bezit op SCADA  een ingave mogelijkheid voor een nominaal debiet, wat gebruikt wordt in de diverse berekeningen.Dit debiet is een vast gegeven,</w:t>
      </w:r>
      <w:r w:rsidR="00BE6596">
        <w:t xml:space="preserve"> </w:t>
      </w:r>
      <w:r>
        <w:t>dit in tegenstelling tot het actueel gemeten of actueel berekend debiet,</w:t>
      </w:r>
      <w:r w:rsidR="00BE6596">
        <w:t xml:space="preserve"> </w:t>
      </w:r>
      <w:r>
        <w:t>wat een puur indicatieve functie vervult</w:t>
      </w:r>
      <w:r>
        <w:rPr>
          <w:bCs/>
        </w:rPr>
        <w:t>.</w:t>
      </w:r>
      <w:r w:rsidR="00BE6596">
        <w:rPr>
          <w:bCs/>
        </w:rPr>
        <w:t xml:space="preserve"> </w:t>
      </w:r>
      <w:r>
        <w:rPr>
          <w:bCs/>
        </w:rPr>
        <w:t>Indien een pomp inbedrijf is wordt het betreffende nominale debiet gebruikt voor bijv. de berekening van het totaal opgepompt debiet van het wingebied waartoe deze winput behoort.</w:t>
      </w:r>
    </w:p>
    <w:p w:rsidR="008550F9" w:rsidRDefault="008550F9">
      <w:pPr>
        <w:ind w:right="8"/>
        <w:rPr>
          <w:b/>
        </w:rPr>
      </w:pPr>
    </w:p>
    <w:p w:rsidR="008550F9" w:rsidRDefault="008550F9">
      <w:pPr>
        <w:pStyle w:val="Heading3"/>
        <w:numPr>
          <w:numberingChange w:id="31" w:author="m.j.t.brentjens" w:date="2007-05-03T10:30:00Z" w:original="%1:3:0:.%2:1:0:.%3:5:0:"/>
        </w:numPr>
        <w:ind w:right="8"/>
        <w:rPr>
          <w:b w:val="0"/>
        </w:rPr>
      </w:pPr>
      <w:bookmarkStart w:id="32" w:name="_Toc243111271"/>
      <w:r>
        <w:t>Prioriteit</w:t>
      </w:r>
      <w:r>
        <w:rPr>
          <w:b w:val="0"/>
        </w:rPr>
        <w:t xml:space="preserve"> winput</w:t>
      </w:r>
      <w:bookmarkEnd w:id="32"/>
    </w:p>
    <w:p w:rsidR="008550F9" w:rsidRDefault="008550F9">
      <w:pPr>
        <w:ind w:right="8"/>
        <w:rPr>
          <w:spacing w:val="-2"/>
        </w:rPr>
      </w:pPr>
      <w:r>
        <w:t>Elke winput bezit op SCADA  een voorkeuze mogelijkheid of prioriteitsinstelling.Mogelijke keuze’s zijn “hoogste”,”laagste” en “geblokkeerd”.De winputten met de “hoogste” prioriteit worden als eerste geselecteerd voor inschakelen en als laatste voor uitschakelen. winputten met de voorkeuze “geblokkeerd” worden niet ingeschakeld en inbedrijf zijnde winputten worden in dit geval uitgeschakeld.</w:t>
      </w:r>
    </w:p>
    <w:p w:rsidR="008550F9" w:rsidRDefault="008550F9">
      <w:pPr>
        <w:pStyle w:val="Heading3"/>
        <w:numPr>
          <w:numberingChange w:id="33" w:author="m.j.t.brentjens" w:date="2007-05-03T10:30:00Z" w:original="%1:3:0:.%2:1:0:.%3:6:0:"/>
        </w:numPr>
        <w:ind w:right="8"/>
        <w:rPr>
          <w:spacing w:val="-2"/>
        </w:rPr>
      </w:pPr>
      <w:bookmarkStart w:id="34" w:name="_Toc243111272"/>
      <w:r>
        <w:rPr>
          <w:spacing w:val="-2"/>
        </w:rPr>
        <w:t>Paraat winput</w:t>
      </w:r>
      <w:bookmarkEnd w:id="34"/>
    </w:p>
    <w:p w:rsidR="008550F9" w:rsidRDefault="008550F9">
      <w:pPr>
        <w:ind w:right="8"/>
        <w:rPr>
          <w:sz w:val="16"/>
        </w:rPr>
      </w:pPr>
      <w:r>
        <w:t xml:space="preserve">`Een winput is paraat indien deze </w:t>
      </w:r>
    </w:p>
    <w:p w:rsidR="008550F9" w:rsidRDefault="008550F9">
      <w:pPr>
        <w:pStyle w:val="ListBullet2"/>
        <w:ind w:right="8"/>
        <w:rPr>
          <w:sz w:val="16"/>
        </w:rPr>
      </w:pPr>
      <w:r>
        <w:t>Niet In is</w:t>
      </w:r>
      <w:r>
        <w:rPr>
          <w:b/>
          <w:bCs/>
        </w:rPr>
        <w:t xml:space="preserve"> en </w:t>
      </w:r>
    </w:p>
    <w:p w:rsidR="008550F9" w:rsidRDefault="008550F9">
      <w:pPr>
        <w:pStyle w:val="ListBullet2"/>
        <w:ind w:right="8"/>
        <w:rPr>
          <w:sz w:val="16"/>
        </w:rPr>
      </w:pPr>
      <w:r>
        <w:t>Een prioriteit groter dan 0 heeft</w:t>
      </w:r>
      <w:r>
        <w:rPr>
          <w:b/>
          <w:bCs/>
        </w:rPr>
        <w:t xml:space="preserve"> en</w:t>
      </w:r>
    </w:p>
    <w:p w:rsidR="008550F9" w:rsidRDefault="008550F9">
      <w:pPr>
        <w:pStyle w:val="ListBullet2"/>
        <w:ind w:right="8"/>
        <w:rPr>
          <w:sz w:val="16"/>
        </w:rPr>
      </w:pPr>
      <w:r>
        <w:t>Geen storingen heeft</w:t>
      </w:r>
      <w:r>
        <w:rPr>
          <w:b/>
          <w:bCs/>
        </w:rPr>
        <w:t xml:space="preserve"> en</w:t>
      </w:r>
    </w:p>
    <w:p w:rsidR="008550F9" w:rsidRDefault="008550F9">
      <w:pPr>
        <w:pStyle w:val="ListBullet2"/>
        <w:ind w:right="8"/>
      </w:pPr>
      <w:r>
        <w:t>Automaat staat</w:t>
      </w:r>
    </w:p>
    <w:p w:rsidR="008550F9" w:rsidRDefault="008550F9">
      <w:pPr>
        <w:pStyle w:val="Heading3"/>
        <w:numPr>
          <w:numberingChange w:id="35" w:author="m.j.t.brentjens" w:date="2007-05-03T10:30:00Z" w:original="%1:3:0:.%2:1:0:.%3:7:0:"/>
        </w:numPr>
        <w:ind w:right="8"/>
      </w:pPr>
      <w:bookmarkStart w:id="36" w:name="_Toc243111273"/>
      <w:r>
        <w:t>Min./Max. frequentie</w:t>
      </w:r>
      <w:bookmarkEnd w:id="36"/>
    </w:p>
    <w:p w:rsidR="008550F9" w:rsidRDefault="008550F9">
      <w:pPr>
        <w:ind w:right="8"/>
      </w:pPr>
      <w:r>
        <w:t>Via SCADA wordt aangegeven welke pomp freq.geregeld dient te worden.</w:t>
      </w:r>
    </w:p>
    <w:p w:rsidR="008550F9" w:rsidRDefault="008550F9">
      <w:pPr>
        <w:ind w:right="8"/>
      </w:pPr>
      <w:r>
        <w:t>Op basis van deze selectie wordt bepaald of de betreffende pomp de minimale of maximale frequentie bereikt heeft,e.e.a. tbv schakelen van pompen.</w:t>
      </w:r>
    </w:p>
    <w:p w:rsidR="008550F9" w:rsidRDefault="008550F9">
      <w:pPr>
        <w:pStyle w:val="Heading3"/>
        <w:numPr>
          <w:numberingChange w:id="37" w:author="m.j.t.brentjens" w:date="2007-05-03T10:30:00Z" w:original="%1:3:0:.%2:1:0:.%3:8:0:"/>
        </w:numPr>
        <w:ind w:right="8"/>
      </w:pPr>
      <w:bookmarkStart w:id="38" w:name="_Toc243111274"/>
      <w:r>
        <w:t>Druk beveiliging</w:t>
      </w:r>
      <w:bookmarkEnd w:id="38"/>
    </w:p>
    <w:p w:rsidR="008550F9" w:rsidRDefault="008550F9">
      <w:pPr>
        <w:ind w:right="8"/>
      </w:pPr>
      <w:r>
        <w:t>Hiertoe zijn opgenomen :</w:t>
      </w:r>
    </w:p>
    <w:p w:rsidR="008550F9" w:rsidRDefault="008550F9">
      <w:pPr>
        <w:numPr>
          <w:ilvl w:val="0"/>
          <w:numId w:val="32"/>
        </w:numPr>
        <w:ind w:right="8"/>
      </w:pPr>
      <w:r>
        <w:t>Maximaal drukcontact. Overschrijding hiervan geeft een max druk alarm</w:t>
      </w:r>
    </w:p>
    <w:p w:rsidR="008550F9" w:rsidRDefault="008550F9">
      <w:pPr>
        <w:numPr>
          <w:ilvl w:val="0"/>
          <w:numId w:val="32"/>
        </w:numPr>
        <w:ind w:right="8"/>
      </w:pPr>
      <w:r>
        <w:t>Op SCADA  is een maximaal druk waarde in te stellen.</w:t>
      </w:r>
    </w:p>
    <w:p w:rsidR="008550F9" w:rsidRDefault="008550F9">
      <w:pPr>
        <w:ind w:right="8"/>
      </w:pPr>
      <w:r>
        <w:tab/>
        <w:t xml:space="preserve">Overschrijding hiervan blokkeert het bijschakelen van winputten </w:t>
      </w:r>
    </w:p>
    <w:p w:rsidR="008550F9" w:rsidRDefault="008550F9">
      <w:pPr>
        <w:numPr>
          <w:ilvl w:val="0"/>
          <w:numId w:val="32"/>
        </w:numPr>
        <w:ind w:right="8"/>
      </w:pPr>
      <w:r>
        <w:t>Minimaal drukcontact. Overschrijding hiervan geeft een min druk alarm</w:t>
      </w:r>
    </w:p>
    <w:p w:rsidR="008550F9" w:rsidRDefault="008550F9">
      <w:pPr>
        <w:numPr>
          <w:ilvl w:val="0"/>
          <w:numId w:val="33"/>
        </w:numPr>
        <w:ind w:right="8"/>
      </w:pPr>
      <w:r>
        <w:t>Op SCADA  is een minimaal druk waarde in te stellen</w:t>
      </w:r>
    </w:p>
    <w:p w:rsidR="008550F9" w:rsidRDefault="008550F9">
      <w:pPr>
        <w:ind w:right="8"/>
      </w:pPr>
      <w:r>
        <w:tab/>
        <w:t>Overschrijding hiervan blokkeert het afschakelen van winputten</w:t>
      </w:r>
    </w:p>
    <w:p w:rsidR="008550F9" w:rsidRDefault="008550F9">
      <w:pPr>
        <w:ind w:right="8"/>
      </w:pPr>
      <w:r>
        <w:t>De maximaal signalen dienen ter blokkering van het bijschakelen van winputten en de minimaal meldingen blokkeren het  afschakelen van winputten.</w:t>
      </w:r>
    </w:p>
    <w:p w:rsidR="008550F9" w:rsidRDefault="008550F9">
      <w:pPr>
        <w:ind w:right="8"/>
      </w:pPr>
    </w:p>
    <w:p w:rsidR="008550F9" w:rsidRDefault="008550F9">
      <w:pPr>
        <w:pStyle w:val="Heading3"/>
        <w:numPr>
          <w:numberingChange w:id="39" w:author="m.j.t.brentjens" w:date="2007-05-03T10:30:00Z" w:original="%1:3:0:.%2:1:0:.%3:9:0:"/>
        </w:numPr>
      </w:pPr>
      <w:bookmarkStart w:id="40" w:name="_Toc2488123"/>
      <w:bookmarkStart w:id="41" w:name="_Toc146341755"/>
      <w:bookmarkStart w:id="42" w:name="_Toc243111275"/>
      <w:r>
        <w:lastRenderedPageBreak/>
        <w:t>Frequentie geregelde pompen.</w:t>
      </w:r>
      <w:bookmarkEnd w:id="40"/>
      <w:bookmarkEnd w:id="41"/>
      <w:bookmarkEnd w:id="42"/>
    </w:p>
    <w:p w:rsidR="008550F9" w:rsidRDefault="008550F9">
      <w:r>
        <w:t>Op SCADA kunnen alle frequentie geregelde pompen op een vaste of variabele capaciteit ingesteld worden.</w:t>
      </w:r>
    </w:p>
    <w:p w:rsidR="008550F9" w:rsidRDefault="008550F9">
      <w:pPr>
        <w:numPr>
          <w:ilvl w:val="0"/>
          <w:numId w:val="33"/>
        </w:numPr>
      </w:pPr>
      <w:r>
        <w:t>Vaste capaciteit:De pompen draaien op een vast setpoint en worden door de winputten-automaat in en uitgeschakeld onder dezelfde voorwaarden als de vaste pompen.</w:t>
      </w:r>
    </w:p>
    <w:p w:rsidR="008550F9" w:rsidRDefault="008550F9">
      <w:pPr>
        <w:numPr>
          <w:ilvl w:val="0"/>
          <w:numId w:val="33"/>
        </w:numPr>
      </w:pPr>
      <w:r>
        <w:t>Variabele capaciteit:De pompen toeren tegelijkertijd op en af geregeld door de regelaar.</w:t>
      </w:r>
    </w:p>
    <w:p w:rsidR="008550F9" w:rsidRDefault="008550F9">
      <w:r>
        <w:t xml:space="preserve">Op de betreffende FO is de minimale frequentie ingesteld op 35Hz en de maximale frequentie ingesteld op 50Hz </w:t>
      </w:r>
    </w:p>
    <w:p w:rsidR="008550F9" w:rsidRDefault="008550F9">
      <w:r>
        <w:t>Elke freq. geregelde pomp heeft een minimaal en een maximaal toerencontact.</w:t>
      </w:r>
    </w:p>
    <w:p w:rsidR="008550F9" w:rsidRDefault="008550F9">
      <w:r>
        <w:t>Bij het bereiken van de min cq max freq wordt het betreffende contact gemaakt en wordt tevens zichtbaar gemaakt op SCADA.</w:t>
      </w:r>
    </w:p>
    <w:p w:rsidR="008550F9" w:rsidRDefault="008550F9">
      <w:pPr>
        <w:pStyle w:val="Heading3"/>
        <w:numPr>
          <w:numberingChange w:id="43" w:author="m.j.t.brentjens" w:date="2007-05-03T10:30:00Z" w:original="%1:3:0:.%2:1:0:.%3:10:0:"/>
        </w:numPr>
      </w:pPr>
      <w:bookmarkStart w:id="44" w:name="_Toc146341757"/>
      <w:bookmarkStart w:id="45" w:name="_Toc243111276"/>
      <w:r>
        <w:t>Totalisatie</w:t>
      </w:r>
      <w:bookmarkEnd w:id="44"/>
      <w:bookmarkEnd w:id="45"/>
    </w:p>
    <w:p w:rsidR="008550F9" w:rsidRDefault="008550F9">
      <w:r>
        <w:t>De volgend totaaltellingen worden gerealiseerd :</w:t>
      </w:r>
    </w:p>
    <w:p w:rsidR="008550F9" w:rsidRDefault="008550F9">
      <w:pPr>
        <w:numPr>
          <w:ilvl w:val="0"/>
          <w:numId w:val="34"/>
        </w:numPr>
      </w:pPr>
    </w:p>
    <w:p w:rsidR="008550F9" w:rsidRDefault="008550F9">
      <w:pPr>
        <w:numPr>
          <w:ilvl w:val="0"/>
          <w:numId w:val="34"/>
        </w:numPr>
      </w:pPr>
      <w:r>
        <w:t>Totaal debiet per put [m</w:t>
      </w:r>
      <w:r>
        <w:rPr>
          <w:rFonts w:ascii="Arial (W1)" w:hAnsi="Arial (W1)"/>
          <w:sz w:val="24"/>
          <w:vertAlign w:val="superscript"/>
        </w:rPr>
        <w:t>3</w:t>
      </w:r>
      <w:r>
        <w:t>].</w:t>
      </w:r>
    </w:p>
    <w:p w:rsidR="008550F9" w:rsidRDefault="008550F9">
      <w:pPr>
        <w:numPr>
          <w:ilvl w:val="0"/>
          <w:numId w:val="34"/>
        </w:numPr>
      </w:pPr>
      <w:r>
        <w:t>Maandtotaal per wingebied : elke put bezit een maandteller t.b.v.het actueel maandtotaal .De maandtotalen voor GH1 resp. GH2 worden in de betreffende PLC</w:t>
      </w:r>
    </w:p>
    <w:p w:rsidR="008550F9" w:rsidRDefault="008550F9">
      <w:pPr>
        <w:ind w:left="708"/>
      </w:pPr>
      <w:r>
        <w:t xml:space="preserve">bepaald en via het netwerk naar </w:t>
      </w:r>
      <w:r>
        <w:rPr>
          <w:b/>
          <w:bCs/>
          <w:i/>
          <w:iCs/>
        </w:rPr>
        <w:t xml:space="preserve">“PLC 1 WINNING” </w:t>
      </w:r>
      <w:r>
        <w:t>overgebracht.Mbv de 12 laatste maandtotalen wordt het 12-maands gemiddelde berekend,wat weer voor de berekening van de afwijking per wingebied wordt gebruikt.</w:t>
      </w:r>
    </w:p>
    <w:p w:rsidR="008550F9" w:rsidRDefault="008550F9">
      <w:pPr>
        <w:pStyle w:val="ListBullet"/>
        <w:numPr>
          <w:ilvl w:val="0"/>
          <w:numId w:val="0"/>
        </w:numPr>
        <w:ind w:right="0"/>
      </w:pPr>
    </w:p>
    <w:p w:rsidR="008550F9" w:rsidRDefault="008550F9">
      <w:pPr>
        <w:pStyle w:val="Heading3"/>
        <w:numPr>
          <w:numberingChange w:id="46" w:author="m.j.t.brentjens" w:date="2007-05-03T10:30:00Z" w:original="%1:3:0:.%2:1:0:.%3:11:0:"/>
        </w:numPr>
      </w:pPr>
      <w:bookmarkStart w:id="47" w:name="_Toc243111277"/>
      <w:r>
        <w:t>Wingebied</w:t>
      </w:r>
      <w:bookmarkEnd w:id="47"/>
    </w:p>
    <w:p w:rsidR="008550F9" w:rsidRDefault="008550F9">
      <w:r>
        <w:t>Elk wingebied bezit,voor diverse doeleinden in de PLC,een code :</w:t>
      </w:r>
    </w:p>
    <w:p w:rsidR="008550F9" w:rsidRDefault="008550F9"/>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999"/>
        <w:gridCol w:w="1941"/>
        <w:gridCol w:w="6803"/>
      </w:tblGrid>
      <w:tr w:rsidR="008550F9">
        <w:tc>
          <w:tcPr>
            <w:tcW w:w="513" w:type="pct"/>
            <w:shd w:val="solid" w:color="000000" w:fill="FFFFFF"/>
          </w:tcPr>
          <w:p w:rsidR="008550F9" w:rsidRDefault="008550F9">
            <w:pPr>
              <w:jc w:val="center"/>
              <w:rPr>
                <w:rFonts w:ascii="Arial (W1)" w:hAnsi="Arial (W1)"/>
                <w:b/>
                <w:snapToGrid w:val="0"/>
                <w:sz w:val="16"/>
              </w:rPr>
            </w:pPr>
            <w:r>
              <w:rPr>
                <w:rFonts w:ascii="Arial (W1)" w:hAnsi="Arial (W1)"/>
                <w:b/>
                <w:snapToGrid w:val="0"/>
                <w:sz w:val="16"/>
              </w:rPr>
              <w:t>Code</w:t>
            </w:r>
          </w:p>
        </w:tc>
        <w:tc>
          <w:tcPr>
            <w:tcW w:w="996" w:type="pct"/>
            <w:shd w:val="solid" w:color="000000" w:fill="FFFFFF"/>
          </w:tcPr>
          <w:p w:rsidR="008550F9" w:rsidRDefault="008550F9">
            <w:pPr>
              <w:jc w:val="center"/>
              <w:rPr>
                <w:rFonts w:ascii="Arial (W1)" w:hAnsi="Arial (W1)"/>
                <w:b/>
                <w:snapToGrid w:val="0"/>
                <w:sz w:val="16"/>
              </w:rPr>
            </w:pPr>
            <w:r>
              <w:rPr>
                <w:rFonts w:ascii="Arial (W1)" w:hAnsi="Arial (W1)"/>
                <w:b/>
                <w:snapToGrid w:val="0"/>
                <w:sz w:val="16"/>
              </w:rPr>
              <w:t>Wingebied</w:t>
            </w:r>
          </w:p>
        </w:tc>
        <w:tc>
          <w:tcPr>
            <w:tcW w:w="3491" w:type="pct"/>
            <w:shd w:val="solid" w:color="000000" w:fill="FFFFFF"/>
          </w:tcPr>
          <w:p w:rsidR="008550F9" w:rsidRDefault="008550F9">
            <w:pPr>
              <w:jc w:val="center"/>
              <w:rPr>
                <w:rFonts w:ascii="Arial (W1)" w:hAnsi="Arial (W1)"/>
                <w:b/>
                <w:snapToGrid w:val="0"/>
                <w:sz w:val="16"/>
              </w:rPr>
            </w:pPr>
            <w:r>
              <w:rPr>
                <w:rFonts w:ascii="Arial (W1)" w:hAnsi="Arial (W1)"/>
                <w:b/>
                <w:snapToGrid w:val="0"/>
                <w:sz w:val="16"/>
              </w:rPr>
              <w:t>Omschrijving</w:t>
            </w:r>
          </w:p>
        </w:tc>
      </w:tr>
      <w:tr w:rsidR="008550F9">
        <w:tc>
          <w:tcPr>
            <w:tcW w:w="513" w:type="pct"/>
          </w:tcPr>
          <w:p w:rsidR="008550F9" w:rsidRDefault="008550F9">
            <w:pPr>
              <w:rPr>
                <w:snapToGrid w:val="0"/>
                <w:sz w:val="16"/>
              </w:rPr>
            </w:pPr>
            <w:r>
              <w:rPr>
                <w:snapToGrid w:val="0"/>
                <w:sz w:val="16"/>
              </w:rPr>
              <w:t>1</w:t>
            </w:r>
          </w:p>
        </w:tc>
        <w:tc>
          <w:tcPr>
            <w:tcW w:w="996" w:type="pct"/>
          </w:tcPr>
          <w:p w:rsidR="008550F9" w:rsidRDefault="008550F9">
            <w:pPr>
              <w:rPr>
                <w:snapToGrid w:val="0"/>
                <w:sz w:val="16"/>
              </w:rPr>
            </w:pPr>
            <w:r>
              <w:rPr>
                <w:snapToGrid w:val="0"/>
                <w:sz w:val="16"/>
              </w:rPr>
              <w:t>AWMD</w:t>
            </w:r>
          </w:p>
        </w:tc>
        <w:tc>
          <w:tcPr>
            <w:tcW w:w="3491" w:type="pct"/>
          </w:tcPr>
          <w:p w:rsidR="008550F9" w:rsidRDefault="008550F9">
            <w:pPr>
              <w:rPr>
                <w:snapToGrid w:val="0"/>
                <w:sz w:val="16"/>
              </w:rPr>
            </w:pPr>
            <w:r>
              <w:rPr>
                <w:snapToGrid w:val="0"/>
                <w:sz w:val="16"/>
              </w:rPr>
              <w:t>Aalsterweg MiddelDiep</w:t>
            </w:r>
          </w:p>
        </w:tc>
      </w:tr>
      <w:tr w:rsidR="008550F9">
        <w:tc>
          <w:tcPr>
            <w:tcW w:w="513" w:type="pct"/>
          </w:tcPr>
          <w:p w:rsidR="008550F9" w:rsidRDefault="008550F9">
            <w:pPr>
              <w:rPr>
                <w:snapToGrid w:val="0"/>
                <w:sz w:val="16"/>
              </w:rPr>
            </w:pPr>
            <w:r>
              <w:rPr>
                <w:snapToGrid w:val="0"/>
                <w:sz w:val="16"/>
              </w:rPr>
              <w:t>2</w:t>
            </w:r>
          </w:p>
        </w:tc>
        <w:tc>
          <w:tcPr>
            <w:tcW w:w="996" w:type="pct"/>
          </w:tcPr>
          <w:p w:rsidR="008550F9" w:rsidRDefault="008550F9">
            <w:pPr>
              <w:rPr>
                <w:snapToGrid w:val="0"/>
                <w:sz w:val="16"/>
              </w:rPr>
            </w:pPr>
            <w:r>
              <w:rPr>
                <w:snapToGrid w:val="0"/>
                <w:sz w:val="16"/>
              </w:rPr>
              <w:t>AWD</w:t>
            </w:r>
          </w:p>
        </w:tc>
        <w:tc>
          <w:tcPr>
            <w:tcW w:w="3491" w:type="pct"/>
          </w:tcPr>
          <w:p w:rsidR="008550F9" w:rsidRDefault="008550F9">
            <w:pPr>
              <w:rPr>
                <w:snapToGrid w:val="0"/>
                <w:sz w:val="16"/>
              </w:rPr>
            </w:pPr>
            <w:r>
              <w:rPr>
                <w:snapToGrid w:val="0"/>
                <w:sz w:val="16"/>
              </w:rPr>
              <w:t>Aalsterweg Diep</w:t>
            </w:r>
          </w:p>
        </w:tc>
      </w:tr>
      <w:tr w:rsidR="008550F9">
        <w:tc>
          <w:tcPr>
            <w:tcW w:w="513" w:type="pct"/>
          </w:tcPr>
          <w:p w:rsidR="008550F9" w:rsidRDefault="008550F9">
            <w:pPr>
              <w:rPr>
                <w:snapToGrid w:val="0"/>
                <w:sz w:val="16"/>
              </w:rPr>
            </w:pPr>
            <w:r>
              <w:rPr>
                <w:snapToGrid w:val="0"/>
                <w:sz w:val="16"/>
              </w:rPr>
              <w:t>3</w:t>
            </w:r>
          </w:p>
        </w:tc>
        <w:tc>
          <w:tcPr>
            <w:tcW w:w="996" w:type="pct"/>
          </w:tcPr>
          <w:p w:rsidR="008550F9" w:rsidRDefault="008550F9">
            <w:pPr>
              <w:rPr>
                <w:snapToGrid w:val="0"/>
                <w:sz w:val="16"/>
              </w:rPr>
            </w:pPr>
            <w:r>
              <w:rPr>
                <w:snapToGrid w:val="0"/>
                <w:sz w:val="16"/>
              </w:rPr>
              <w:t>GH</w:t>
            </w:r>
          </w:p>
        </w:tc>
        <w:tc>
          <w:tcPr>
            <w:tcW w:w="3491" w:type="pct"/>
          </w:tcPr>
          <w:p w:rsidR="008550F9" w:rsidRDefault="008550F9">
            <w:pPr>
              <w:rPr>
                <w:snapToGrid w:val="0"/>
                <w:sz w:val="16"/>
              </w:rPr>
            </w:pPr>
            <w:r>
              <w:rPr>
                <w:snapToGrid w:val="0"/>
                <w:sz w:val="16"/>
              </w:rPr>
              <w:t>Grootte Heide</w:t>
            </w:r>
          </w:p>
        </w:tc>
      </w:tr>
      <w:tr w:rsidR="008550F9">
        <w:tc>
          <w:tcPr>
            <w:tcW w:w="513" w:type="pct"/>
          </w:tcPr>
          <w:p w:rsidR="008550F9" w:rsidRDefault="008550F9">
            <w:pPr>
              <w:rPr>
                <w:snapToGrid w:val="0"/>
                <w:sz w:val="16"/>
              </w:rPr>
            </w:pPr>
            <w:r>
              <w:rPr>
                <w:snapToGrid w:val="0"/>
                <w:sz w:val="16"/>
              </w:rPr>
              <w:t>4</w:t>
            </w:r>
          </w:p>
        </w:tc>
        <w:tc>
          <w:tcPr>
            <w:tcW w:w="996" w:type="pct"/>
          </w:tcPr>
          <w:p w:rsidR="008550F9" w:rsidRDefault="008550F9">
            <w:pPr>
              <w:rPr>
                <w:snapToGrid w:val="0"/>
                <w:sz w:val="16"/>
              </w:rPr>
            </w:pPr>
            <w:r>
              <w:rPr>
                <w:snapToGrid w:val="0"/>
                <w:sz w:val="16"/>
              </w:rPr>
              <w:t>KL</w:t>
            </w:r>
          </w:p>
        </w:tc>
        <w:tc>
          <w:tcPr>
            <w:tcW w:w="3491" w:type="pct"/>
          </w:tcPr>
          <w:p w:rsidR="008550F9" w:rsidRDefault="008550F9">
            <w:pPr>
              <w:rPr>
                <w:snapToGrid w:val="0"/>
                <w:sz w:val="16"/>
              </w:rPr>
            </w:pPr>
            <w:r>
              <w:rPr>
                <w:snapToGrid w:val="0"/>
                <w:sz w:val="16"/>
              </w:rPr>
              <w:t>KLotputten</w:t>
            </w:r>
          </w:p>
        </w:tc>
      </w:tr>
      <w:tr w:rsidR="008550F9">
        <w:tc>
          <w:tcPr>
            <w:tcW w:w="513" w:type="pct"/>
          </w:tcPr>
          <w:p w:rsidR="008550F9" w:rsidRDefault="00BF5DB3">
            <w:pPr>
              <w:rPr>
                <w:snapToGrid w:val="0"/>
                <w:sz w:val="16"/>
              </w:rPr>
            </w:pPr>
            <w:r>
              <w:rPr>
                <w:snapToGrid w:val="0"/>
                <w:sz w:val="16"/>
              </w:rPr>
              <w:t>5</w:t>
            </w:r>
          </w:p>
        </w:tc>
        <w:tc>
          <w:tcPr>
            <w:tcW w:w="996" w:type="pct"/>
          </w:tcPr>
          <w:p w:rsidR="008550F9" w:rsidRDefault="00BF5DB3">
            <w:pPr>
              <w:rPr>
                <w:snapToGrid w:val="0"/>
                <w:sz w:val="16"/>
              </w:rPr>
            </w:pPr>
            <w:r>
              <w:rPr>
                <w:snapToGrid w:val="0"/>
                <w:sz w:val="16"/>
              </w:rPr>
              <w:t>VDW</w:t>
            </w:r>
          </w:p>
        </w:tc>
        <w:tc>
          <w:tcPr>
            <w:tcW w:w="3491" w:type="pct"/>
          </w:tcPr>
          <w:p w:rsidR="008550F9" w:rsidRDefault="00BF5DB3">
            <w:pPr>
              <w:rPr>
                <w:snapToGrid w:val="0"/>
                <w:sz w:val="16"/>
              </w:rPr>
            </w:pPr>
            <w:r>
              <w:rPr>
                <w:snapToGrid w:val="0"/>
                <w:sz w:val="16"/>
              </w:rPr>
              <w:t>Velddoornweg</w:t>
            </w:r>
          </w:p>
        </w:tc>
      </w:tr>
    </w:tbl>
    <w:p w:rsidR="008550F9" w:rsidRDefault="008550F9"/>
    <w:p w:rsidR="008550F9" w:rsidRDefault="008550F9">
      <w:pPr>
        <w:pStyle w:val="BodyText"/>
        <w:rPr>
          <w:b/>
        </w:rPr>
      </w:pPr>
    </w:p>
    <w:p w:rsidR="008550F9" w:rsidRDefault="008550F9">
      <w:pPr>
        <w:pStyle w:val="BodyText"/>
        <w:rPr>
          <w:b/>
          <w:bCs/>
        </w:rPr>
      </w:pPr>
      <w:r>
        <w:rPr>
          <w:b/>
          <w:bCs/>
        </w:rPr>
        <w:br w:type="page"/>
      </w:r>
    </w:p>
    <w:p w:rsidR="008550F9" w:rsidRDefault="008550F9">
      <w:pPr>
        <w:pStyle w:val="Heading1"/>
      </w:pPr>
      <w:bookmarkStart w:id="48" w:name="_Toc243111278"/>
      <w:r>
        <w:lastRenderedPageBreak/>
        <w:t>Besturingsplan</w:t>
      </w:r>
      <w:bookmarkEnd w:id="48"/>
    </w:p>
    <w:p w:rsidR="008550F9" w:rsidRDefault="008550F9">
      <w:pPr>
        <w:pStyle w:val="opsomming1"/>
        <w:numPr>
          <w:ilvl w:val="0"/>
          <w:numId w:val="0"/>
        </w:numPr>
        <w:ind w:left="357" w:hanging="357"/>
      </w:pPr>
      <w:bookmarkStart w:id="49" w:name="_Toc37060651"/>
      <w:r>
        <w:t>Wijzigingen:</w:t>
      </w:r>
    </w:p>
    <w:tbl>
      <w:tblPr>
        <w:tblW w:w="7218"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
        <w:gridCol w:w="6311"/>
      </w:tblGrid>
      <w:tr w:rsidR="008550F9">
        <w:tc>
          <w:tcPr>
            <w:tcW w:w="907" w:type="dxa"/>
            <w:shd w:val="clear" w:color="auto" w:fill="000000"/>
          </w:tcPr>
          <w:p w:rsidR="008550F9" w:rsidRDefault="008550F9">
            <w:pPr>
              <w:pStyle w:val="opsomming1"/>
              <w:numPr>
                <w:ilvl w:val="0"/>
                <w:numId w:val="0"/>
              </w:numPr>
            </w:pPr>
            <w:r>
              <w:t>Revisie</w:t>
            </w:r>
          </w:p>
        </w:tc>
        <w:tc>
          <w:tcPr>
            <w:tcW w:w="6311" w:type="dxa"/>
            <w:shd w:val="clear" w:color="auto" w:fill="000000"/>
          </w:tcPr>
          <w:p w:rsidR="008550F9" w:rsidRDefault="008550F9">
            <w:pPr>
              <w:pStyle w:val="opsomming1"/>
              <w:numPr>
                <w:ilvl w:val="0"/>
                <w:numId w:val="0"/>
              </w:numPr>
            </w:pPr>
            <w:r>
              <w:t>Opmerkingen</w:t>
            </w:r>
          </w:p>
        </w:tc>
      </w:tr>
      <w:tr w:rsidR="008550F9">
        <w:tc>
          <w:tcPr>
            <w:tcW w:w="907" w:type="dxa"/>
          </w:tcPr>
          <w:p w:rsidR="008550F9" w:rsidRDefault="008550F9">
            <w:pPr>
              <w:pStyle w:val="opsomming1"/>
              <w:numPr>
                <w:ilvl w:val="0"/>
                <w:numId w:val="0"/>
              </w:numPr>
            </w:pPr>
            <w:r>
              <w:t>1.0</w:t>
            </w:r>
          </w:p>
        </w:tc>
        <w:tc>
          <w:tcPr>
            <w:tcW w:w="6311" w:type="dxa"/>
          </w:tcPr>
          <w:p w:rsidR="008550F9" w:rsidRDefault="008550F9">
            <w:pPr>
              <w:pStyle w:val="opsomming1"/>
              <w:numPr>
                <w:ilvl w:val="0"/>
                <w:numId w:val="0"/>
              </w:numPr>
            </w:pPr>
            <w:r>
              <w:t>“For Comment” opmerkingen verwerkt</w:t>
            </w:r>
          </w:p>
        </w:tc>
      </w:tr>
      <w:tr w:rsidR="008550F9">
        <w:tc>
          <w:tcPr>
            <w:tcW w:w="907" w:type="dxa"/>
          </w:tcPr>
          <w:p w:rsidR="008550F9" w:rsidRDefault="008550F9">
            <w:pPr>
              <w:pStyle w:val="opsomming1"/>
              <w:numPr>
                <w:ilvl w:val="0"/>
                <w:numId w:val="0"/>
              </w:numPr>
            </w:pPr>
            <w:r>
              <w:t>1.2</w:t>
            </w:r>
          </w:p>
        </w:tc>
        <w:tc>
          <w:tcPr>
            <w:tcW w:w="6311" w:type="dxa"/>
          </w:tcPr>
          <w:p w:rsidR="008550F9" w:rsidRDefault="008550F9">
            <w:pPr>
              <w:pStyle w:val="opsomming1"/>
              <w:numPr>
                <w:ilvl w:val="0"/>
                <w:numId w:val="0"/>
              </w:numPr>
              <w:jc w:val="left"/>
            </w:pPr>
            <w:r>
              <w:t xml:space="preserve">“Ter goedkeuring” opmerkingen verwerkt </w:t>
            </w:r>
            <w:r>
              <w:br/>
              <w:t>Besturingsplan uitgebreid/toegevoegd.</w:t>
            </w:r>
          </w:p>
        </w:tc>
      </w:tr>
      <w:tr w:rsidR="008550F9">
        <w:tc>
          <w:tcPr>
            <w:tcW w:w="907" w:type="dxa"/>
          </w:tcPr>
          <w:p w:rsidR="008550F9" w:rsidRDefault="008550F9">
            <w:pPr>
              <w:pStyle w:val="opsomming1"/>
              <w:numPr>
                <w:ilvl w:val="0"/>
                <w:numId w:val="0"/>
              </w:numPr>
            </w:pPr>
            <w:r>
              <w:t>2.0</w:t>
            </w:r>
          </w:p>
        </w:tc>
        <w:tc>
          <w:tcPr>
            <w:tcW w:w="6311" w:type="dxa"/>
          </w:tcPr>
          <w:p w:rsidR="008550F9" w:rsidRDefault="008550F9">
            <w:pPr>
              <w:pStyle w:val="opsomming1"/>
              <w:numPr>
                <w:ilvl w:val="0"/>
                <w:numId w:val="0"/>
              </w:numPr>
            </w:pPr>
            <w:r>
              <w:t>“As Built”</w:t>
            </w:r>
          </w:p>
        </w:tc>
      </w:tr>
    </w:tbl>
    <w:p w:rsidR="008550F9" w:rsidRDefault="008550F9">
      <w:pPr>
        <w:pStyle w:val="opsomming1"/>
        <w:numPr>
          <w:ilvl w:val="0"/>
          <w:numId w:val="0"/>
        </w:numPr>
      </w:pPr>
    </w:p>
    <w:p w:rsidR="008550F9" w:rsidRDefault="008550F9">
      <w:pPr>
        <w:pStyle w:val="opsomming1"/>
        <w:numPr>
          <w:ilvl w:val="0"/>
          <w:numId w:val="0"/>
        </w:numPr>
        <w:ind w:left="357" w:hanging="357"/>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rPr>
          <w:trHeight w:val="234"/>
        </w:trPr>
        <w:tc>
          <w:tcPr>
            <w:tcW w:w="2622" w:type="dxa"/>
          </w:tcPr>
          <w:p w:rsidR="008550F9" w:rsidRDefault="008550F9">
            <w:pPr>
              <w:pStyle w:val="Standaardzonderwitregel"/>
              <w:rPr>
                <w:b/>
              </w:rPr>
            </w:pPr>
            <w:r>
              <w:rPr>
                <w:b/>
              </w:rPr>
              <w:t>Deelproces:</w:t>
            </w:r>
          </w:p>
        </w:tc>
        <w:tc>
          <w:tcPr>
            <w:tcW w:w="7154" w:type="dxa"/>
          </w:tcPr>
          <w:p w:rsidR="008550F9" w:rsidRDefault="008550F9">
            <w:pPr>
              <w:pStyle w:val="Kop2zondernummer"/>
            </w:pPr>
            <w:bookmarkStart w:id="50" w:name="_Toc66065462"/>
            <w:bookmarkStart w:id="51" w:name="_Toc243111279"/>
            <w:r>
              <w:t>3.1 Winning</w:t>
            </w:r>
            <w:bookmarkEnd w:id="50"/>
            <w:bookmarkEnd w:id="51"/>
          </w:p>
        </w:tc>
      </w:tr>
      <w:tr w:rsidR="008550F9">
        <w:tc>
          <w:tcPr>
            <w:tcW w:w="2622" w:type="dxa"/>
          </w:tcPr>
          <w:p w:rsidR="008550F9" w:rsidRDefault="008550F9">
            <w:r>
              <w:rPr>
                <w:b/>
              </w:rPr>
              <w:t>Doel:</w:t>
            </w:r>
          </w:p>
        </w:tc>
        <w:tc>
          <w:tcPr>
            <w:tcW w:w="7154" w:type="dxa"/>
          </w:tcPr>
          <w:p w:rsidR="008550F9" w:rsidRDefault="008550F9">
            <w:r>
              <w:t>Coördinatie / afstemming van de deelprocessen 3.1.1 e.v.</w:t>
            </w:r>
          </w:p>
        </w:tc>
      </w:tr>
    </w:tbl>
    <w:p w:rsidR="008550F9" w:rsidRDefault="008550F9">
      <w:pPr>
        <w:pStyle w:val="Standaardzonderwitregel"/>
      </w:pPr>
    </w:p>
    <w:p w:rsidR="008550F9" w:rsidRDefault="008550F9">
      <w:pPr>
        <w:pStyle w:val="Standaardzonderwitregel"/>
        <w:outlineLvl w:val="0"/>
        <w:rPr>
          <w:b/>
        </w:rPr>
      </w:pPr>
      <w:r>
        <w:rPr>
          <w:b/>
        </w:rPr>
        <w:t>Procesbesturing</w:t>
      </w:r>
    </w:p>
    <w:p w:rsidR="008550F9" w:rsidRDefault="008550F9">
      <w:pPr>
        <w:pStyle w:val="Heading4"/>
        <w:keepLines w:val="0"/>
        <w:rPr>
          <w:u w:val="single"/>
        </w:rPr>
      </w:pPr>
      <w:r>
        <w:rPr>
          <w:u w:val="single"/>
        </w:rPr>
        <w:t>Waterwinning</w:t>
      </w:r>
    </w:p>
    <w:p w:rsidR="008550F9" w:rsidRDefault="008550F9"/>
    <w:p w:rsidR="008550F9" w:rsidRDefault="008550F9">
      <w:pPr>
        <w:rPr>
          <w:b/>
          <w:bCs/>
        </w:rPr>
      </w:pPr>
      <w:r>
        <w:t>De winning verzorgt,</w:t>
      </w:r>
      <w:r w:rsidR="00763EEC">
        <w:t xml:space="preserve"> </w:t>
      </w:r>
      <w:r>
        <w:t>via 43 winputten, de ruwwater voorziening voor het drinkwaterproductie bedrijf . De winputten zijn verdeeld over diverse wingebieden. Op basis van het zgn.</w:t>
      </w:r>
      <w:r w:rsidR="00763EEC">
        <w:t xml:space="preserve"> </w:t>
      </w:r>
      <w:r>
        <w:t>“jaarvergunning”</w:t>
      </w:r>
      <w:r w:rsidR="00763EEC">
        <w:t xml:space="preserve"> </w:t>
      </w:r>
      <w:r>
        <w:t>systeem,</w:t>
      </w:r>
      <w:r w:rsidR="00763EEC">
        <w:t xml:space="preserve"> </w:t>
      </w:r>
      <w:r>
        <w:t>wat aangeeft hoeveel grondwater ,ook wel ruwwater ,er jaarlijks uit een wingebied opgepompt mag worden, wordt het grondwater uit de diverse wingebieden gewonnen en aan maximaal 8 filterstraten aangeboden ter zuivering.</w:t>
      </w:r>
      <w:r w:rsidR="006117F4">
        <w:t xml:space="preserve"> </w:t>
      </w:r>
      <w:r>
        <w:t>Het aantal in bedrijf</w:t>
      </w:r>
      <w:r w:rsidR="006117F4">
        <w:t xml:space="preserve"> </w:t>
      </w:r>
      <w:r>
        <w:t>zijnde filterstraten bepaald de ruwwaterdruk welke weer het aantal winputten bepaald,</w:t>
      </w:r>
      <w:r w:rsidR="00763EEC">
        <w:t xml:space="preserve"> </w:t>
      </w:r>
      <w:r>
        <w:t>waarbij, bij een te hoge druk het bijschakelen van winputten geblokkeerd wordt en bij een te lage druk het afschakelen van winputten .</w:t>
      </w:r>
    </w:p>
    <w:p w:rsidR="008550F9" w:rsidRDefault="008550F9">
      <w:r>
        <w:t xml:space="preserve">De ruwwaterdruk-regeling vindt plaats via een </w:t>
      </w:r>
      <w:r w:rsidR="006117F4">
        <w:t>intern</w:t>
      </w:r>
      <w:r>
        <w:t xml:space="preserve"> </w:t>
      </w:r>
      <w:r w:rsidR="006117F4">
        <w:t>soft</w:t>
      </w:r>
      <w:r>
        <w:t>ware-regelaar</w:t>
      </w:r>
      <w:r w:rsidR="006117F4">
        <w:t xml:space="preserve"> (winning PLC)</w:t>
      </w:r>
      <w:r>
        <w:t xml:space="preserve">.Vanuit SCADA wordt een gewenste waarde aan de </w:t>
      </w:r>
      <w:r w:rsidR="006117F4">
        <w:t>software regelaar</w:t>
      </w:r>
      <w:r>
        <w:t xml:space="preserve"> aangeboden.</w:t>
      </w:r>
    </w:p>
    <w:p w:rsidR="008550F9" w:rsidRDefault="008550F9">
      <w:r>
        <w:t>Een aantal winputten worden direct in/uit geschakeld en een aantal via een FO.</w:t>
      </w:r>
    </w:p>
    <w:p w:rsidR="008550F9" w:rsidRDefault="008550F9">
      <w:r>
        <w:t>Via SCADA is voor de frequentie geregelde winputten de keuze “Vast” of “Regelpomp” te selecteren.</w:t>
      </w:r>
      <w:r w:rsidR="006117F4">
        <w:t xml:space="preserve"> </w:t>
      </w:r>
      <w:r>
        <w:t>Bij de selectie “Vast” wordt de put op een vast,</w:t>
      </w:r>
      <w:r w:rsidR="00763EEC">
        <w:t xml:space="preserve"> </w:t>
      </w:r>
      <w:r>
        <w:t>via SCADA instelbaar, toerental aangestuurd en wordt voor de selectie als een direct in/uit geschakelde put beschouwd .</w:t>
      </w:r>
    </w:p>
    <w:p w:rsidR="008550F9" w:rsidRDefault="008550F9">
      <w:r>
        <w:t>Bij de selectie “Regelpomp” wordt de betreffende put via de ruwwaterdruk-regeling aangestuurd. Vanuit de betreffende FO wordt de melding “minimale of maximale frequentie bereikt” aangeboden op basis waarvan er weer  winputten bij- of afgeschakeld mogen worden,</w:t>
      </w:r>
      <w:r w:rsidR="00763EEC">
        <w:t xml:space="preserve"> </w:t>
      </w:r>
      <w:r>
        <w:t>indien de betreffende winput als schakelbron gekozen is.</w:t>
      </w:r>
    </w:p>
    <w:p w:rsidR="00763EEC" w:rsidRDefault="00763EEC">
      <w:r>
        <w:t>Een alternatieve schakelbron kan ingesteld worden, om de functie van registratie van minimale en/ maximale frequentie over te nemen, dit in het geval de pomp van de eerste keuze in storing valt.</w:t>
      </w:r>
    </w:p>
    <w:p w:rsidR="006117F4" w:rsidRDefault="006117F4">
      <w:r>
        <w:t>In het regelpaneel is een hardware regelaar KS98-1 voorzien, welke direct (hardware) gekoppeld is aan de FO geregelde winpompen van PLC 1 winning. Bij uitval van PLC 1 (of op verzoek van de operator via drukknoppen) wordt de hardware regelaar actief en neemt de functie van de software regelaar over.</w:t>
      </w:r>
    </w:p>
    <w:p w:rsidR="006117F4" w:rsidRDefault="006117F4">
      <w:pPr>
        <w:rPr>
          <w:b/>
          <w:bCs/>
        </w:rPr>
      </w:pPr>
      <w:r>
        <w:t>Opmerking: Regelwinpompen aangestuurd door andere PLC’s dan PLC 1 winning worden bij uitval PLC 1 winning niet van vernieuwde aansturing voorzien.</w:t>
      </w:r>
    </w:p>
    <w:p w:rsidR="008550F9" w:rsidRDefault="008550F9">
      <w:pPr>
        <w:rPr>
          <w:b/>
          <w:bCs/>
        </w:rPr>
      </w:pPr>
    </w:p>
    <w:p w:rsidR="008550F9" w:rsidRDefault="008550F9">
      <w:pPr>
        <w:pStyle w:val="Standaardzonderwitregel"/>
        <w:jc w:val="left"/>
      </w:pPr>
      <w:r>
        <w:t>Het doel van de winning is:</w:t>
      </w:r>
    </w:p>
    <w:p w:rsidR="008550F9" w:rsidRDefault="008550F9">
      <w:pPr>
        <w:pStyle w:val="Standaardzonderwitregel"/>
        <w:numPr>
          <w:ilvl w:val="0"/>
          <w:numId w:val="31"/>
        </w:numPr>
        <w:jc w:val="left"/>
      </w:pPr>
      <w:r>
        <w:t>het verkrijgen van een constante ruwwaterdruk in de ruwwaterleiding in het filtergebouw aan de Aalsterweg.</w:t>
      </w:r>
    </w:p>
    <w:p w:rsidR="008550F9" w:rsidRDefault="008550F9">
      <w:pPr>
        <w:pStyle w:val="Standaardzonderwitregel"/>
        <w:numPr>
          <w:ilvl w:val="0"/>
          <w:numId w:val="31"/>
        </w:numPr>
        <w:jc w:val="left"/>
      </w:pPr>
      <w:r>
        <w:t>het verkrijgen van een gewenst totaal debiet van alle winputten uit de diverse wingebieden</w:t>
      </w:r>
    </w:p>
    <w:p w:rsidR="008550F9" w:rsidRDefault="008550F9">
      <w:pPr>
        <w:pStyle w:val="Standaardzonderwitregel"/>
        <w:numPr>
          <w:ilvl w:val="0"/>
          <w:numId w:val="31"/>
        </w:numPr>
        <w:jc w:val="left"/>
      </w:pPr>
      <w:r>
        <w:t>het bepalen welk wingebied moet/kan leveren</w:t>
      </w:r>
    </w:p>
    <w:p w:rsidR="008550F9" w:rsidRDefault="008550F9">
      <w:pPr>
        <w:pStyle w:val="Standaardzonderwitregel"/>
        <w:numPr>
          <w:ilvl w:val="0"/>
          <w:numId w:val="31"/>
        </w:numPr>
        <w:jc w:val="left"/>
      </w:pPr>
      <w:r>
        <w:t xml:space="preserve">bepalen van bij- en/of afschakel criteria voor winputten </w:t>
      </w:r>
    </w:p>
    <w:p w:rsidR="008550F9" w:rsidRDefault="008550F9">
      <w:pPr>
        <w:pStyle w:val="Standaardzonderwitregel"/>
        <w:numPr>
          <w:ilvl w:val="0"/>
          <w:numId w:val="31"/>
        </w:numPr>
        <w:jc w:val="left"/>
      </w:pPr>
      <w:r>
        <w:t>schakelen van de winputten van AWD,AWMD,KL,GH1,GH2</w:t>
      </w:r>
    </w:p>
    <w:p w:rsidR="008550F9" w:rsidRDefault="008550F9">
      <w:pPr>
        <w:pStyle w:val="Standaardzonderwitregel"/>
        <w:numPr>
          <w:ilvl w:val="0"/>
          <w:numId w:val="31"/>
        </w:numPr>
        <w:jc w:val="left"/>
      </w:pPr>
      <w:r>
        <w:t xml:space="preserve">doorgifte van rapportdata </w:t>
      </w:r>
      <w:r>
        <w:sym w:font="Wingdings" w:char="F0E8"/>
      </w:r>
      <w:r>
        <w:t xml:space="preserve"> SCADA</w:t>
      </w:r>
    </w:p>
    <w:p w:rsidR="008550F9" w:rsidRDefault="008550F9">
      <w:pPr>
        <w:pStyle w:val="Standaardzonderwitregel"/>
        <w:jc w:val="left"/>
      </w:pPr>
    </w:p>
    <w:p w:rsidR="00BB5EEC" w:rsidRDefault="008550F9">
      <w:pPr>
        <w:pStyle w:val="Standaardzonderwitregel"/>
        <w:jc w:val="left"/>
      </w:pPr>
      <w:r>
        <w:t>Er zijn 43 actieve winputten beschikbaar,</w:t>
      </w:r>
      <w:r w:rsidR="00763EEC">
        <w:t xml:space="preserve"> </w:t>
      </w:r>
      <w:r>
        <w:t>verdeeld over diverse wingebieden,</w:t>
      </w:r>
      <w:r w:rsidR="00763EEC">
        <w:t xml:space="preserve"> </w:t>
      </w:r>
      <w:r>
        <w:t>zie onderstaande tabel.</w:t>
      </w:r>
      <w:r w:rsidR="00763EEC">
        <w:t xml:space="preserve"> </w:t>
      </w:r>
      <w:r>
        <w:t>Deze geeft tevens het nominale debiet per pomp:</w:t>
      </w:r>
      <w:r w:rsidR="00763EEC">
        <w:t xml:space="preserve"> </w:t>
      </w:r>
      <w:r>
        <w:t>indien een pomp inbedrijf is wordt het nominale debiet gebruikt voor de berekening van het totaal opgepompte debiet per wingebied.</w:t>
      </w:r>
    </w:p>
    <w:p w:rsidR="008550F9" w:rsidRDefault="008550F9" w:rsidP="00BB5EEC">
      <w:pPr>
        <w:pStyle w:val="Standaardzonderwitregel"/>
        <w:jc w:val="left"/>
      </w:pPr>
    </w:p>
    <w:p w:rsidR="00BB5EEC" w:rsidRDefault="00BB5EEC">
      <w:r>
        <w:br w:type="page"/>
      </w:r>
    </w:p>
    <w:tbl>
      <w:tblPr>
        <w:tblW w:w="23331" w:type="dxa"/>
        <w:tblInd w:w="-510" w:type="dxa"/>
        <w:tblLayout w:type="fixed"/>
        <w:tblCellMar>
          <w:left w:w="30" w:type="dxa"/>
          <w:right w:w="30" w:type="dxa"/>
        </w:tblCellMar>
        <w:tblLook w:val="0000" w:firstRow="0" w:lastRow="0" w:firstColumn="0" w:lastColumn="0" w:noHBand="0" w:noVBand="0"/>
      </w:tblPr>
      <w:tblGrid>
        <w:gridCol w:w="630"/>
        <w:gridCol w:w="1800"/>
        <w:gridCol w:w="1080"/>
        <w:gridCol w:w="1330"/>
        <w:gridCol w:w="1170"/>
        <w:gridCol w:w="643"/>
        <w:gridCol w:w="643"/>
        <w:gridCol w:w="821"/>
        <w:gridCol w:w="53"/>
        <w:gridCol w:w="1870"/>
        <w:gridCol w:w="5684"/>
        <w:gridCol w:w="7607"/>
      </w:tblGrid>
      <w:tr w:rsidR="008550F9" w:rsidTr="00E676A5">
        <w:trPr>
          <w:gridAfter w:val="2"/>
          <w:wAfter w:w="13291" w:type="dxa"/>
          <w:trHeight w:val="158"/>
          <w:tblHeader/>
        </w:trPr>
        <w:tc>
          <w:tcPr>
            <w:tcW w:w="630" w:type="dxa"/>
            <w:tcBorders>
              <w:top w:val="single" w:sz="12" w:space="0" w:color="auto"/>
              <w:left w:val="single" w:sz="12" w:space="0" w:color="auto"/>
              <w:right w:val="single" w:sz="6" w:space="0" w:color="auto"/>
            </w:tcBorders>
            <w:shd w:val="clear" w:color="auto" w:fill="000000"/>
          </w:tcPr>
          <w:p w:rsidR="008550F9" w:rsidRDefault="008550F9">
            <w:pPr>
              <w:jc w:val="center"/>
              <w:rPr>
                <w:rFonts w:ascii="Arial (W1)" w:hAnsi="Arial (W1)"/>
                <w:b/>
                <w:snapToGrid w:val="0"/>
                <w:sz w:val="16"/>
                <w:lang w:val="en-US"/>
              </w:rPr>
            </w:pPr>
            <w:r>
              <w:lastRenderedPageBreak/>
              <w:br w:type="page"/>
            </w:r>
            <w:r>
              <w:rPr>
                <w:rFonts w:ascii="Arial (W1)" w:hAnsi="Arial (W1)"/>
                <w:b/>
                <w:snapToGrid w:val="0"/>
                <w:sz w:val="16"/>
                <w:lang w:val="en-US"/>
              </w:rPr>
              <w:t>no.</w:t>
            </w:r>
          </w:p>
        </w:tc>
        <w:tc>
          <w:tcPr>
            <w:tcW w:w="1800" w:type="dxa"/>
            <w:tcBorders>
              <w:top w:val="single" w:sz="12" w:space="0" w:color="auto"/>
              <w:left w:val="single" w:sz="6" w:space="0" w:color="auto"/>
              <w:right w:val="single" w:sz="6" w:space="0" w:color="auto"/>
            </w:tcBorders>
            <w:shd w:val="clear" w:color="auto" w:fill="000000"/>
          </w:tcPr>
          <w:p w:rsidR="008550F9" w:rsidRDefault="008550F9">
            <w:pPr>
              <w:jc w:val="center"/>
              <w:rPr>
                <w:rFonts w:ascii="Arial (W1)" w:hAnsi="Arial (W1)"/>
                <w:b/>
                <w:snapToGrid w:val="0"/>
                <w:sz w:val="16"/>
                <w:lang w:val="en-US"/>
              </w:rPr>
            </w:pPr>
            <w:r>
              <w:rPr>
                <w:rFonts w:ascii="Arial (W1)" w:hAnsi="Arial (W1)"/>
                <w:b/>
                <w:snapToGrid w:val="0"/>
                <w:sz w:val="16"/>
                <w:lang w:val="en-US"/>
              </w:rPr>
              <w:t>winputnummer</w:t>
            </w:r>
          </w:p>
        </w:tc>
        <w:tc>
          <w:tcPr>
            <w:tcW w:w="1080" w:type="dxa"/>
            <w:tcBorders>
              <w:top w:val="single" w:sz="12" w:space="0" w:color="auto"/>
              <w:left w:val="single" w:sz="6" w:space="0" w:color="auto"/>
              <w:right w:val="single" w:sz="6" w:space="0" w:color="auto"/>
            </w:tcBorders>
            <w:shd w:val="clear" w:color="auto" w:fill="000000"/>
          </w:tcPr>
          <w:p w:rsidR="008550F9" w:rsidRDefault="008550F9">
            <w:pPr>
              <w:jc w:val="center"/>
              <w:rPr>
                <w:rFonts w:ascii="Arial (W1)" w:hAnsi="Arial (W1)"/>
                <w:b/>
                <w:snapToGrid w:val="0"/>
                <w:sz w:val="16"/>
                <w:lang w:val="en-US"/>
              </w:rPr>
            </w:pPr>
            <w:r>
              <w:rPr>
                <w:rFonts w:ascii="Arial (W1)" w:hAnsi="Arial (W1)"/>
                <w:b/>
                <w:snapToGrid w:val="0"/>
                <w:sz w:val="16"/>
                <w:lang w:val="en-US"/>
              </w:rPr>
              <w:t>Index</w:t>
            </w:r>
          </w:p>
        </w:tc>
        <w:tc>
          <w:tcPr>
            <w:tcW w:w="1330" w:type="dxa"/>
            <w:tcBorders>
              <w:top w:val="single" w:sz="12" w:space="0" w:color="auto"/>
              <w:left w:val="single" w:sz="6" w:space="0" w:color="auto"/>
              <w:right w:val="single" w:sz="6"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wingebied</w:t>
            </w:r>
          </w:p>
        </w:tc>
        <w:tc>
          <w:tcPr>
            <w:tcW w:w="1170" w:type="dxa"/>
            <w:tcBorders>
              <w:top w:val="single" w:sz="12" w:space="0" w:color="auto"/>
              <w:left w:val="single" w:sz="6" w:space="0" w:color="auto"/>
              <w:right w:val="single" w:sz="6" w:space="0" w:color="auto"/>
            </w:tcBorders>
            <w:shd w:val="clear" w:color="auto" w:fill="000000"/>
          </w:tcPr>
          <w:p w:rsidR="008550F9" w:rsidRDefault="008550F9">
            <w:pPr>
              <w:jc w:val="center"/>
              <w:rPr>
                <w:rFonts w:ascii="Arial (W1)" w:hAnsi="Arial (W1)"/>
                <w:b/>
                <w:snapToGrid w:val="0"/>
                <w:sz w:val="16"/>
              </w:rPr>
            </w:pPr>
          </w:p>
        </w:tc>
        <w:tc>
          <w:tcPr>
            <w:tcW w:w="643" w:type="dxa"/>
            <w:tcBorders>
              <w:top w:val="single" w:sz="12" w:space="0" w:color="auto"/>
              <w:left w:val="single" w:sz="6" w:space="0" w:color="auto"/>
              <w:right w:val="single" w:sz="6"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Q</w:t>
            </w:r>
            <w:r>
              <w:rPr>
                <w:rFonts w:ascii="Arial (W1)" w:hAnsi="Arial (W1)"/>
                <w:b/>
                <w:snapToGrid w:val="0"/>
                <w:sz w:val="16"/>
                <w:vertAlign w:val="subscript"/>
              </w:rPr>
              <w:t>gemm.</w:t>
            </w:r>
          </w:p>
        </w:tc>
        <w:tc>
          <w:tcPr>
            <w:tcW w:w="643" w:type="dxa"/>
            <w:tcBorders>
              <w:top w:val="single" w:sz="12" w:space="0" w:color="auto"/>
              <w:left w:val="single" w:sz="6" w:space="0" w:color="auto"/>
              <w:right w:val="single" w:sz="6"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H</w:t>
            </w:r>
          </w:p>
        </w:tc>
        <w:tc>
          <w:tcPr>
            <w:tcW w:w="874" w:type="dxa"/>
            <w:gridSpan w:val="2"/>
            <w:tcBorders>
              <w:top w:val="single" w:sz="12" w:space="0" w:color="auto"/>
              <w:left w:val="single" w:sz="6" w:space="0" w:color="auto"/>
              <w:right w:val="single" w:sz="6"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vermogen</w:t>
            </w:r>
          </w:p>
        </w:tc>
        <w:tc>
          <w:tcPr>
            <w:tcW w:w="1870" w:type="dxa"/>
            <w:tcBorders>
              <w:top w:val="single" w:sz="12" w:space="0" w:color="auto"/>
              <w:left w:val="single" w:sz="6" w:space="0" w:color="auto"/>
              <w:right w:val="single" w:sz="12"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sturing</w:t>
            </w:r>
          </w:p>
        </w:tc>
      </w:tr>
      <w:tr w:rsidR="008550F9" w:rsidTr="00E676A5">
        <w:trPr>
          <w:gridAfter w:val="2"/>
          <w:wAfter w:w="13291" w:type="dxa"/>
          <w:trHeight w:val="168"/>
        </w:trPr>
        <w:tc>
          <w:tcPr>
            <w:tcW w:w="630" w:type="dxa"/>
            <w:tcBorders>
              <w:left w:val="single" w:sz="12" w:space="0" w:color="auto"/>
              <w:bottom w:val="double" w:sz="6" w:space="0" w:color="auto"/>
              <w:right w:val="single" w:sz="6" w:space="0" w:color="auto"/>
            </w:tcBorders>
            <w:shd w:val="clear" w:color="auto" w:fill="000000"/>
          </w:tcPr>
          <w:p w:rsidR="008550F9" w:rsidRDefault="008550F9">
            <w:pPr>
              <w:jc w:val="center"/>
              <w:rPr>
                <w:rFonts w:ascii="Arial (W1)" w:hAnsi="Arial (W1)"/>
                <w:b/>
                <w:snapToGrid w:val="0"/>
                <w:sz w:val="16"/>
              </w:rPr>
            </w:pPr>
          </w:p>
        </w:tc>
        <w:tc>
          <w:tcPr>
            <w:tcW w:w="1800" w:type="dxa"/>
            <w:tcBorders>
              <w:left w:val="single" w:sz="6" w:space="0" w:color="auto"/>
              <w:bottom w:val="double" w:sz="6" w:space="0" w:color="auto"/>
              <w:right w:val="single" w:sz="6"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(=winputputcode)</w:t>
            </w:r>
          </w:p>
        </w:tc>
        <w:tc>
          <w:tcPr>
            <w:tcW w:w="1080" w:type="dxa"/>
            <w:tcBorders>
              <w:left w:val="single" w:sz="6" w:space="0" w:color="auto"/>
              <w:bottom w:val="double" w:sz="6" w:space="0" w:color="auto"/>
              <w:right w:val="single" w:sz="6" w:space="0" w:color="auto"/>
            </w:tcBorders>
            <w:shd w:val="clear" w:color="auto" w:fill="000000"/>
          </w:tcPr>
          <w:p w:rsidR="008550F9" w:rsidRDefault="008550F9">
            <w:pPr>
              <w:jc w:val="right"/>
              <w:rPr>
                <w:rFonts w:ascii="Arial (W1)" w:hAnsi="Arial (W1)"/>
                <w:b/>
                <w:snapToGrid w:val="0"/>
                <w:sz w:val="16"/>
              </w:rPr>
            </w:pPr>
          </w:p>
        </w:tc>
        <w:tc>
          <w:tcPr>
            <w:tcW w:w="1330" w:type="dxa"/>
            <w:tcBorders>
              <w:left w:val="single" w:sz="6" w:space="0" w:color="auto"/>
              <w:bottom w:val="double" w:sz="6" w:space="0" w:color="auto"/>
              <w:right w:val="single" w:sz="6" w:space="0" w:color="auto"/>
            </w:tcBorders>
            <w:shd w:val="clear" w:color="auto" w:fill="000000"/>
          </w:tcPr>
          <w:p w:rsidR="008550F9" w:rsidRDefault="008550F9">
            <w:pPr>
              <w:jc w:val="right"/>
              <w:rPr>
                <w:rFonts w:ascii="Arial (W1)" w:hAnsi="Arial (W1)"/>
                <w:b/>
                <w:snapToGrid w:val="0"/>
                <w:sz w:val="16"/>
              </w:rPr>
            </w:pPr>
          </w:p>
        </w:tc>
        <w:tc>
          <w:tcPr>
            <w:tcW w:w="1170" w:type="dxa"/>
            <w:tcBorders>
              <w:left w:val="single" w:sz="6" w:space="0" w:color="auto"/>
              <w:bottom w:val="single" w:sz="4" w:space="0" w:color="auto"/>
              <w:right w:val="single" w:sz="6" w:space="0" w:color="auto"/>
            </w:tcBorders>
            <w:shd w:val="clear" w:color="auto" w:fill="000000"/>
          </w:tcPr>
          <w:p w:rsidR="008550F9" w:rsidRDefault="008550F9">
            <w:pPr>
              <w:jc w:val="center"/>
              <w:rPr>
                <w:rFonts w:ascii="Arial (W1)" w:hAnsi="Arial (W1)"/>
                <w:b/>
                <w:snapToGrid w:val="0"/>
                <w:sz w:val="16"/>
                <w:lang w:val="en-US"/>
              </w:rPr>
            </w:pPr>
            <w:r>
              <w:rPr>
                <w:rFonts w:ascii="Arial (W1)" w:hAnsi="Arial (W1)"/>
                <w:b/>
                <w:snapToGrid w:val="0"/>
                <w:sz w:val="16"/>
                <w:lang w:val="en-US"/>
              </w:rPr>
              <w:t>PLC</w:t>
            </w:r>
          </w:p>
        </w:tc>
        <w:tc>
          <w:tcPr>
            <w:tcW w:w="643" w:type="dxa"/>
            <w:tcBorders>
              <w:left w:val="single" w:sz="6" w:space="0" w:color="auto"/>
              <w:bottom w:val="double" w:sz="6" w:space="0" w:color="auto"/>
              <w:right w:val="single" w:sz="6" w:space="0" w:color="auto"/>
            </w:tcBorders>
            <w:shd w:val="clear" w:color="auto" w:fill="000000"/>
          </w:tcPr>
          <w:p w:rsidR="008550F9" w:rsidRDefault="008550F9">
            <w:pPr>
              <w:jc w:val="center"/>
              <w:rPr>
                <w:rFonts w:ascii="Arial (W1)" w:hAnsi="Arial (W1)"/>
                <w:b/>
                <w:snapToGrid w:val="0"/>
                <w:sz w:val="16"/>
                <w:lang w:val="en-US"/>
              </w:rPr>
            </w:pPr>
            <w:r>
              <w:rPr>
                <w:rFonts w:ascii="Arial (W1)" w:hAnsi="Arial (W1)"/>
                <w:b/>
                <w:snapToGrid w:val="0"/>
                <w:sz w:val="16"/>
                <w:lang w:val="en-US"/>
              </w:rPr>
              <w:t>[m3/h]</w:t>
            </w:r>
          </w:p>
        </w:tc>
        <w:tc>
          <w:tcPr>
            <w:tcW w:w="643" w:type="dxa"/>
            <w:tcBorders>
              <w:left w:val="single" w:sz="6" w:space="0" w:color="auto"/>
              <w:bottom w:val="double" w:sz="6" w:space="0" w:color="auto"/>
              <w:right w:val="single" w:sz="6"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[mWk]</w:t>
            </w:r>
          </w:p>
        </w:tc>
        <w:tc>
          <w:tcPr>
            <w:tcW w:w="874" w:type="dxa"/>
            <w:gridSpan w:val="2"/>
            <w:tcBorders>
              <w:left w:val="single" w:sz="6" w:space="0" w:color="auto"/>
              <w:bottom w:val="double" w:sz="6" w:space="0" w:color="auto"/>
              <w:right w:val="single" w:sz="6"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[kW]</w:t>
            </w:r>
          </w:p>
        </w:tc>
        <w:tc>
          <w:tcPr>
            <w:tcW w:w="1870" w:type="dxa"/>
            <w:tcBorders>
              <w:left w:val="single" w:sz="6" w:space="0" w:color="auto"/>
              <w:bottom w:val="double" w:sz="6" w:space="0" w:color="auto"/>
              <w:right w:val="single" w:sz="12" w:space="0" w:color="auto"/>
            </w:tcBorders>
            <w:shd w:val="clear" w:color="auto" w:fill="000000"/>
          </w:tcPr>
          <w:p w:rsidR="008550F9" w:rsidRDefault="008550F9">
            <w:pPr>
              <w:jc w:val="center"/>
              <w:rPr>
                <w:rFonts w:ascii="Arial (W1)" w:hAnsi="Arial (W1)"/>
                <w:b/>
                <w:snapToGrid w:val="0"/>
                <w:sz w:val="16"/>
              </w:rPr>
            </w:pPr>
            <w:r>
              <w:rPr>
                <w:rFonts w:ascii="Arial (W1)" w:hAnsi="Arial (W1)"/>
                <w:b/>
                <w:snapToGrid w:val="0"/>
                <w:sz w:val="16"/>
              </w:rPr>
              <w:t>(*)</w:t>
            </w:r>
          </w:p>
        </w:tc>
      </w:tr>
      <w:tr w:rsidR="00E676A5" w:rsidTr="00E676A5">
        <w:trPr>
          <w:gridAfter w:val="2"/>
          <w:wAfter w:w="13291" w:type="dxa"/>
          <w:cantSplit/>
          <w:trHeight w:val="168"/>
        </w:trPr>
        <w:tc>
          <w:tcPr>
            <w:tcW w:w="630" w:type="dxa"/>
            <w:tcBorders>
              <w:left w:val="single" w:sz="12" w:space="0" w:color="auto"/>
              <w:bottom w:val="single" w:sz="6" w:space="0" w:color="auto"/>
              <w:right w:val="single" w:sz="6" w:space="0" w:color="auto"/>
            </w:tcBorders>
          </w:tcPr>
          <w:p w:rsidR="00E676A5" w:rsidRDefault="00E676A5">
            <w:pPr>
              <w:jc w:val="right"/>
              <w:rPr>
                <w:snapToGrid w:val="0"/>
                <w:sz w:val="16"/>
              </w:rPr>
            </w:pPr>
            <w:r>
              <w:rPr>
                <w:snapToGrid w:val="0"/>
                <w:sz w:val="16"/>
              </w:rPr>
              <w:t>1</w:t>
            </w:r>
          </w:p>
        </w:tc>
        <w:tc>
          <w:tcPr>
            <w:tcW w:w="1800" w:type="dxa"/>
            <w:tcBorders>
              <w:left w:val="single" w:sz="6" w:space="0" w:color="auto"/>
              <w:bottom w:val="single" w:sz="6" w:space="0" w:color="auto"/>
              <w:right w:val="single" w:sz="6" w:space="0" w:color="auto"/>
            </w:tcBorders>
          </w:tcPr>
          <w:p w:rsidR="00E676A5" w:rsidRDefault="00E676A5">
            <w:pPr>
              <w:jc w:val="center"/>
              <w:rPr>
                <w:snapToGrid w:val="0"/>
                <w:sz w:val="16"/>
              </w:rPr>
            </w:pPr>
            <w:r>
              <w:rPr>
                <w:snapToGrid w:val="0"/>
                <w:sz w:val="16"/>
              </w:rPr>
              <w:t>01</w:t>
            </w:r>
          </w:p>
        </w:tc>
        <w:tc>
          <w:tcPr>
            <w:tcW w:w="1080" w:type="dxa"/>
            <w:tcBorders>
              <w:left w:val="single" w:sz="6" w:space="0" w:color="auto"/>
              <w:bottom w:val="single" w:sz="6" w:space="0" w:color="auto"/>
              <w:right w:val="single" w:sz="6" w:space="0" w:color="auto"/>
            </w:tcBorders>
          </w:tcPr>
          <w:p w:rsidR="00E676A5" w:rsidRDefault="00E676A5">
            <w:pPr>
              <w:rPr>
                <w:snapToGrid w:val="0"/>
                <w:sz w:val="16"/>
              </w:rPr>
            </w:pPr>
            <w:r>
              <w:rPr>
                <w:snapToGrid w:val="0"/>
                <w:sz w:val="16"/>
              </w:rPr>
              <w:t>1</w:t>
            </w:r>
          </w:p>
        </w:tc>
        <w:tc>
          <w:tcPr>
            <w:tcW w:w="1330" w:type="dxa"/>
            <w:tcBorders>
              <w:left w:val="single" w:sz="6" w:space="0" w:color="auto"/>
              <w:bottom w:val="single" w:sz="6" w:space="0" w:color="auto"/>
              <w:right w:val="single" w:sz="4" w:space="0" w:color="auto"/>
            </w:tcBorders>
          </w:tcPr>
          <w:p w:rsidR="00E676A5" w:rsidRDefault="00E676A5">
            <w:pPr>
              <w:rPr>
                <w:snapToGrid w:val="0"/>
                <w:sz w:val="16"/>
              </w:rPr>
            </w:pPr>
            <w:r>
              <w:rPr>
                <w:snapToGrid w:val="0"/>
                <w:sz w:val="16"/>
              </w:rPr>
              <w:t>AWMD</w:t>
            </w:r>
          </w:p>
        </w:tc>
        <w:tc>
          <w:tcPr>
            <w:tcW w:w="1170" w:type="dxa"/>
            <w:tcBorders>
              <w:top w:val="single" w:sz="4" w:space="0" w:color="auto"/>
              <w:left w:val="single" w:sz="4" w:space="0" w:color="auto"/>
              <w:right w:val="single" w:sz="4" w:space="0" w:color="auto"/>
            </w:tcBorders>
            <w:vAlign w:val="center"/>
          </w:tcPr>
          <w:p w:rsidR="00E676A5" w:rsidRPr="00E676A5" w:rsidRDefault="00E676A5" w:rsidP="00E676A5">
            <w:pPr>
              <w:rPr>
                <w:b/>
                <w:sz w:val="16"/>
                <w:lang w:val="en-US"/>
              </w:rPr>
            </w:pPr>
            <w:r w:rsidRPr="00E676A5">
              <w:rPr>
                <w:b/>
                <w:sz w:val="16"/>
                <w:lang w:val="en-US"/>
              </w:rPr>
              <w:t>1 Winning</w:t>
            </w:r>
          </w:p>
        </w:tc>
        <w:tc>
          <w:tcPr>
            <w:tcW w:w="643" w:type="dxa"/>
            <w:tcBorders>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300</w:t>
            </w:r>
          </w:p>
        </w:tc>
        <w:tc>
          <w:tcPr>
            <w:tcW w:w="643" w:type="dxa"/>
            <w:tcBorders>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24</w:t>
            </w:r>
          </w:p>
        </w:tc>
        <w:tc>
          <w:tcPr>
            <w:tcW w:w="874" w:type="dxa"/>
            <w:gridSpan w:val="2"/>
            <w:tcBorders>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30</w:t>
            </w:r>
          </w:p>
        </w:tc>
        <w:tc>
          <w:tcPr>
            <w:tcW w:w="1870" w:type="dxa"/>
            <w:tcBorders>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14</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2</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200</w:t>
            </w:r>
          </w:p>
        </w:tc>
        <w:tc>
          <w:tcPr>
            <w:tcW w:w="643" w:type="dxa"/>
            <w:tcBorders>
              <w:top w:val="single" w:sz="6" w:space="0" w:color="auto"/>
              <w:left w:val="single" w:sz="6" w:space="0" w:color="auto"/>
              <w:bottom w:val="single" w:sz="6" w:space="0" w:color="auto"/>
              <w:right w:val="single" w:sz="6" w:space="0" w:color="auto"/>
            </w:tcBorders>
          </w:tcPr>
          <w:p w:rsidR="00E676A5" w:rsidRDefault="00E676A5" w:rsidP="00D43AFA">
            <w:pPr>
              <w:jc w:val="right"/>
              <w:rPr>
                <w:snapToGrid w:val="0"/>
                <w:sz w:val="16"/>
                <w:lang w:val="en-US"/>
              </w:rPr>
            </w:pPr>
            <w:r>
              <w:rPr>
                <w:snapToGrid w:val="0"/>
                <w:sz w:val="16"/>
                <w:lang w:val="en-US"/>
              </w:rPr>
              <w:t>21</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18.5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3</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15</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4</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200</w:t>
            </w:r>
          </w:p>
        </w:tc>
        <w:tc>
          <w:tcPr>
            <w:tcW w:w="643" w:type="dxa"/>
            <w:tcBorders>
              <w:top w:val="single" w:sz="6" w:space="0" w:color="auto"/>
              <w:left w:val="single" w:sz="6" w:space="0" w:color="auto"/>
              <w:bottom w:val="single" w:sz="6" w:space="0" w:color="auto"/>
              <w:right w:val="single" w:sz="6" w:space="0" w:color="auto"/>
            </w:tcBorders>
          </w:tcPr>
          <w:p w:rsidR="00E676A5" w:rsidRDefault="00E676A5" w:rsidP="00D43AFA">
            <w:pPr>
              <w:jc w:val="right"/>
              <w:rPr>
                <w:snapToGrid w:val="0"/>
                <w:sz w:val="16"/>
                <w:lang w:val="en-US"/>
              </w:rPr>
            </w:pPr>
            <w:r>
              <w:rPr>
                <w:snapToGrid w:val="0"/>
                <w:sz w:val="16"/>
                <w:lang w:val="en-US"/>
              </w:rPr>
              <w:t>21</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18.5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4</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16</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6</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200</w:t>
            </w:r>
          </w:p>
        </w:tc>
        <w:tc>
          <w:tcPr>
            <w:tcW w:w="643" w:type="dxa"/>
            <w:tcBorders>
              <w:top w:val="single" w:sz="6" w:space="0" w:color="auto"/>
              <w:left w:val="single" w:sz="6" w:space="0" w:color="auto"/>
              <w:bottom w:val="single" w:sz="6" w:space="0" w:color="auto"/>
              <w:right w:val="single" w:sz="6" w:space="0" w:color="auto"/>
            </w:tcBorders>
          </w:tcPr>
          <w:p w:rsidR="00E676A5" w:rsidRDefault="00E676A5" w:rsidP="00D43AFA">
            <w:pPr>
              <w:jc w:val="right"/>
              <w:rPr>
                <w:snapToGrid w:val="0"/>
                <w:sz w:val="16"/>
                <w:lang w:val="en-US"/>
              </w:rPr>
            </w:pPr>
            <w:r>
              <w:rPr>
                <w:snapToGrid w:val="0"/>
                <w:sz w:val="16"/>
                <w:lang w:val="en-US"/>
              </w:rPr>
              <w:t>21</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18.5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rsidP="00E676A5">
            <w:pPr>
              <w:jc w:val="center"/>
              <w:rPr>
                <w:b/>
                <w:snapToGrid w:val="0"/>
                <w:sz w:val="16"/>
                <w:lang w:val="en-US"/>
              </w:rPr>
            </w:pPr>
            <w:r>
              <w:rPr>
                <w:b/>
                <w:snapToGrid w:val="0"/>
                <w:sz w:val="16"/>
                <w:lang w:val="en-US"/>
              </w:rPr>
              <w:t>FREQ</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5</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31</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7</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173</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24</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11</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6</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35</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8</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22</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13</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7</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36</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9</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80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24</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8.5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8</w:t>
            </w:r>
          </w:p>
        </w:tc>
        <w:tc>
          <w:tcPr>
            <w:tcW w:w="1800" w:type="dxa"/>
            <w:tcBorders>
              <w:top w:val="single" w:sz="6" w:space="0" w:color="auto"/>
              <w:left w:val="single" w:sz="6" w:space="0" w:color="auto"/>
              <w:bottom w:val="single" w:sz="4" w:space="0" w:color="auto"/>
              <w:right w:val="single" w:sz="6" w:space="0" w:color="auto"/>
            </w:tcBorders>
          </w:tcPr>
          <w:p w:rsidR="00E676A5" w:rsidRDefault="00E676A5">
            <w:pPr>
              <w:jc w:val="center"/>
              <w:rPr>
                <w:snapToGrid w:val="0"/>
                <w:sz w:val="16"/>
                <w:lang w:val="en-US"/>
              </w:rPr>
            </w:pPr>
            <w:r>
              <w:rPr>
                <w:snapToGrid w:val="0"/>
                <w:sz w:val="16"/>
                <w:lang w:val="en-US"/>
              </w:rPr>
              <w:t>40</w:t>
            </w:r>
          </w:p>
        </w:tc>
        <w:tc>
          <w:tcPr>
            <w:tcW w:w="1080" w:type="dxa"/>
            <w:tcBorders>
              <w:top w:val="single" w:sz="6" w:space="0" w:color="auto"/>
              <w:left w:val="single" w:sz="6" w:space="0" w:color="auto"/>
              <w:bottom w:val="single" w:sz="4" w:space="0" w:color="auto"/>
              <w:right w:val="single" w:sz="6" w:space="0" w:color="auto"/>
            </w:tcBorders>
          </w:tcPr>
          <w:p w:rsidR="00E676A5" w:rsidRDefault="00E676A5">
            <w:pPr>
              <w:rPr>
                <w:snapToGrid w:val="0"/>
                <w:sz w:val="16"/>
                <w:lang w:val="en-US"/>
              </w:rPr>
            </w:pPr>
            <w:r>
              <w:rPr>
                <w:snapToGrid w:val="0"/>
                <w:sz w:val="16"/>
                <w:lang w:val="en-US"/>
              </w:rPr>
              <w:t>10</w:t>
            </w:r>
          </w:p>
        </w:tc>
        <w:tc>
          <w:tcPr>
            <w:tcW w:w="1330" w:type="dxa"/>
            <w:tcBorders>
              <w:top w:val="single" w:sz="6" w:space="0" w:color="auto"/>
              <w:left w:val="single" w:sz="6" w:space="0" w:color="auto"/>
              <w:bottom w:val="single" w:sz="4"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bottom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175</w:t>
            </w:r>
          </w:p>
        </w:tc>
        <w:tc>
          <w:tcPr>
            <w:tcW w:w="643" w:type="dxa"/>
            <w:tcBorders>
              <w:top w:val="single" w:sz="6" w:space="0" w:color="auto"/>
              <w:left w:val="single" w:sz="6"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30</w:t>
            </w:r>
          </w:p>
        </w:tc>
        <w:tc>
          <w:tcPr>
            <w:tcW w:w="874" w:type="dxa"/>
            <w:gridSpan w:val="2"/>
            <w:tcBorders>
              <w:top w:val="single" w:sz="6" w:space="0" w:color="auto"/>
              <w:left w:val="single" w:sz="6"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19.25</w:t>
            </w:r>
          </w:p>
        </w:tc>
        <w:tc>
          <w:tcPr>
            <w:tcW w:w="1870" w:type="dxa"/>
            <w:tcBorders>
              <w:top w:val="single" w:sz="6" w:space="0" w:color="auto"/>
              <w:left w:val="single" w:sz="6" w:space="0" w:color="auto"/>
              <w:bottom w:val="single" w:sz="4"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4" w:space="0" w:color="auto"/>
              <w:left w:val="single" w:sz="12"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9</w:t>
            </w:r>
          </w:p>
        </w:tc>
        <w:tc>
          <w:tcPr>
            <w:tcW w:w="1800" w:type="dxa"/>
            <w:tcBorders>
              <w:top w:val="single" w:sz="4" w:space="0" w:color="auto"/>
              <w:left w:val="single" w:sz="6" w:space="0" w:color="auto"/>
              <w:bottom w:val="single" w:sz="4" w:space="0" w:color="auto"/>
              <w:right w:val="single" w:sz="6" w:space="0" w:color="auto"/>
            </w:tcBorders>
          </w:tcPr>
          <w:p w:rsidR="00E676A5" w:rsidRDefault="00E676A5">
            <w:pPr>
              <w:jc w:val="center"/>
              <w:rPr>
                <w:snapToGrid w:val="0"/>
                <w:sz w:val="16"/>
                <w:lang w:val="en-US"/>
              </w:rPr>
            </w:pPr>
            <w:r>
              <w:rPr>
                <w:snapToGrid w:val="0"/>
                <w:sz w:val="16"/>
                <w:lang w:val="en-US"/>
              </w:rPr>
              <w:t>42</w:t>
            </w:r>
          </w:p>
        </w:tc>
        <w:tc>
          <w:tcPr>
            <w:tcW w:w="1080" w:type="dxa"/>
            <w:tcBorders>
              <w:top w:val="single" w:sz="4" w:space="0" w:color="auto"/>
              <w:left w:val="single" w:sz="6" w:space="0" w:color="auto"/>
              <w:bottom w:val="single" w:sz="4" w:space="0" w:color="auto"/>
              <w:right w:val="single" w:sz="6" w:space="0" w:color="auto"/>
            </w:tcBorders>
          </w:tcPr>
          <w:p w:rsidR="00E676A5" w:rsidRDefault="00E676A5">
            <w:pPr>
              <w:rPr>
                <w:snapToGrid w:val="0"/>
                <w:sz w:val="16"/>
                <w:lang w:val="en-US"/>
              </w:rPr>
            </w:pPr>
            <w:r>
              <w:rPr>
                <w:snapToGrid w:val="0"/>
                <w:sz w:val="16"/>
                <w:lang w:val="en-US"/>
              </w:rPr>
              <w:t>1</w:t>
            </w:r>
          </w:p>
        </w:tc>
        <w:tc>
          <w:tcPr>
            <w:tcW w:w="1330" w:type="dxa"/>
            <w:tcBorders>
              <w:top w:val="single" w:sz="4" w:space="0" w:color="auto"/>
              <w:left w:val="single" w:sz="6" w:space="0" w:color="auto"/>
              <w:bottom w:val="single" w:sz="4" w:space="0" w:color="auto"/>
              <w:right w:val="single" w:sz="4" w:space="0" w:color="auto"/>
            </w:tcBorders>
          </w:tcPr>
          <w:p w:rsidR="00E676A5" w:rsidRDefault="00E676A5">
            <w:pPr>
              <w:rPr>
                <w:snapToGrid w:val="0"/>
                <w:sz w:val="16"/>
                <w:lang w:val="en-US"/>
              </w:rPr>
            </w:pPr>
            <w:r>
              <w:rPr>
                <w:snapToGrid w:val="0"/>
                <w:sz w:val="16"/>
                <w:lang w:val="en-US"/>
              </w:rPr>
              <w:t>VDW</w:t>
            </w:r>
          </w:p>
        </w:tc>
        <w:tc>
          <w:tcPr>
            <w:tcW w:w="1170" w:type="dxa"/>
            <w:tcBorders>
              <w:top w:val="single" w:sz="4" w:space="0" w:color="auto"/>
              <w:left w:val="single" w:sz="4" w:space="0" w:color="auto"/>
              <w:right w:val="single" w:sz="4" w:space="0" w:color="auto"/>
            </w:tcBorders>
            <w:vAlign w:val="center"/>
          </w:tcPr>
          <w:p w:rsidR="00E676A5" w:rsidRPr="00E676A5" w:rsidRDefault="00E676A5" w:rsidP="00E676A5">
            <w:pPr>
              <w:rPr>
                <w:b/>
                <w:snapToGrid w:val="0"/>
                <w:sz w:val="16"/>
                <w:lang w:val="en-US"/>
              </w:rPr>
            </w:pPr>
            <w:r w:rsidRPr="00E676A5">
              <w:rPr>
                <w:b/>
                <w:snapToGrid w:val="0"/>
                <w:sz w:val="16"/>
                <w:lang w:val="en-US"/>
              </w:rPr>
              <w:t>31 VDW</w:t>
            </w:r>
          </w:p>
        </w:tc>
        <w:tc>
          <w:tcPr>
            <w:tcW w:w="643" w:type="dxa"/>
            <w:tcBorders>
              <w:top w:val="single" w:sz="4" w:space="0" w:color="auto"/>
              <w:left w:val="single" w:sz="4"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4" w:space="0" w:color="auto"/>
              <w:left w:val="single" w:sz="6"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20</w:t>
            </w:r>
          </w:p>
        </w:tc>
        <w:tc>
          <w:tcPr>
            <w:tcW w:w="874" w:type="dxa"/>
            <w:gridSpan w:val="2"/>
            <w:tcBorders>
              <w:top w:val="single" w:sz="4" w:space="0" w:color="auto"/>
              <w:left w:val="single" w:sz="6" w:space="0" w:color="auto"/>
              <w:bottom w:val="single" w:sz="4" w:space="0" w:color="auto"/>
              <w:right w:val="single" w:sz="6" w:space="0" w:color="auto"/>
            </w:tcBorders>
          </w:tcPr>
          <w:p w:rsidR="00E676A5" w:rsidRDefault="00E676A5">
            <w:pPr>
              <w:jc w:val="right"/>
              <w:rPr>
                <w:snapToGrid w:val="0"/>
                <w:sz w:val="16"/>
                <w:lang w:val="en-US"/>
              </w:rPr>
            </w:pPr>
            <w:r>
              <w:rPr>
                <w:snapToGrid w:val="0"/>
                <w:sz w:val="16"/>
                <w:lang w:val="en-US"/>
              </w:rPr>
              <w:t>15</w:t>
            </w:r>
          </w:p>
        </w:tc>
        <w:tc>
          <w:tcPr>
            <w:tcW w:w="1870" w:type="dxa"/>
            <w:tcBorders>
              <w:top w:val="single" w:sz="4" w:space="0" w:color="auto"/>
              <w:left w:val="single" w:sz="6" w:space="0" w:color="auto"/>
              <w:bottom w:val="single" w:sz="4" w:space="0" w:color="auto"/>
              <w:right w:val="single" w:sz="12" w:space="0" w:color="auto"/>
            </w:tcBorders>
          </w:tcPr>
          <w:p w:rsidR="00E676A5" w:rsidRPr="00BA53B5" w:rsidRDefault="00E676A5">
            <w:pPr>
              <w:jc w:val="center"/>
              <w:rPr>
                <w:b/>
                <w:snapToGrid w:val="0"/>
                <w:sz w:val="16"/>
                <w:lang w:val="en-US"/>
              </w:rPr>
            </w:pPr>
            <w:r w:rsidRPr="00BA53B5">
              <w:rPr>
                <w:b/>
                <w:snapToGrid w:val="0"/>
                <w:sz w:val="16"/>
                <w:lang w:val="en-US"/>
              </w:rPr>
              <w:t>FREQ</w:t>
            </w:r>
          </w:p>
        </w:tc>
      </w:tr>
      <w:tr w:rsidR="00E676A5" w:rsidTr="00E676A5">
        <w:trPr>
          <w:gridAfter w:val="2"/>
          <w:wAfter w:w="13291" w:type="dxa"/>
          <w:cantSplit/>
          <w:trHeight w:val="158"/>
        </w:trPr>
        <w:tc>
          <w:tcPr>
            <w:tcW w:w="630" w:type="dxa"/>
            <w:tcBorders>
              <w:top w:val="single" w:sz="4" w:space="0" w:color="auto"/>
              <w:left w:val="single" w:sz="12"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10</w:t>
            </w:r>
          </w:p>
        </w:tc>
        <w:tc>
          <w:tcPr>
            <w:tcW w:w="1800" w:type="dxa"/>
            <w:tcBorders>
              <w:top w:val="single" w:sz="4"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43</w:t>
            </w:r>
          </w:p>
        </w:tc>
        <w:tc>
          <w:tcPr>
            <w:tcW w:w="1080" w:type="dxa"/>
            <w:tcBorders>
              <w:top w:val="single" w:sz="4"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2</w:t>
            </w:r>
          </w:p>
        </w:tc>
        <w:tc>
          <w:tcPr>
            <w:tcW w:w="1330" w:type="dxa"/>
            <w:tcBorders>
              <w:top w:val="single" w:sz="4"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VDW</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4"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4"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20</w:t>
            </w:r>
          </w:p>
        </w:tc>
        <w:tc>
          <w:tcPr>
            <w:tcW w:w="874" w:type="dxa"/>
            <w:gridSpan w:val="2"/>
            <w:tcBorders>
              <w:top w:val="single" w:sz="4"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w:t>
            </w:r>
          </w:p>
        </w:tc>
        <w:tc>
          <w:tcPr>
            <w:tcW w:w="1870" w:type="dxa"/>
            <w:tcBorders>
              <w:top w:val="single" w:sz="4"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sidRPr="00BA53B5">
              <w:rPr>
                <w:b/>
                <w:snapToGrid w:val="0"/>
                <w:sz w:val="16"/>
                <w:lang w:val="en-US"/>
              </w:rPr>
              <w:t>FREQ</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11</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44</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3</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VDW</w:t>
            </w:r>
          </w:p>
        </w:tc>
        <w:tc>
          <w:tcPr>
            <w:tcW w:w="1170" w:type="dxa"/>
            <w:tcBorders>
              <w:left w:val="single" w:sz="4" w:space="0" w:color="auto"/>
              <w:bottom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20</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sidRPr="00BA53B5">
              <w:rPr>
                <w:b/>
                <w:snapToGrid w:val="0"/>
                <w:sz w:val="16"/>
                <w:lang w:val="en-US"/>
              </w:rPr>
              <w:t>FREQ</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12</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46</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12</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top w:val="single" w:sz="4" w:space="0" w:color="auto"/>
              <w:left w:val="single" w:sz="4" w:space="0" w:color="auto"/>
              <w:right w:val="single" w:sz="4" w:space="0" w:color="auto"/>
            </w:tcBorders>
            <w:vAlign w:val="center"/>
          </w:tcPr>
          <w:p w:rsidR="00E676A5" w:rsidRPr="00E676A5" w:rsidRDefault="00E676A5" w:rsidP="00E676A5">
            <w:pPr>
              <w:rPr>
                <w:b/>
                <w:snapToGrid w:val="0"/>
                <w:sz w:val="16"/>
                <w:lang w:val="en-US"/>
              </w:rPr>
            </w:pPr>
            <w:r w:rsidRPr="00E676A5">
              <w:rPr>
                <w:b/>
                <w:snapToGrid w:val="0"/>
                <w:sz w:val="16"/>
                <w:lang w:val="en-US"/>
              </w:rPr>
              <w:t>1 Winning</w:t>
            </w: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25</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18.5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13</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47</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13</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175</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27</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18.4</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14</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48</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14</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AWMD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24</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15</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100</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1</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75</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22</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9.2</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16</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101</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2</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60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26</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8.5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17</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102</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3</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100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23</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12.9</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206"/>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18</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103</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4</w:t>
            </w:r>
          </w:p>
        </w:tc>
        <w:tc>
          <w:tcPr>
            <w:tcW w:w="1330" w:type="dxa"/>
            <w:tcBorders>
              <w:top w:val="single" w:sz="6" w:space="0" w:color="auto"/>
              <w:left w:val="single" w:sz="6" w:space="0" w:color="auto"/>
              <w:bottom w:val="single" w:sz="6" w:space="0" w:color="auto"/>
              <w:right w:val="single" w:sz="4" w:space="0" w:color="auto"/>
            </w:tcBorders>
          </w:tcPr>
          <w:p w:rsidR="00E676A5" w:rsidRDefault="00E676A5">
            <w:pPr>
              <w:rPr>
                <w:snapToGrid w:val="0"/>
                <w:sz w:val="16"/>
                <w:lang w:val="en-US"/>
              </w:rPr>
            </w:pPr>
            <w:r>
              <w:rPr>
                <w:snapToGrid w:val="0"/>
                <w:sz w:val="16"/>
                <w:lang w:val="en-US"/>
              </w:rPr>
              <w:t>AWD</w:t>
            </w:r>
          </w:p>
        </w:tc>
        <w:tc>
          <w:tcPr>
            <w:tcW w:w="1170" w:type="dxa"/>
            <w:tcBorders>
              <w:left w:val="single" w:sz="4" w:space="0" w:color="auto"/>
              <w:right w:val="single" w:sz="4" w:space="0" w:color="auto"/>
            </w:tcBorders>
            <w:vAlign w:val="center"/>
          </w:tcPr>
          <w:p w:rsidR="00E676A5" w:rsidRDefault="00E676A5" w:rsidP="00E676A5">
            <w:pPr>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200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27</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22</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D43AFA"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D43AFA" w:rsidRDefault="00D43AFA" w:rsidP="00E676A5">
            <w:pPr>
              <w:jc w:val="right"/>
              <w:rPr>
                <w:snapToGrid w:val="0"/>
                <w:sz w:val="16"/>
                <w:lang w:val="en-US"/>
              </w:rPr>
            </w:pPr>
            <w:r>
              <w:rPr>
                <w:snapToGrid w:val="0"/>
                <w:sz w:val="16"/>
                <w:lang w:val="en-US"/>
              </w:rPr>
              <w:t>19</w:t>
            </w:r>
          </w:p>
        </w:tc>
        <w:tc>
          <w:tcPr>
            <w:tcW w:w="1800" w:type="dxa"/>
            <w:tcBorders>
              <w:top w:val="single" w:sz="6" w:space="0" w:color="auto"/>
              <w:left w:val="single" w:sz="6" w:space="0" w:color="auto"/>
              <w:bottom w:val="single" w:sz="6" w:space="0" w:color="auto"/>
              <w:right w:val="single" w:sz="6" w:space="0" w:color="auto"/>
            </w:tcBorders>
          </w:tcPr>
          <w:p w:rsidR="00D43AFA" w:rsidRDefault="00D43AFA" w:rsidP="00E676A5">
            <w:pPr>
              <w:jc w:val="center"/>
              <w:rPr>
                <w:snapToGrid w:val="0"/>
                <w:sz w:val="16"/>
                <w:lang w:val="en-US"/>
              </w:rPr>
            </w:pPr>
            <w:r>
              <w:rPr>
                <w:snapToGrid w:val="0"/>
                <w:sz w:val="16"/>
                <w:lang w:val="en-US"/>
              </w:rPr>
              <w:t>104</w:t>
            </w:r>
          </w:p>
        </w:tc>
        <w:tc>
          <w:tcPr>
            <w:tcW w:w="1080" w:type="dxa"/>
            <w:tcBorders>
              <w:top w:val="single" w:sz="6" w:space="0" w:color="auto"/>
              <w:left w:val="single" w:sz="6" w:space="0" w:color="auto"/>
              <w:bottom w:val="single" w:sz="6" w:space="0" w:color="auto"/>
              <w:right w:val="single" w:sz="6" w:space="0" w:color="auto"/>
            </w:tcBorders>
          </w:tcPr>
          <w:p w:rsidR="00D43AFA" w:rsidRDefault="00D43AFA" w:rsidP="00E676A5">
            <w:pPr>
              <w:rPr>
                <w:snapToGrid w:val="0"/>
                <w:sz w:val="16"/>
                <w:lang w:val="en-US"/>
              </w:rPr>
            </w:pPr>
            <w:r>
              <w:rPr>
                <w:snapToGrid w:val="0"/>
                <w:sz w:val="16"/>
                <w:lang w:val="en-US"/>
              </w:rPr>
              <w:t>5</w:t>
            </w:r>
          </w:p>
        </w:tc>
        <w:tc>
          <w:tcPr>
            <w:tcW w:w="1330" w:type="dxa"/>
            <w:tcBorders>
              <w:top w:val="single" w:sz="6" w:space="0" w:color="auto"/>
              <w:left w:val="single" w:sz="6" w:space="0" w:color="auto"/>
              <w:bottom w:val="single" w:sz="6" w:space="0" w:color="auto"/>
              <w:right w:val="single" w:sz="6" w:space="0" w:color="auto"/>
            </w:tcBorders>
          </w:tcPr>
          <w:p w:rsidR="00D43AFA" w:rsidRDefault="00D43AFA" w:rsidP="00D43AFA">
            <w:pPr>
              <w:rPr>
                <w:snapToGrid w:val="0"/>
                <w:sz w:val="16"/>
                <w:lang w:val="en-US"/>
              </w:rPr>
            </w:pPr>
            <w:r>
              <w:rPr>
                <w:snapToGrid w:val="0"/>
                <w:sz w:val="16"/>
                <w:lang w:val="en-US"/>
              </w:rPr>
              <w:t>AWD</w:t>
            </w:r>
          </w:p>
        </w:tc>
        <w:tc>
          <w:tcPr>
            <w:tcW w:w="1170" w:type="dxa"/>
            <w:tcBorders>
              <w:left w:val="single" w:sz="6" w:space="0" w:color="auto"/>
              <w:right w:val="single" w:sz="6" w:space="0" w:color="auto"/>
            </w:tcBorders>
            <w:vAlign w:val="center"/>
          </w:tcPr>
          <w:p w:rsidR="00D43AFA" w:rsidRDefault="00D43AFA" w:rsidP="00E676A5">
            <w:pPr>
              <w:rPr>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D43AFA" w:rsidRDefault="00D43AFA" w:rsidP="00D43AFA">
            <w:pPr>
              <w:jc w:val="right"/>
              <w:rPr>
                <w:snapToGrid w:val="0"/>
                <w:sz w:val="16"/>
                <w:lang w:val="en-US"/>
              </w:rPr>
            </w:pPr>
            <w:r>
              <w:rPr>
                <w:snapToGrid w:val="0"/>
                <w:sz w:val="16"/>
                <w:lang w:val="en-US"/>
              </w:rPr>
              <w:t>100</w:t>
            </w:r>
          </w:p>
        </w:tc>
        <w:tc>
          <w:tcPr>
            <w:tcW w:w="643" w:type="dxa"/>
            <w:tcBorders>
              <w:top w:val="single" w:sz="6" w:space="0" w:color="auto"/>
              <w:left w:val="single" w:sz="6" w:space="0" w:color="auto"/>
              <w:bottom w:val="single" w:sz="6" w:space="0" w:color="auto"/>
              <w:right w:val="single" w:sz="6" w:space="0" w:color="auto"/>
            </w:tcBorders>
          </w:tcPr>
          <w:p w:rsidR="00D43AFA" w:rsidRDefault="00D43AFA" w:rsidP="00D43AFA">
            <w:pPr>
              <w:jc w:val="right"/>
              <w:rPr>
                <w:snapToGrid w:val="0"/>
                <w:sz w:val="16"/>
                <w:lang w:val="en-US"/>
              </w:rPr>
            </w:pPr>
            <w:r>
              <w:rPr>
                <w:snapToGrid w:val="0"/>
                <w:sz w:val="16"/>
                <w:lang w:val="en-US"/>
              </w:rPr>
              <w:t>26</w:t>
            </w:r>
          </w:p>
        </w:tc>
        <w:tc>
          <w:tcPr>
            <w:tcW w:w="874" w:type="dxa"/>
            <w:gridSpan w:val="2"/>
            <w:tcBorders>
              <w:top w:val="single" w:sz="6" w:space="0" w:color="auto"/>
              <w:left w:val="single" w:sz="6" w:space="0" w:color="auto"/>
              <w:bottom w:val="single" w:sz="6" w:space="0" w:color="auto"/>
              <w:right w:val="single" w:sz="6" w:space="0" w:color="auto"/>
            </w:tcBorders>
          </w:tcPr>
          <w:p w:rsidR="00D43AFA" w:rsidRDefault="00D43AFA" w:rsidP="00D43AFA">
            <w:pPr>
              <w:jc w:val="right"/>
              <w:rPr>
                <w:snapToGrid w:val="0"/>
                <w:sz w:val="16"/>
                <w:lang w:val="en-US"/>
              </w:rPr>
            </w:pPr>
            <w:r>
              <w:rPr>
                <w:snapToGrid w:val="0"/>
                <w:sz w:val="16"/>
                <w:lang w:val="en-US"/>
              </w:rPr>
              <w:t>11</w:t>
            </w:r>
          </w:p>
        </w:tc>
        <w:tc>
          <w:tcPr>
            <w:tcW w:w="1870" w:type="dxa"/>
            <w:tcBorders>
              <w:top w:val="single" w:sz="6" w:space="0" w:color="auto"/>
              <w:left w:val="single" w:sz="6" w:space="0" w:color="auto"/>
              <w:bottom w:val="single" w:sz="6" w:space="0" w:color="auto"/>
              <w:right w:val="single" w:sz="12" w:space="0" w:color="auto"/>
            </w:tcBorders>
          </w:tcPr>
          <w:p w:rsidR="00D43AFA" w:rsidRDefault="00D43AFA" w:rsidP="00E676A5">
            <w:pPr>
              <w:jc w:val="center"/>
              <w:rPr>
                <w:snapToGrid w:val="0"/>
                <w:sz w:val="16"/>
                <w:lang w:val="en-US"/>
              </w:rPr>
            </w:pPr>
            <w:r>
              <w:rPr>
                <w:snapToGrid w:val="0"/>
                <w:sz w:val="16"/>
                <w:lang w:val="en-US"/>
              </w:rPr>
              <w:t>DOL</w:t>
            </w:r>
          </w:p>
        </w:tc>
      </w:tr>
      <w:tr w:rsidR="00D43AFA"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D43AFA" w:rsidRDefault="00D43AFA" w:rsidP="00E676A5">
            <w:pPr>
              <w:jc w:val="right"/>
              <w:rPr>
                <w:snapToGrid w:val="0"/>
                <w:sz w:val="16"/>
                <w:lang w:val="en-US"/>
              </w:rPr>
            </w:pPr>
            <w:r>
              <w:rPr>
                <w:snapToGrid w:val="0"/>
                <w:sz w:val="16"/>
                <w:lang w:val="en-US"/>
              </w:rPr>
              <w:t>20</w:t>
            </w:r>
          </w:p>
        </w:tc>
        <w:tc>
          <w:tcPr>
            <w:tcW w:w="1800" w:type="dxa"/>
            <w:tcBorders>
              <w:top w:val="single" w:sz="6" w:space="0" w:color="auto"/>
              <w:left w:val="single" w:sz="6" w:space="0" w:color="auto"/>
              <w:bottom w:val="single" w:sz="6" w:space="0" w:color="auto"/>
              <w:right w:val="single" w:sz="6" w:space="0" w:color="auto"/>
            </w:tcBorders>
          </w:tcPr>
          <w:p w:rsidR="00D43AFA" w:rsidRDefault="00D43AFA" w:rsidP="00E676A5">
            <w:pPr>
              <w:jc w:val="center"/>
              <w:rPr>
                <w:snapToGrid w:val="0"/>
                <w:sz w:val="16"/>
                <w:lang w:val="en-US"/>
              </w:rPr>
            </w:pPr>
            <w:r>
              <w:rPr>
                <w:snapToGrid w:val="0"/>
                <w:sz w:val="16"/>
                <w:lang w:val="en-US"/>
              </w:rPr>
              <w:t>105</w:t>
            </w:r>
          </w:p>
        </w:tc>
        <w:tc>
          <w:tcPr>
            <w:tcW w:w="1080" w:type="dxa"/>
            <w:tcBorders>
              <w:top w:val="single" w:sz="6" w:space="0" w:color="auto"/>
              <w:left w:val="single" w:sz="6" w:space="0" w:color="auto"/>
              <w:bottom w:val="single" w:sz="6" w:space="0" w:color="auto"/>
              <w:right w:val="single" w:sz="6" w:space="0" w:color="auto"/>
            </w:tcBorders>
          </w:tcPr>
          <w:p w:rsidR="00D43AFA" w:rsidRDefault="00D43AFA" w:rsidP="00E676A5">
            <w:pPr>
              <w:rPr>
                <w:snapToGrid w:val="0"/>
                <w:sz w:val="16"/>
                <w:lang w:val="en-US"/>
              </w:rPr>
            </w:pPr>
            <w:r>
              <w:rPr>
                <w:snapToGrid w:val="0"/>
                <w:sz w:val="16"/>
                <w:lang w:val="en-US"/>
              </w:rPr>
              <w:t>9</w:t>
            </w:r>
          </w:p>
        </w:tc>
        <w:tc>
          <w:tcPr>
            <w:tcW w:w="1330" w:type="dxa"/>
            <w:tcBorders>
              <w:top w:val="single" w:sz="6" w:space="0" w:color="auto"/>
              <w:left w:val="single" w:sz="6" w:space="0" w:color="auto"/>
              <w:bottom w:val="single" w:sz="6" w:space="0" w:color="auto"/>
              <w:right w:val="single" w:sz="6" w:space="0" w:color="auto"/>
            </w:tcBorders>
          </w:tcPr>
          <w:p w:rsidR="00D43AFA" w:rsidRDefault="00D43AFA" w:rsidP="00E676A5">
            <w:pPr>
              <w:rPr>
                <w:snapToGrid w:val="0"/>
                <w:sz w:val="16"/>
                <w:lang w:val="en-US"/>
              </w:rPr>
            </w:pPr>
            <w:r>
              <w:rPr>
                <w:snapToGrid w:val="0"/>
                <w:sz w:val="16"/>
                <w:lang w:val="en-US"/>
              </w:rPr>
              <w:t>AWD</w:t>
            </w:r>
          </w:p>
        </w:tc>
        <w:tc>
          <w:tcPr>
            <w:tcW w:w="1170" w:type="dxa"/>
            <w:tcBorders>
              <w:top w:val="nil"/>
              <w:left w:val="single" w:sz="6" w:space="0" w:color="auto"/>
              <w:right w:val="single" w:sz="6" w:space="0" w:color="auto"/>
            </w:tcBorders>
            <w:vAlign w:val="center"/>
          </w:tcPr>
          <w:p w:rsidR="00D43AFA" w:rsidRDefault="00D43AFA" w:rsidP="00E676A5">
            <w:pPr>
              <w:rPr>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D43AFA" w:rsidRDefault="00D43AFA" w:rsidP="00E676A5">
            <w:pPr>
              <w:jc w:val="right"/>
              <w:rPr>
                <w:snapToGrid w:val="0"/>
                <w:sz w:val="16"/>
                <w:lang w:val="en-US"/>
              </w:rPr>
            </w:pPr>
            <w:r>
              <w:rPr>
                <w:snapToGrid w:val="0"/>
                <w:sz w:val="16"/>
                <w:lang w:val="en-US"/>
              </w:rPr>
              <w:t>100</w:t>
            </w:r>
          </w:p>
        </w:tc>
        <w:tc>
          <w:tcPr>
            <w:tcW w:w="643" w:type="dxa"/>
            <w:tcBorders>
              <w:top w:val="single" w:sz="6" w:space="0" w:color="auto"/>
              <w:left w:val="single" w:sz="6" w:space="0" w:color="auto"/>
              <w:bottom w:val="single" w:sz="6" w:space="0" w:color="auto"/>
              <w:right w:val="single" w:sz="6" w:space="0" w:color="auto"/>
            </w:tcBorders>
          </w:tcPr>
          <w:p w:rsidR="00D43AFA" w:rsidRDefault="00D43AFA" w:rsidP="00D43AFA">
            <w:pPr>
              <w:jc w:val="right"/>
              <w:rPr>
                <w:snapToGrid w:val="0"/>
                <w:sz w:val="16"/>
                <w:lang w:val="en-US"/>
              </w:rPr>
            </w:pPr>
            <w:r>
              <w:rPr>
                <w:snapToGrid w:val="0"/>
                <w:sz w:val="16"/>
                <w:lang w:val="en-US"/>
              </w:rPr>
              <w:t>26</w:t>
            </w:r>
          </w:p>
        </w:tc>
        <w:tc>
          <w:tcPr>
            <w:tcW w:w="874" w:type="dxa"/>
            <w:gridSpan w:val="2"/>
            <w:tcBorders>
              <w:top w:val="single" w:sz="6" w:space="0" w:color="auto"/>
              <w:left w:val="single" w:sz="6" w:space="0" w:color="auto"/>
              <w:bottom w:val="single" w:sz="6" w:space="0" w:color="auto"/>
              <w:right w:val="single" w:sz="6" w:space="0" w:color="auto"/>
            </w:tcBorders>
          </w:tcPr>
          <w:p w:rsidR="00D43AFA" w:rsidRDefault="00D43AFA" w:rsidP="00E676A5">
            <w:pPr>
              <w:jc w:val="right"/>
              <w:rPr>
                <w:snapToGrid w:val="0"/>
                <w:sz w:val="16"/>
                <w:lang w:val="en-US"/>
              </w:rPr>
            </w:pPr>
            <w:r>
              <w:rPr>
                <w:snapToGrid w:val="0"/>
                <w:sz w:val="16"/>
                <w:lang w:val="en-US"/>
              </w:rPr>
              <w:t>11</w:t>
            </w:r>
          </w:p>
        </w:tc>
        <w:tc>
          <w:tcPr>
            <w:tcW w:w="1870" w:type="dxa"/>
            <w:tcBorders>
              <w:top w:val="single" w:sz="6" w:space="0" w:color="auto"/>
              <w:left w:val="single" w:sz="6" w:space="0" w:color="auto"/>
              <w:bottom w:val="single" w:sz="6" w:space="0" w:color="auto"/>
              <w:right w:val="single" w:sz="12" w:space="0" w:color="auto"/>
            </w:tcBorders>
          </w:tcPr>
          <w:p w:rsidR="00D43AFA" w:rsidRDefault="00D43AFA" w:rsidP="00E676A5">
            <w:pPr>
              <w:jc w:val="center"/>
              <w:rPr>
                <w:snapToGrid w:val="0"/>
                <w:sz w:val="16"/>
                <w:lang w:val="en-US"/>
              </w:rPr>
            </w:pPr>
            <w:r>
              <w:rPr>
                <w:snapToGrid w:val="0"/>
                <w:sz w:val="16"/>
                <w:lang w:val="en-US"/>
              </w:rPr>
              <w:t>DOL</w:t>
            </w:r>
          </w:p>
        </w:tc>
      </w:tr>
      <w:tr w:rsidR="00D43AFA"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D43AFA" w:rsidRDefault="00D43AFA" w:rsidP="00E676A5">
            <w:pPr>
              <w:jc w:val="right"/>
              <w:rPr>
                <w:snapToGrid w:val="0"/>
                <w:sz w:val="16"/>
                <w:lang w:val="en-US"/>
              </w:rPr>
            </w:pPr>
            <w:r>
              <w:rPr>
                <w:snapToGrid w:val="0"/>
                <w:sz w:val="16"/>
                <w:lang w:val="en-US"/>
              </w:rPr>
              <w:t>21</w:t>
            </w:r>
          </w:p>
        </w:tc>
        <w:tc>
          <w:tcPr>
            <w:tcW w:w="1800" w:type="dxa"/>
            <w:tcBorders>
              <w:top w:val="single" w:sz="6" w:space="0" w:color="auto"/>
              <w:left w:val="single" w:sz="6" w:space="0" w:color="auto"/>
              <w:bottom w:val="single" w:sz="6" w:space="0" w:color="auto"/>
              <w:right w:val="single" w:sz="6" w:space="0" w:color="auto"/>
            </w:tcBorders>
          </w:tcPr>
          <w:p w:rsidR="00D43AFA" w:rsidRDefault="00D43AFA" w:rsidP="00E676A5">
            <w:pPr>
              <w:jc w:val="center"/>
              <w:rPr>
                <w:snapToGrid w:val="0"/>
                <w:sz w:val="16"/>
                <w:lang w:val="en-US"/>
              </w:rPr>
            </w:pPr>
            <w:r>
              <w:rPr>
                <w:snapToGrid w:val="0"/>
                <w:sz w:val="16"/>
                <w:lang w:val="en-US"/>
              </w:rPr>
              <w:t>106</w:t>
            </w:r>
          </w:p>
        </w:tc>
        <w:tc>
          <w:tcPr>
            <w:tcW w:w="1080" w:type="dxa"/>
            <w:tcBorders>
              <w:top w:val="single" w:sz="6" w:space="0" w:color="auto"/>
              <w:left w:val="single" w:sz="6" w:space="0" w:color="auto"/>
              <w:bottom w:val="single" w:sz="6" w:space="0" w:color="auto"/>
              <w:right w:val="single" w:sz="6" w:space="0" w:color="auto"/>
            </w:tcBorders>
          </w:tcPr>
          <w:p w:rsidR="00D43AFA" w:rsidRDefault="00D43AFA" w:rsidP="00D43AFA">
            <w:pPr>
              <w:rPr>
                <w:snapToGrid w:val="0"/>
                <w:sz w:val="16"/>
                <w:lang w:val="en-US"/>
              </w:rPr>
            </w:pPr>
            <w:r>
              <w:rPr>
                <w:snapToGrid w:val="0"/>
                <w:sz w:val="16"/>
                <w:lang w:val="en-US"/>
              </w:rPr>
              <w:t>10</w:t>
            </w:r>
          </w:p>
        </w:tc>
        <w:tc>
          <w:tcPr>
            <w:tcW w:w="1330" w:type="dxa"/>
            <w:tcBorders>
              <w:top w:val="single" w:sz="6" w:space="0" w:color="auto"/>
              <w:left w:val="single" w:sz="6" w:space="0" w:color="auto"/>
              <w:bottom w:val="single" w:sz="6" w:space="0" w:color="auto"/>
              <w:right w:val="single" w:sz="6" w:space="0" w:color="auto"/>
            </w:tcBorders>
          </w:tcPr>
          <w:p w:rsidR="00D43AFA" w:rsidRDefault="00D43AFA" w:rsidP="00E676A5">
            <w:pPr>
              <w:rPr>
                <w:snapToGrid w:val="0"/>
                <w:sz w:val="16"/>
                <w:lang w:val="en-US"/>
              </w:rPr>
            </w:pPr>
            <w:r>
              <w:rPr>
                <w:snapToGrid w:val="0"/>
                <w:sz w:val="16"/>
                <w:lang w:val="en-US"/>
              </w:rPr>
              <w:t>AWD</w:t>
            </w:r>
          </w:p>
        </w:tc>
        <w:tc>
          <w:tcPr>
            <w:tcW w:w="1170" w:type="dxa"/>
            <w:tcBorders>
              <w:left w:val="single" w:sz="6" w:space="0" w:color="auto"/>
              <w:bottom w:val="single" w:sz="6" w:space="0" w:color="auto"/>
              <w:right w:val="single" w:sz="6" w:space="0" w:color="auto"/>
            </w:tcBorders>
            <w:vAlign w:val="center"/>
          </w:tcPr>
          <w:p w:rsidR="00D43AFA" w:rsidRDefault="00D43AFA" w:rsidP="00E676A5">
            <w:pPr>
              <w:rPr>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D43AFA" w:rsidRDefault="00D43AFA" w:rsidP="00E676A5">
            <w:pPr>
              <w:jc w:val="right"/>
              <w:rPr>
                <w:snapToGrid w:val="0"/>
                <w:sz w:val="16"/>
                <w:lang w:val="en-US"/>
              </w:rPr>
            </w:pPr>
            <w:r>
              <w:rPr>
                <w:snapToGrid w:val="0"/>
                <w:sz w:val="16"/>
                <w:lang w:val="en-US"/>
              </w:rPr>
              <w:t>100</w:t>
            </w:r>
          </w:p>
        </w:tc>
        <w:tc>
          <w:tcPr>
            <w:tcW w:w="643" w:type="dxa"/>
            <w:tcBorders>
              <w:top w:val="single" w:sz="6" w:space="0" w:color="auto"/>
              <w:left w:val="single" w:sz="6" w:space="0" w:color="auto"/>
              <w:bottom w:val="single" w:sz="6" w:space="0" w:color="auto"/>
              <w:right w:val="single" w:sz="6" w:space="0" w:color="auto"/>
            </w:tcBorders>
          </w:tcPr>
          <w:p w:rsidR="00D43AFA" w:rsidRDefault="00D43AFA" w:rsidP="00D43AFA">
            <w:pPr>
              <w:jc w:val="right"/>
              <w:rPr>
                <w:snapToGrid w:val="0"/>
                <w:sz w:val="16"/>
                <w:lang w:val="en-US"/>
              </w:rPr>
            </w:pPr>
            <w:r>
              <w:rPr>
                <w:snapToGrid w:val="0"/>
                <w:sz w:val="16"/>
                <w:lang w:val="en-US"/>
              </w:rPr>
              <w:t>26</w:t>
            </w:r>
          </w:p>
        </w:tc>
        <w:tc>
          <w:tcPr>
            <w:tcW w:w="874" w:type="dxa"/>
            <w:gridSpan w:val="2"/>
            <w:tcBorders>
              <w:top w:val="single" w:sz="6" w:space="0" w:color="auto"/>
              <w:left w:val="single" w:sz="6" w:space="0" w:color="auto"/>
              <w:bottom w:val="single" w:sz="6" w:space="0" w:color="auto"/>
              <w:right w:val="single" w:sz="6" w:space="0" w:color="auto"/>
            </w:tcBorders>
          </w:tcPr>
          <w:p w:rsidR="00D43AFA" w:rsidRDefault="00D43AFA" w:rsidP="00E676A5">
            <w:pPr>
              <w:jc w:val="right"/>
              <w:rPr>
                <w:snapToGrid w:val="0"/>
                <w:sz w:val="16"/>
                <w:lang w:val="en-US"/>
              </w:rPr>
            </w:pPr>
            <w:r>
              <w:rPr>
                <w:snapToGrid w:val="0"/>
                <w:sz w:val="16"/>
                <w:lang w:val="en-US"/>
              </w:rPr>
              <w:t>11</w:t>
            </w:r>
          </w:p>
        </w:tc>
        <w:tc>
          <w:tcPr>
            <w:tcW w:w="1870" w:type="dxa"/>
            <w:tcBorders>
              <w:top w:val="single" w:sz="6" w:space="0" w:color="auto"/>
              <w:left w:val="single" w:sz="6" w:space="0" w:color="auto"/>
              <w:bottom w:val="single" w:sz="6" w:space="0" w:color="auto"/>
              <w:right w:val="single" w:sz="12" w:space="0" w:color="auto"/>
            </w:tcBorders>
          </w:tcPr>
          <w:p w:rsidR="00D43AFA" w:rsidRDefault="00D43AFA" w:rsidP="00E676A5">
            <w:pPr>
              <w:jc w:val="center"/>
              <w:rPr>
                <w:b/>
                <w:snapToGrid w:val="0"/>
                <w:sz w:val="16"/>
                <w:lang w:val="en-US"/>
              </w:rPr>
            </w:pPr>
            <w:r>
              <w:rPr>
                <w:b/>
                <w:snapToGrid w:val="0"/>
                <w:sz w:val="16"/>
                <w:lang w:val="en-US"/>
              </w:rPr>
              <w:t>FREQ</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22</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111</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8</w:t>
            </w:r>
          </w:p>
        </w:tc>
        <w:tc>
          <w:tcPr>
            <w:tcW w:w="1330" w:type="dxa"/>
            <w:tcBorders>
              <w:top w:val="single" w:sz="6" w:space="0" w:color="auto"/>
              <w:left w:val="single" w:sz="6" w:space="0" w:color="auto"/>
              <w:bottom w:val="single" w:sz="6" w:space="0" w:color="auto"/>
              <w:right w:val="single" w:sz="6" w:space="0" w:color="auto"/>
            </w:tcBorders>
          </w:tcPr>
          <w:p w:rsidR="00E676A5" w:rsidRDefault="00E676A5" w:rsidP="00BA53B5">
            <w:pPr>
              <w:rPr>
                <w:snapToGrid w:val="0"/>
                <w:sz w:val="16"/>
                <w:lang w:val="en-US"/>
              </w:rPr>
            </w:pPr>
            <w:r>
              <w:rPr>
                <w:snapToGrid w:val="0"/>
                <w:sz w:val="16"/>
                <w:lang w:val="en-US"/>
              </w:rPr>
              <w:t>VDW</w:t>
            </w:r>
          </w:p>
        </w:tc>
        <w:tc>
          <w:tcPr>
            <w:tcW w:w="1170" w:type="dxa"/>
            <w:tcBorders>
              <w:top w:val="nil"/>
              <w:left w:val="single" w:sz="6" w:space="0" w:color="auto"/>
              <w:right w:val="single" w:sz="6" w:space="0" w:color="auto"/>
            </w:tcBorders>
            <w:vAlign w:val="center"/>
          </w:tcPr>
          <w:p w:rsidR="00E676A5" w:rsidRPr="00196AB6" w:rsidRDefault="00196AB6" w:rsidP="00E676A5">
            <w:pPr>
              <w:rPr>
                <w:b/>
                <w:snapToGrid w:val="0"/>
                <w:sz w:val="16"/>
                <w:lang w:val="en-US"/>
              </w:rPr>
            </w:pPr>
            <w:r w:rsidRPr="00196AB6">
              <w:rPr>
                <w:b/>
                <w:snapToGrid w:val="0"/>
                <w:sz w:val="16"/>
                <w:lang w:val="en-US"/>
              </w:rPr>
              <w:t>31 VDW</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80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28</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11</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b/>
                <w:snapToGrid w:val="0"/>
                <w:sz w:val="16"/>
                <w:lang w:val="en-US"/>
              </w:rPr>
            </w:pPr>
            <w:r>
              <w:rPr>
                <w:b/>
                <w:snapToGrid w:val="0"/>
                <w:sz w:val="16"/>
                <w:lang w:val="en-US"/>
              </w:rPr>
              <w:t>FREQ</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23</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112</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8</w:t>
            </w:r>
          </w:p>
        </w:tc>
        <w:tc>
          <w:tcPr>
            <w:tcW w:w="1330" w:type="dxa"/>
            <w:tcBorders>
              <w:top w:val="single" w:sz="6" w:space="0" w:color="auto"/>
              <w:left w:val="single" w:sz="6" w:space="0" w:color="auto"/>
              <w:bottom w:val="single" w:sz="6" w:space="0" w:color="auto"/>
              <w:right w:val="single" w:sz="6" w:space="0" w:color="auto"/>
            </w:tcBorders>
          </w:tcPr>
          <w:p w:rsidR="00E676A5" w:rsidRDefault="00E676A5" w:rsidP="00BA53B5">
            <w:pPr>
              <w:rPr>
                <w:snapToGrid w:val="0"/>
                <w:sz w:val="16"/>
                <w:lang w:val="en-US"/>
              </w:rPr>
            </w:pPr>
            <w:r>
              <w:rPr>
                <w:snapToGrid w:val="0"/>
                <w:sz w:val="16"/>
                <w:lang w:val="en-US"/>
              </w:rPr>
              <w:t>VDW</w:t>
            </w:r>
          </w:p>
        </w:tc>
        <w:tc>
          <w:tcPr>
            <w:tcW w:w="1170" w:type="dxa"/>
            <w:tcBorders>
              <w:left w:val="single" w:sz="6" w:space="0" w:color="auto"/>
              <w:right w:val="single" w:sz="6" w:space="0" w:color="auto"/>
            </w:tcBorders>
          </w:tcPr>
          <w:p w:rsidR="00E676A5" w:rsidRDefault="00E676A5">
            <w:pPr>
              <w:jc w:val="right"/>
              <w:rPr>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E676A5" w:rsidRDefault="00E676A5" w:rsidP="00BA53B5">
            <w:pPr>
              <w:jc w:val="right"/>
              <w:rPr>
                <w:snapToGrid w:val="0"/>
                <w:sz w:val="16"/>
                <w:lang w:val="en-US"/>
              </w:rPr>
            </w:pPr>
            <w:r>
              <w:rPr>
                <w:snapToGrid w:val="0"/>
                <w:sz w:val="16"/>
                <w:lang w:val="en-US"/>
              </w:rPr>
              <w:t>80</w:t>
            </w:r>
          </w:p>
        </w:tc>
        <w:tc>
          <w:tcPr>
            <w:tcW w:w="643" w:type="dxa"/>
            <w:tcBorders>
              <w:top w:val="single" w:sz="6" w:space="0" w:color="auto"/>
              <w:left w:val="single" w:sz="6" w:space="0" w:color="auto"/>
              <w:bottom w:val="single" w:sz="6" w:space="0" w:color="auto"/>
              <w:right w:val="single" w:sz="6" w:space="0" w:color="auto"/>
            </w:tcBorders>
          </w:tcPr>
          <w:p w:rsidR="00E676A5" w:rsidRDefault="00E676A5" w:rsidP="00BA53B5">
            <w:pPr>
              <w:jc w:val="right"/>
              <w:rPr>
                <w:snapToGrid w:val="0"/>
                <w:sz w:val="16"/>
                <w:lang w:val="en-US"/>
              </w:rPr>
            </w:pPr>
            <w:r>
              <w:rPr>
                <w:snapToGrid w:val="0"/>
                <w:sz w:val="16"/>
                <w:lang w:val="en-US"/>
              </w:rPr>
              <w:t>28</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11</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b/>
                <w:snapToGrid w:val="0"/>
                <w:sz w:val="16"/>
                <w:lang w:val="en-US"/>
              </w:rPr>
            </w:pPr>
            <w:r>
              <w:rPr>
                <w:b/>
                <w:snapToGrid w:val="0"/>
                <w:sz w:val="16"/>
                <w:lang w:val="en-US"/>
              </w:rPr>
              <w:t>FREQ</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24</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113</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9</w:t>
            </w:r>
          </w:p>
        </w:tc>
        <w:tc>
          <w:tcPr>
            <w:tcW w:w="1330" w:type="dxa"/>
            <w:tcBorders>
              <w:top w:val="single" w:sz="6" w:space="0" w:color="auto"/>
              <w:left w:val="single" w:sz="6" w:space="0" w:color="auto"/>
              <w:bottom w:val="single" w:sz="6" w:space="0" w:color="auto"/>
              <w:right w:val="single" w:sz="6" w:space="0" w:color="auto"/>
            </w:tcBorders>
          </w:tcPr>
          <w:p w:rsidR="00E676A5" w:rsidRDefault="00E676A5" w:rsidP="00BA53B5">
            <w:pPr>
              <w:rPr>
                <w:snapToGrid w:val="0"/>
                <w:sz w:val="16"/>
                <w:lang w:val="en-US"/>
              </w:rPr>
            </w:pPr>
            <w:r>
              <w:rPr>
                <w:snapToGrid w:val="0"/>
                <w:sz w:val="16"/>
                <w:lang w:val="en-US"/>
              </w:rPr>
              <w:t>VDW</w:t>
            </w:r>
          </w:p>
        </w:tc>
        <w:tc>
          <w:tcPr>
            <w:tcW w:w="1170" w:type="dxa"/>
            <w:tcBorders>
              <w:left w:val="single" w:sz="6" w:space="0" w:color="auto"/>
              <w:right w:val="single" w:sz="6" w:space="0" w:color="auto"/>
            </w:tcBorders>
          </w:tcPr>
          <w:p w:rsidR="00E676A5" w:rsidRDefault="00E676A5">
            <w:pPr>
              <w:jc w:val="right"/>
              <w:rPr>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E676A5" w:rsidRDefault="00E676A5" w:rsidP="00BA53B5">
            <w:pPr>
              <w:jc w:val="right"/>
              <w:rPr>
                <w:snapToGrid w:val="0"/>
                <w:sz w:val="16"/>
                <w:lang w:val="en-US"/>
              </w:rPr>
            </w:pPr>
            <w:r>
              <w:rPr>
                <w:snapToGrid w:val="0"/>
                <w:sz w:val="16"/>
                <w:lang w:val="en-US"/>
              </w:rPr>
              <w:t>80</w:t>
            </w:r>
          </w:p>
        </w:tc>
        <w:tc>
          <w:tcPr>
            <w:tcW w:w="643" w:type="dxa"/>
            <w:tcBorders>
              <w:top w:val="single" w:sz="6" w:space="0" w:color="auto"/>
              <w:left w:val="single" w:sz="6" w:space="0" w:color="auto"/>
              <w:bottom w:val="single" w:sz="6" w:space="0" w:color="auto"/>
              <w:right w:val="single" w:sz="6" w:space="0" w:color="auto"/>
            </w:tcBorders>
          </w:tcPr>
          <w:p w:rsidR="00E676A5" w:rsidRDefault="00E676A5" w:rsidP="00BA53B5">
            <w:pPr>
              <w:jc w:val="right"/>
              <w:rPr>
                <w:snapToGrid w:val="0"/>
                <w:sz w:val="16"/>
                <w:lang w:val="en-US"/>
              </w:rPr>
            </w:pPr>
            <w:r>
              <w:rPr>
                <w:snapToGrid w:val="0"/>
                <w:sz w:val="16"/>
                <w:lang w:val="en-US"/>
              </w:rPr>
              <w:t>28</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11</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b/>
                <w:snapToGrid w:val="0"/>
                <w:sz w:val="16"/>
                <w:lang w:val="en-US"/>
              </w:rPr>
              <w:t>FREQ</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25</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114</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10</w:t>
            </w:r>
          </w:p>
        </w:tc>
        <w:tc>
          <w:tcPr>
            <w:tcW w:w="133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AWD</w:t>
            </w:r>
          </w:p>
        </w:tc>
        <w:tc>
          <w:tcPr>
            <w:tcW w:w="1170" w:type="dxa"/>
            <w:tcBorders>
              <w:left w:val="single" w:sz="6" w:space="0" w:color="auto"/>
              <w:right w:val="single" w:sz="6" w:space="0" w:color="auto"/>
            </w:tcBorders>
          </w:tcPr>
          <w:p w:rsidR="00E676A5" w:rsidRDefault="00E676A5">
            <w:pPr>
              <w:jc w:val="right"/>
              <w:rPr>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25</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14.7</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snapToGrid w:val="0"/>
                <w:sz w:val="16"/>
                <w:lang w:val="en-US"/>
              </w:rPr>
            </w:pPr>
            <w:r>
              <w:rPr>
                <w:snapToGrid w:val="0"/>
                <w:sz w:val="16"/>
                <w:lang w:val="en-US"/>
              </w:rPr>
              <w:t>DOL</w:t>
            </w:r>
          </w:p>
        </w:tc>
      </w:tr>
      <w:tr w:rsidR="00E676A5" w:rsidTr="00E676A5">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E676A5" w:rsidRDefault="00E676A5" w:rsidP="00BF23E7">
            <w:pPr>
              <w:jc w:val="right"/>
              <w:rPr>
                <w:snapToGrid w:val="0"/>
                <w:sz w:val="16"/>
                <w:lang w:val="en-US"/>
              </w:rPr>
            </w:pPr>
            <w:r>
              <w:rPr>
                <w:snapToGrid w:val="0"/>
                <w:sz w:val="16"/>
                <w:lang w:val="en-US"/>
              </w:rPr>
              <w:t>26</w:t>
            </w:r>
          </w:p>
        </w:tc>
        <w:tc>
          <w:tcPr>
            <w:tcW w:w="1800" w:type="dxa"/>
            <w:tcBorders>
              <w:top w:val="single" w:sz="6" w:space="0" w:color="auto"/>
              <w:left w:val="single" w:sz="6" w:space="0" w:color="auto"/>
              <w:bottom w:val="single" w:sz="6" w:space="0" w:color="auto"/>
              <w:right w:val="single" w:sz="6" w:space="0" w:color="auto"/>
            </w:tcBorders>
          </w:tcPr>
          <w:p w:rsidR="00E676A5" w:rsidRDefault="00E676A5">
            <w:pPr>
              <w:jc w:val="center"/>
              <w:rPr>
                <w:snapToGrid w:val="0"/>
                <w:sz w:val="16"/>
                <w:lang w:val="en-US"/>
              </w:rPr>
            </w:pPr>
            <w:r>
              <w:rPr>
                <w:snapToGrid w:val="0"/>
                <w:sz w:val="16"/>
                <w:lang w:val="en-US"/>
              </w:rPr>
              <w:t>119</w:t>
            </w:r>
          </w:p>
        </w:tc>
        <w:tc>
          <w:tcPr>
            <w:tcW w:w="108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11</w:t>
            </w:r>
          </w:p>
        </w:tc>
        <w:tc>
          <w:tcPr>
            <w:tcW w:w="1330" w:type="dxa"/>
            <w:tcBorders>
              <w:top w:val="single" w:sz="6" w:space="0" w:color="auto"/>
              <w:left w:val="single" w:sz="6" w:space="0" w:color="auto"/>
              <w:bottom w:val="single" w:sz="6" w:space="0" w:color="auto"/>
              <w:right w:val="single" w:sz="6" w:space="0" w:color="auto"/>
            </w:tcBorders>
          </w:tcPr>
          <w:p w:rsidR="00E676A5" w:rsidRDefault="00E676A5">
            <w:pPr>
              <w:rPr>
                <w:snapToGrid w:val="0"/>
                <w:sz w:val="16"/>
                <w:lang w:val="en-US"/>
              </w:rPr>
            </w:pPr>
            <w:r>
              <w:rPr>
                <w:snapToGrid w:val="0"/>
                <w:sz w:val="16"/>
                <w:lang w:val="en-US"/>
              </w:rPr>
              <w:t>AWD</w:t>
            </w:r>
          </w:p>
        </w:tc>
        <w:tc>
          <w:tcPr>
            <w:tcW w:w="1170" w:type="dxa"/>
            <w:tcBorders>
              <w:left w:val="single" w:sz="6" w:space="0" w:color="auto"/>
              <w:bottom w:val="single" w:sz="6" w:space="0" w:color="auto"/>
              <w:right w:val="single" w:sz="6" w:space="0" w:color="auto"/>
            </w:tcBorders>
          </w:tcPr>
          <w:p w:rsidR="00E676A5" w:rsidRDefault="00E676A5">
            <w:pPr>
              <w:jc w:val="right"/>
              <w:rPr>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150</w:t>
            </w:r>
          </w:p>
        </w:tc>
        <w:tc>
          <w:tcPr>
            <w:tcW w:w="643" w:type="dxa"/>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33</w:t>
            </w:r>
          </w:p>
        </w:tc>
        <w:tc>
          <w:tcPr>
            <w:tcW w:w="874" w:type="dxa"/>
            <w:gridSpan w:val="2"/>
            <w:tcBorders>
              <w:top w:val="single" w:sz="6" w:space="0" w:color="auto"/>
              <w:left w:val="single" w:sz="6" w:space="0" w:color="auto"/>
              <w:bottom w:val="single" w:sz="6" w:space="0" w:color="auto"/>
              <w:right w:val="single" w:sz="6" w:space="0" w:color="auto"/>
            </w:tcBorders>
          </w:tcPr>
          <w:p w:rsidR="00E676A5" w:rsidRDefault="00E676A5">
            <w:pPr>
              <w:jc w:val="right"/>
              <w:rPr>
                <w:snapToGrid w:val="0"/>
                <w:sz w:val="16"/>
                <w:lang w:val="en-US"/>
              </w:rPr>
            </w:pPr>
            <w:r>
              <w:rPr>
                <w:snapToGrid w:val="0"/>
                <w:sz w:val="16"/>
                <w:lang w:val="en-US"/>
              </w:rPr>
              <w:t>45</w:t>
            </w:r>
          </w:p>
        </w:tc>
        <w:tc>
          <w:tcPr>
            <w:tcW w:w="1870" w:type="dxa"/>
            <w:tcBorders>
              <w:top w:val="single" w:sz="6" w:space="0" w:color="auto"/>
              <w:left w:val="single" w:sz="6" w:space="0" w:color="auto"/>
              <w:bottom w:val="single" w:sz="6" w:space="0" w:color="auto"/>
              <w:right w:val="single" w:sz="12" w:space="0" w:color="auto"/>
            </w:tcBorders>
          </w:tcPr>
          <w:p w:rsidR="00E676A5" w:rsidRDefault="00E676A5">
            <w:pPr>
              <w:jc w:val="center"/>
              <w:rPr>
                <w:b/>
                <w:snapToGrid w:val="0"/>
                <w:sz w:val="16"/>
                <w:lang w:val="en-US"/>
              </w:rPr>
            </w:pPr>
            <w:r>
              <w:rPr>
                <w:b/>
                <w:snapToGrid w:val="0"/>
                <w:sz w:val="16"/>
                <w:lang w:val="en-US"/>
              </w:rPr>
              <w:t>FREQ</w:t>
            </w:r>
          </w:p>
        </w:tc>
      </w:tr>
      <w:tr w:rsidR="00196AB6" w:rsidTr="00E33E61">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27</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152</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w:t>
            </w:r>
          </w:p>
        </w:tc>
        <w:tc>
          <w:tcPr>
            <w:tcW w:w="133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GH1</w:t>
            </w:r>
          </w:p>
        </w:tc>
        <w:tc>
          <w:tcPr>
            <w:tcW w:w="1170" w:type="dxa"/>
            <w:tcBorders>
              <w:top w:val="single" w:sz="6" w:space="0" w:color="auto"/>
              <w:left w:val="single" w:sz="6" w:space="0" w:color="auto"/>
              <w:right w:val="single" w:sz="6" w:space="0" w:color="auto"/>
            </w:tcBorders>
            <w:vAlign w:val="center"/>
          </w:tcPr>
          <w:p w:rsidR="00196AB6" w:rsidRDefault="00196AB6" w:rsidP="00196AB6">
            <w:pPr>
              <w:rPr>
                <w:b/>
                <w:i/>
                <w:snapToGrid w:val="0"/>
                <w:sz w:val="16"/>
                <w:lang w:val="en-US"/>
              </w:rPr>
            </w:pPr>
            <w:r>
              <w:rPr>
                <w:b/>
                <w:i/>
                <w:snapToGrid w:val="0"/>
                <w:sz w:val="16"/>
                <w:lang w:val="en-US"/>
              </w:rPr>
              <w:t>11 GH1</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250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44</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24</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DOL</w:t>
            </w:r>
          </w:p>
        </w:tc>
      </w:tr>
      <w:tr w:rsidR="00196AB6" w:rsidTr="00E33E61">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28</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153</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2</w:t>
            </w:r>
          </w:p>
        </w:tc>
        <w:tc>
          <w:tcPr>
            <w:tcW w:w="133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GH1</w:t>
            </w:r>
          </w:p>
        </w:tc>
        <w:tc>
          <w:tcPr>
            <w:tcW w:w="1170" w:type="dxa"/>
            <w:tcBorders>
              <w:left w:val="single" w:sz="6" w:space="0" w:color="auto"/>
              <w:bottom w:val="single" w:sz="6" w:space="0" w:color="auto"/>
              <w:right w:val="single" w:sz="6" w:space="0" w:color="auto"/>
            </w:tcBorders>
          </w:tcPr>
          <w:p w:rsidR="00196AB6" w:rsidRDefault="00196AB6">
            <w:pPr>
              <w:rPr>
                <w:b/>
                <w:i/>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174</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45</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37</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DOL</w:t>
            </w:r>
          </w:p>
        </w:tc>
      </w:tr>
      <w:tr w:rsidR="00196AB6" w:rsidT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Pr="00BB5EEC" w:rsidRDefault="00196AB6" w:rsidP="00BF23E7">
            <w:pPr>
              <w:jc w:val="right"/>
              <w:rPr>
                <w:snapToGrid w:val="0"/>
                <w:sz w:val="16"/>
              </w:rPr>
            </w:pPr>
            <w:r w:rsidRPr="00BB5EEC">
              <w:rPr>
                <w:snapToGrid w:val="0"/>
                <w:sz w:val="16"/>
              </w:rPr>
              <w:t>29</w:t>
            </w:r>
          </w:p>
        </w:tc>
        <w:tc>
          <w:tcPr>
            <w:tcW w:w="1800" w:type="dxa"/>
            <w:tcBorders>
              <w:top w:val="single" w:sz="6" w:space="0" w:color="auto"/>
              <w:left w:val="single" w:sz="6" w:space="0" w:color="auto"/>
              <w:bottom w:val="single" w:sz="6" w:space="0" w:color="auto"/>
              <w:right w:val="single" w:sz="6" w:space="0" w:color="auto"/>
            </w:tcBorders>
          </w:tcPr>
          <w:p w:rsidR="00196AB6" w:rsidRPr="00BB5EEC" w:rsidRDefault="00196AB6">
            <w:pPr>
              <w:jc w:val="center"/>
              <w:rPr>
                <w:snapToGrid w:val="0"/>
                <w:sz w:val="16"/>
                <w:lang w:val="en-US"/>
              </w:rPr>
            </w:pPr>
            <w:r w:rsidRPr="00BB5EEC">
              <w:rPr>
                <w:snapToGrid w:val="0"/>
                <w:sz w:val="16"/>
                <w:lang w:val="en-US"/>
              </w:rPr>
              <w:t>154</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3</w:t>
            </w:r>
          </w:p>
        </w:tc>
        <w:tc>
          <w:tcPr>
            <w:tcW w:w="133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GH2</w:t>
            </w:r>
          </w:p>
        </w:tc>
        <w:tc>
          <w:tcPr>
            <w:tcW w:w="1170" w:type="dxa"/>
            <w:tcBorders>
              <w:top w:val="single" w:sz="6" w:space="0" w:color="auto"/>
              <w:left w:val="single" w:sz="6" w:space="0" w:color="auto"/>
              <w:right w:val="single" w:sz="6" w:space="0" w:color="auto"/>
            </w:tcBorders>
            <w:vAlign w:val="center"/>
          </w:tcPr>
          <w:p w:rsidR="00196AB6" w:rsidRDefault="00196AB6" w:rsidP="00196AB6">
            <w:pPr>
              <w:rPr>
                <w:b/>
                <w:i/>
                <w:snapToGrid w:val="0"/>
                <w:sz w:val="16"/>
                <w:lang w:val="en-US"/>
              </w:rPr>
            </w:pPr>
            <w:r>
              <w:rPr>
                <w:b/>
                <w:i/>
                <w:snapToGrid w:val="0"/>
                <w:sz w:val="16"/>
                <w:lang w:val="en-US"/>
              </w:rPr>
              <w:t>12 GH2</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175</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44</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24</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DOL</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rPr>
            </w:pPr>
            <w:r>
              <w:rPr>
                <w:snapToGrid w:val="0"/>
                <w:sz w:val="16"/>
              </w:rPr>
              <w:t>30</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155</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4</w:t>
            </w:r>
          </w:p>
        </w:tc>
        <w:tc>
          <w:tcPr>
            <w:tcW w:w="133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GH2</w:t>
            </w:r>
          </w:p>
        </w:tc>
        <w:tc>
          <w:tcPr>
            <w:tcW w:w="1170" w:type="dxa"/>
            <w:tcBorders>
              <w:left w:val="single" w:sz="6" w:space="0" w:color="auto"/>
              <w:right w:val="single" w:sz="6" w:space="0" w:color="auto"/>
            </w:tcBorders>
          </w:tcPr>
          <w:p w:rsidR="00196AB6" w:rsidRDefault="00196AB6">
            <w:pPr>
              <w:rPr>
                <w:b/>
                <w:i/>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rPr>
            </w:pPr>
            <w:r>
              <w:rPr>
                <w:snapToGrid w:val="0"/>
                <w:sz w:val="16"/>
              </w:rPr>
              <w:t>280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rPr>
            </w:pPr>
            <w:r>
              <w:rPr>
                <w:snapToGrid w:val="0"/>
                <w:sz w:val="16"/>
              </w:rPr>
              <w:t>45</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rPr>
            </w:pPr>
            <w:r>
              <w:rPr>
                <w:snapToGrid w:val="0"/>
                <w:sz w:val="16"/>
              </w:rPr>
              <w:t>37</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b/>
                <w:snapToGrid w:val="0"/>
                <w:sz w:val="16"/>
              </w:rPr>
            </w:pPr>
            <w:r>
              <w:rPr>
                <w:b/>
                <w:snapToGrid w:val="0"/>
                <w:sz w:val="16"/>
              </w:rPr>
              <w:t>FREQ</w:t>
            </w:r>
          </w:p>
        </w:tc>
      </w:tr>
      <w:tr w:rsidR="00196AB6" w:rsidT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shd w:val="clear" w:color="auto" w:fill="C0C0C0"/>
          </w:tcPr>
          <w:p w:rsidR="00196AB6" w:rsidRDefault="00196AB6" w:rsidP="00BF23E7">
            <w:pPr>
              <w:jc w:val="right"/>
              <w:rPr>
                <w:snapToGrid w:val="0"/>
                <w:sz w:val="16"/>
                <w:lang w:val="en-US"/>
              </w:rPr>
            </w:pPr>
            <w:r>
              <w:rPr>
                <w:snapToGrid w:val="0"/>
                <w:sz w:val="16"/>
                <w:lang w:val="en-US"/>
              </w:rPr>
              <w:t>31</w:t>
            </w:r>
          </w:p>
        </w:tc>
        <w:tc>
          <w:tcPr>
            <w:tcW w:w="1800"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center"/>
              <w:rPr>
                <w:snapToGrid w:val="0"/>
                <w:sz w:val="16"/>
                <w:highlight w:val="lightGray"/>
              </w:rPr>
            </w:pPr>
            <w:r>
              <w:rPr>
                <w:snapToGrid w:val="0"/>
                <w:sz w:val="16"/>
                <w:highlight w:val="lightGray"/>
              </w:rPr>
              <w:t>156</w:t>
            </w:r>
          </w:p>
        </w:tc>
        <w:tc>
          <w:tcPr>
            <w:tcW w:w="1080"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rPr>
                <w:snapToGrid w:val="0"/>
                <w:sz w:val="16"/>
                <w:highlight w:val="lightGray"/>
              </w:rPr>
            </w:pPr>
            <w:r>
              <w:rPr>
                <w:snapToGrid w:val="0"/>
                <w:sz w:val="16"/>
                <w:highlight w:val="lightGray"/>
              </w:rPr>
              <w:t>5</w:t>
            </w:r>
          </w:p>
        </w:tc>
        <w:tc>
          <w:tcPr>
            <w:tcW w:w="1330"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rPr>
                <w:snapToGrid w:val="0"/>
                <w:sz w:val="16"/>
                <w:highlight w:val="lightGray"/>
              </w:rPr>
            </w:pPr>
            <w:r>
              <w:rPr>
                <w:snapToGrid w:val="0"/>
                <w:sz w:val="16"/>
                <w:highlight w:val="lightGray"/>
              </w:rPr>
              <w:t>GH2</w:t>
            </w:r>
          </w:p>
        </w:tc>
        <w:tc>
          <w:tcPr>
            <w:tcW w:w="1170" w:type="dxa"/>
            <w:tcBorders>
              <w:left w:val="single" w:sz="6" w:space="0" w:color="auto"/>
              <w:right w:val="single" w:sz="6" w:space="0" w:color="auto"/>
            </w:tcBorders>
          </w:tcPr>
          <w:p w:rsidR="00196AB6" w:rsidRDefault="00196AB6">
            <w:pPr>
              <w:rPr>
                <w:b/>
                <w:i/>
                <w:snapToGrid w:val="0"/>
                <w:sz w:val="16"/>
                <w:highlight w:val="lightGray"/>
              </w:rPr>
            </w:pPr>
          </w:p>
        </w:tc>
        <w:tc>
          <w:tcPr>
            <w:tcW w:w="643"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right"/>
              <w:rPr>
                <w:snapToGrid w:val="0"/>
                <w:sz w:val="16"/>
                <w:highlight w:val="lightGray"/>
              </w:rPr>
            </w:pPr>
            <w:r>
              <w:rPr>
                <w:snapToGrid w:val="0"/>
                <w:sz w:val="16"/>
                <w:highlight w:val="lightGray"/>
              </w:rPr>
              <w:t>280</w:t>
            </w:r>
          </w:p>
        </w:tc>
        <w:tc>
          <w:tcPr>
            <w:tcW w:w="643"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right"/>
              <w:rPr>
                <w:snapToGrid w:val="0"/>
                <w:sz w:val="16"/>
                <w:highlight w:val="lightGray"/>
              </w:rPr>
            </w:pPr>
            <w:r>
              <w:rPr>
                <w:snapToGrid w:val="0"/>
                <w:sz w:val="16"/>
                <w:highlight w:val="lightGray"/>
              </w:rPr>
              <w:t>45</w:t>
            </w:r>
          </w:p>
        </w:tc>
        <w:tc>
          <w:tcPr>
            <w:tcW w:w="874" w:type="dxa"/>
            <w:gridSpan w:val="2"/>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right"/>
              <w:rPr>
                <w:snapToGrid w:val="0"/>
                <w:sz w:val="16"/>
                <w:highlight w:val="lightGray"/>
              </w:rPr>
            </w:pPr>
            <w:r>
              <w:rPr>
                <w:snapToGrid w:val="0"/>
                <w:sz w:val="16"/>
                <w:highlight w:val="lightGray"/>
              </w:rPr>
              <w:t>37</w:t>
            </w:r>
          </w:p>
        </w:tc>
        <w:tc>
          <w:tcPr>
            <w:tcW w:w="1870" w:type="dxa"/>
            <w:tcBorders>
              <w:top w:val="single" w:sz="6" w:space="0" w:color="auto"/>
              <w:left w:val="single" w:sz="6" w:space="0" w:color="auto"/>
              <w:bottom w:val="single" w:sz="6" w:space="0" w:color="auto"/>
              <w:right w:val="single" w:sz="12" w:space="0" w:color="auto"/>
            </w:tcBorders>
            <w:shd w:val="clear" w:color="auto" w:fill="C0C0C0"/>
          </w:tcPr>
          <w:p w:rsidR="00196AB6" w:rsidRDefault="00196AB6">
            <w:pPr>
              <w:rPr>
                <w:b/>
                <w:snapToGrid w:val="0"/>
                <w:sz w:val="16"/>
              </w:rPr>
            </w:pPr>
            <w:r>
              <w:rPr>
                <w:b/>
                <w:snapToGrid w:val="0"/>
                <w:sz w:val="16"/>
              </w:rPr>
              <w:t>FREQ</w:t>
            </w:r>
            <w:r>
              <w:rPr>
                <w:b/>
                <w:snapToGrid w:val="0"/>
                <w:sz w:val="16"/>
                <w:highlight w:val="lightGray"/>
              </w:rPr>
              <w:t xml:space="preserve"> (samen met 157)</w:t>
            </w:r>
          </w:p>
        </w:tc>
      </w:tr>
      <w:tr w:rsidR="00196AB6" w:rsidT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shd w:val="clear" w:color="auto" w:fill="C0C0C0"/>
          </w:tcPr>
          <w:p w:rsidR="00196AB6" w:rsidRDefault="00196AB6" w:rsidP="00BF23E7">
            <w:pPr>
              <w:jc w:val="right"/>
              <w:rPr>
                <w:snapToGrid w:val="0"/>
                <w:sz w:val="16"/>
                <w:lang w:val="en-US"/>
              </w:rPr>
            </w:pPr>
            <w:r>
              <w:rPr>
                <w:snapToGrid w:val="0"/>
                <w:sz w:val="16"/>
                <w:lang w:val="en-US"/>
              </w:rPr>
              <w:t>32</w:t>
            </w:r>
          </w:p>
        </w:tc>
        <w:tc>
          <w:tcPr>
            <w:tcW w:w="1800"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center"/>
              <w:rPr>
                <w:snapToGrid w:val="0"/>
                <w:sz w:val="16"/>
                <w:highlight w:val="lightGray"/>
              </w:rPr>
            </w:pPr>
            <w:r>
              <w:rPr>
                <w:snapToGrid w:val="0"/>
                <w:sz w:val="16"/>
                <w:highlight w:val="lightGray"/>
              </w:rPr>
              <w:t>157</w:t>
            </w:r>
          </w:p>
        </w:tc>
        <w:tc>
          <w:tcPr>
            <w:tcW w:w="1080"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rPr>
                <w:snapToGrid w:val="0"/>
                <w:sz w:val="16"/>
                <w:highlight w:val="lightGray"/>
              </w:rPr>
            </w:pPr>
            <w:r>
              <w:rPr>
                <w:snapToGrid w:val="0"/>
                <w:sz w:val="16"/>
                <w:highlight w:val="lightGray"/>
              </w:rPr>
              <w:t>6</w:t>
            </w:r>
          </w:p>
        </w:tc>
        <w:tc>
          <w:tcPr>
            <w:tcW w:w="1330"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rPr>
                <w:snapToGrid w:val="0"/>
                <w:sz w:val="16"/>
                <w:highlight w:val="lightGray"/>
              </w:rPr>
            </w:pPr>
            <w:r>
              <w:rPr>
                <w:snapToGrid w:val="0"/>
                <w:sz w:val="16"/>
                <w:highlight w:val="lightGray"/>
              </w:rPr>
              <w:t>GH2</w:t>
            </w:r>
          </w:p>
        </w:tc>
        <w:tc>
          <w:tcPr>
            <w:tcW w:w="1170" w:type="dxa"/>
            <w:tcBorders>
              <w:left w:val="single" w:sz="6" w:space="0" w:color="auto"/>
              <w:right w:val="single" w:sz="6" w:space="0" w:color="auto"/>
            </w:tcBorders>
          </w:tcPr>
          <w:p w:rsidR="00196AB6" w:rsidRDefault="00196AB6">
            <w:pPr>
              <w:rPr>
                <w:b/>
                <w:i/>
                <w:snapToGrid w:val="0"/>
                <w:sz w:val="16"/>
              </w:rPr>
            </w:pPr>
          </w:p>
        </w:tc>
        <w:tc>
          <w:tcPr>
            <w:tcW w:w="643"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right"/>
              <w:rPr>
                <w:snapToGrid w:val="0"/>
                <w:sz w:val="16"/>
              </w:rPr>
            </w:pPr>
            <w:r>
              <w:rPr>
                <w:snapToGrid w:val="0"/>
                <w:sz w:val="16"/>
              </w:rPr>
              <w:t>140</w:t>
            </w:r>
          </w:p>
        </w:tc>
        <w:tc>
          <w:tcPr>
            <w:tcW w:w="643" w:type="dxa"/>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right"/>
              <w:rPr>
                <w:snapToGrid w:val="0"/>
                <w:sz w:val="16"/>
              </w:rPr>
            </w:pPr>
            <w:r>
              <w:rPr>
                <w:snapToGrid w:val="0"/>
                <w:sz w:val="16"/>
              </w:rPr>
              <w:t>44</w:t>
            </w:r>
          </w:p>
        </w:tc>
        <w:tc>
          <w:tcPr>
            <w:tcW w:w="874" w:type="dxa"/>
            <w:gridSpan w:val="2"/>
            <w:tcBorders>
              <w:top w:val="single" w:sz="6" w:space="0" w:color="auto"/>
              <w:left w:val="single" w:sz="6" w:space="0" w:color="auto"/>
              <w:bottom w:val="single" w:sz="6" w:space="0" w:color="auto"/>
              <w:right w:val="single" w:sz="6" w:space="0" w:color="auto"/>
            </w:tcBorders>
            <w:shd w:val="clear" w:color="auto" w:fill="C0C0C0"/>
          </w:tcPr>
          <w:p w:rsidR="00196AB6" w:rsidRDefault="00196AB6">
            <w:pPr>
              <w:jc w:val="right"/>
              <w:rPr>
                <w:snapToGrid w:val="0"/>
                <w:sz w:val="16"/>
              </w:rPr>
            </w:pPr>
            <w:r>
              <w:rPr>
                <w:snapToGrid w:val="0"/>
                <w:sz w:val="16"/>
              </w:rPr>
              <w:t>24</w:t>
            </w:r>
          </w:p>
        </w:tc>
        <w:tc>
          <w:tcPr>
            <w:tcW w:w="1870" w:type="dxa"/>
            <w:tcBorders>
              <w:top w:val="single" w:sz="6" w:space="0" w:color="auto"/>
              <w:left w:val="single" w:sz="6" w:space="0" w:color="auto"/>
              <w:bottom w:val="single" w:sz="6" w:space="0" w:color="auto"/>
              <w:right w:val="single" w:sz="12" w:space="0" w:color="auto"/>
            </w:tcBorders>
            <w:shd w:val="clear" w:color="auto" w:fill="C0C0C0"/>
          </w:tcPr>
          <w:p w:rsidR="00196AB6" w:rsidRDefault="00196AB6">
            <w:pPr>
              <w:rPr>
                <w:b/>
                <w:snapToGrid w:val="0"/>
                <w:sz w:val="16"/>
              </w:rPr>
            </w:pPr>
            <w:r>
              <w:rPr>
                <w:b/>
                <w:snapToGrid w:val="0"/>
                <w:sz w:val="16"/>
              </w:rPr>
              <w:t>FREQ (samen met 156)</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33</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158</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7</w:t>
            </w:r>
          </w:p>
        </w:tc>
        <w:tc>
          <w:tcPr>
            <w:tcW w:w="133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GH2</w:t>
            </w:r>
          </w:p>
        </w:tc>
        <w:tc>
          <w:tcPr>
            <w:tcW w:w="1170" w:type="dxa"/>
            <w:tcBorders>
              <w:left w:val="single" w:sz="6" w:space="0" w:color="auto"/>
              <w:right w:val="single" w:sz="6" w:space="0" w:color="auto"/>
            </w:tcBorders>
          </w:tcPr>
          <w:p w:rsidR="00196AB6" w:rsidRDefault="00196AB6">
            <w:pPr>
              <w:rPr>
                <w:b/>
                <w:i/>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170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44</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24</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SOFT</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34</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159</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8</w:t>
            </w:r>
          </w:p>
        </w:tc>
        <w:tc>
          <w:tcPr>
            <w:tcW w:w="133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GH2</w:t>
            </w:r>
          </w:p>
        </w:tc>
        <w:tc>
          <w:tcPr>
            <w:tcW w:w="1170" w:type="dxa"/>
            <w:tcBorders>
              <w:left w:val="single" w:sz="6" w:space="0" w:color="auto"/>
              <w:right w:val="single" w:sz="6" w:space="0" w:color="auto"/>
            </w:tcBorders>
          </w:tcPr>
          <w:p w:rsidR="00196AB6" w:rsidRDefault="00196AB6">
            <w:pPr>
              <w:rPr>
                <w:b/>
                <w:i/>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70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38</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9.5</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DOL</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35</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160</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9</w:t>
            </w:r>
          </w:p>
        </w:tc>
        <w:tc>
          <w:tcPr>
            <w:tcW w:w="133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GH2</w:t>
            </w:r>
          </w:p>
        </w:tc>
        <w:tc>
          <w:tcPr>
            <w:tcW w:w="1170" w:type="dxa"/>
            <w:tcBorders>
              <w:left w:val="single" w:sz="6" w:space="0" w:color="auto"/>
              <w:bottom w:val="single" w:sz="4" w:space="0" w:color="auto"/>
              <w:right w:val="single" w:sz="6" w:space="0" w:color="auto"/>
            </w:tcBorders>
          </w:tcPr>
          <w:p w:rsidR="00196AB6" w:rsidRDefault="00196AB6">
            <w:pPr>
              <w:rPr>
                <w:b/>
                <w:i/>
                <w:snapToGrid w:val="0"/>
                <w:sz w:val="16"/>
                <w:lang w:val="en-US"/>
              </w:rPr>
            </w:pP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70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38</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9.5</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DOL</w:t>
            </w:r>
          </w:p>
        </w:tc>
      </w:tr>
      <w:tr w:rsidR="00196AB6" w:rsidT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36</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161</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10</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GH1</w:t>
            </w:r>
          </w:p>
        </w:tc>
        <w:tc>
          <w:tcPr>
            <w:tcW w:w="1170" w:type="dxa"/>
            <w:tcBorders>
              <w:top w:val="single" w:sz="4" w:space="0" w:color="auto"/>
              <w:left w:val="single" w:sz="4" w:space="0" w:color="auto"/>
              <w:right w:val="single" w:sz="4" w:space="0" w:color="auto"/>
            </w:tcBorders>
            <w:vAlign w:val="center"/>
          </w:tcPr>
          <w:p w:rsidR="00196AB6" w:rsidRDefault="00196AB6" w:rsidP="00196AB6">
            <w:pPr>
              <w:rPr>
                <w:b/>
                <w:i/>
                <w:snapToGrid w:val="0"/>
                <w:sz w:val="16"/>
                <w:lang w:val="en-US"/>
              </w:rPr>
            </w:pPr>
            <w:r>
              <w:rPr>
                <w:b/>
                <w:i/>
                <w:snapToGrid w:val="0"/>
                <w:sz w:val="16"/>
                <w:lang w:val="en-US"/>
              </w:rPr>
              <w:t>11 GH1</w:t>
            </w: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75</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38</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9.5</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DOL</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37</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162</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11</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GH1</w:t>
            </w:r>
          </w:p>
        </w:tc>
        <w:tc>
          <w:tcPr>
            <w:tcW w:w="1170" w:type="dxa"/>
            <w:tcBorders>
              <w:left w:val="single" w:sz="4" w:space="0" w:color="auto"/>
              <w:right w:val="single" w:sz="4" w:space="0" w:color="auto"/>
            </w:tcBorders>
          </w:tcPr>
          <w:p w:rsidR="00196AB6" w:rsidRDefault="00196AB6">
            <w:pPr>
              <w:rPr>
                <w:b/>
                <w:i/>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70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38</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9.5</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DOL</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38</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163</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12</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GH1</w:t>
            </w:r>
          </w:p>
        </w:tc>
        <w:tc>
          <w:tcPr>
            <w:tcW w:w="1170" w:type="dxa"/>
            <w:tcBorders>
              <w:left w:val="single" w:sz="4" w:space="0" w:color="auto"/>
              <w:right w:val="single" w:sz="4" w:space="0" w:color="auto"/>
            </w:tcBorders>
          </w:tcPr>
          <w:p w:rsidR="00196AB6" w:rsidRDefault="00196AB6">
            <w:pPr>
              <w:rPr>
                <w:b/>
                <w:i/>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160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44</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24</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SOFT</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39</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164</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13</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GH1</w:t>
            </w:r>
          </w:p>
        </w:tc>
        <w:tc>
          <w:tcPr>
            <w:tcW w:w="1170" w:type="dxa"/>
            <w:tcBorders>
              <w:left w:val="single" w:sz="4" w:space="0" w:color="auto"/>
              <w:right w:val="single" w:sz="4" w:space="0" w:color="auto"/>
            </w:tcBorders>
          </w:tcPr>
          <w:p w:rsidR="00196AB6" w:rsidRDefault="00196AB6">
            <w:pPr>
              <w:rPr>
                <w:b/>
                <w:i/>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270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45</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37</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SOFT</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40</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165</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14</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GH1</w:t>
            </w:r>
          </w:p>
        </w:tc>
        <w:tc>
          <w:tcPr>
            <w:tcW w:w="1170" w:type="dxa"/>
            <w:tcBorders>
              <w:left w:val="single" w:sz="4" w:space="0" w:color="auto"/>
              <w:right w:val="single" w:sz="4" w:space="0" w:color="auto"/>
            </w:tcBorders>
          </w:tcPr>
          <w:p w:rsidR="00196AB6" w:rsidRDefault="00196AB6">
            <w:pPr>
              <w:rPr>
                <w:b/>
                <w:i/>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275</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45</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37</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b/>
                <w:snapToGrid w:val="0"/>
                <w:sz w:val="16"/>
                <w:lang w:val="en-US"/>
              </w:rPr>
            </w:pPr>
            <w:r>
              <w:rPr>
                <w:b/>
                <w:snapToGrid w:val="0"/>
                <w:sz w:val="16"/>
                <w:lang w:val="en-US"/>
              </w:rPr>
              <w:t>FREQ</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41</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166</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15</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GH1</w:t>
            </w:r>
          </w:p>
        </w:tc>
        <w:tc>
          <w:tcPr>
            <w:tcW w:w="1170" w:type="dxa"/>
            <w:tcBorders>
              <w:left w:val="single" w:sz="4" w:space="0" w:color="auto"/>
              <w:right w:val="single" w:sz="4" w:space="0" w:color="auto"/>
            </w:tcBorders>
          </w:tcPr>
          <w:p w:rsidR="00196AB6" w:rsidRDefault="00196AB6">
            <w:pPr>
              <w:rPr>
                <w:b/>
                <w:i/>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140</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44</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24</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SOFT</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42</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167</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16</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GH1</w:t>
            </w:r>
          </w:p>
        </w:tc>
        <w:tc>
          <w:tcPr>
            <w:tcW w:w="1170" w:type="dxa"/>
            <w:tcBorders>
              <w:left w:val="single" w:sz="4" w:space="0" w:color="auto"/>
              <w:bottom w:val="single" w:sz="4" w:space="0" w:color="auto"/>
              <w:right w:val="single" w:sz="4" w:space="0" w:color="auto"/>
            </w:tcBorders>
          </w:tcPr>
          <w:p w:rsidR="00196AB6" w:rsidRDefault="00196AB6">
            <w:pPr>
              <w:rPr>
                <w:b/>
                <w:i/>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285</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45</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37</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b/>
                <w:snapToGrid w:val="0"/>
                <w:sz w:val="16"/>
                <w:lang w:val="en-US"/>
              </w:rPr>
            </w:pPr>
            <w:r>
              <w:rPr>
                <w:b/>
                <w:snapToGrid w:val="0"/>
                <w:sz w:val="16"/>
                <w:lang w:val="en-US"/>
              </w:rPr>
              <w:t>FREQ</w:t>
            </w:r>
          </w:p>
        </w:tc>
      </w:tr>
      <w:tr w:rsidR="00196AB6" w:rsidTr="004C2B3E">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rsidP="00BF23E7">
            <w:pPr>
              <w:jc w:val="right"/>
              <w:rPr>
                <w:snapToGrid w:val="0"/>
                <w:sz w:val="16"/>
                <w:lang w:val="en-US"/>
              </w:rPr>
            </w:pPr>
            <w:r>
              <w:rPr>
                <w:snapToGrid w:val="0"/>
                <w:sz w:val="16"/>
                <w:lang w:val="en-US"/>
              </w:rPr>
              <w:t>43</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402</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1</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KL</w:t>
            </w:r>
          </w:p>
        </w:tc>
        <w:tc>
          <w:tcPr>
            <w:tcW w:w="1170" w:type="dxa"/>
            <w:tcBorders>
              <w:top w:val="single" w:sz="4" w:space="0" w:color="auto"/>
              <w:left w:val="single" w:sz="4" w:space="0" w:color="auto"/>
              <w:right w:val="single" w:sz="4" w:space="0" w:color="auto"/>
            </w:tcBorders>
            <w:vAlign w:val="center"/>
          </w:tcPr>
          <w:p w:rsidR="00196AB6" w:rsidRPr="00196AB6" w:rsidRDefault="00196AB6" w:rsidP="00196AB6">
            <w:pPr>
              <w:rPr>
                <w:b/>
                <w:snapToGrid w:val="0"/>
                <w:sz w:val="16"/>
                <w:lang w:val="en-US"/>
              </w:rPr>
            </w:pPr>
            <w:r w:rsidRPr="00196AB6">
              <w:rPr>
                <w:b/>
                <w:snapToGrid w:val="0"/>
                <w:sz w:val="16"/>
                <w:lang w:val="en-US"/>
              </w:rPr>
              <w:t>1 Winning</w:t>
            </w: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175</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37</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26</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snapToGrid w:val="0"/>
                <w:sz w:val="16"/>
                <w:lang w:val="en-US"/>
              </w:rPr>
            </w:pPr>
            <w:r>
              <w:rPr>
                <w:snapToGrid w:val="0"/>
                <w:sz w:val="16"/>
                <w:lang w:val="en-US"/>
              </w:rPr>
              <w:t>SOFT</w:t>
            </w:r>
          </w:p>
        </w:tc>
      </w:tr>
      <w:tr w:rsidR="00196AB6" w:rsidTr="004C2B3E">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44</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403</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2</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KL</w:t>
            </w:r>
          </w:p>
        </w:tc>
        <w:tc>
          <w:tcPr>
            <w:tcW w:w="1170" w:type="dxa"/>
            <w:tcBorders>
              <w:left w:val="single" w:sz="4" w:space="0" w:color="auto"/>
              <w:right w:val="single" w:sz="4" w:space="0" w:color="auto"/>
            </w:tcBorders>
          </w:tcPr>
          <w:p w:rsidR="00196AB6" w:rsidRDefault="00196AB6">
            <w:pPr>
              <w:jc w:val="right"/>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175</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37</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26</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b/>
                <w:snapToGrid w:val="0"/>
                <w:sz w:val="16"/>
                <w:lang w:val="en-US"/>
              </w:rPr>
            </w:pPr>
            <w:r>
              <w:rPr>
                <w:b/>
                <w:snapToGrid w:val="0"/>
                <w:sz w:val="16"/>
                <w:lang w:val="en-US"/>
              </w:rPr>
              <w:t>FREQ</w:t>
            </w:r>
          </w:p>
        </w:tc>
      </w:tr>
      <w:tr w:rsidR="00196AB6">
        <w:trPr>
          <w:gridAfter w:val="2"/>
          <w:wAfter w:w="13291" w:type="dxa"/>
          <w:cantSplit/>
          <w:trHeight w:val="158"/>
        </w:trPr>
        <w:tc>
          <w:tcPr>
            <w:tcW w:w="630" w:type="dxa"/>
            <w:tcBorders>
              <w:top w:val="single" w:sz="6" w:space="0" w:color="auto"/>
              <w:left w:val="single" w:sz="12"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45</w:t>
            </w:r>
          </w:p>
        </w:tc>
        <w:tc>
          <w:tcPr>
            <w:tcW w:w="1800" w:type="dxa"/>
            <w:tcBorders>
              <w:top w:val="single" w:sz="6" w:space="0" w:color="auto"/>
              <w:left w:val="single" w:sz="6" w:space="0" w:color="auto"/>
              <w:bottom w:val="single" w:sz="6" w:space="0" w:color="auto"/>
              <w:right w:val="single" w:sz="6" w:space="0" w:color="auto"/>
            </w:tcBorders>
          </w:tcPr>
          <w:p w:rsidR="00196AB6" w:rsidRDefault="00196AB6">
            <w:pPr>
              <w:jc w:val="center"/>
              <w:rPr>
                <w:snapToGrid w:val="0"/>
                <w:sz w:val="16"/>
                <w:lang w:val="en-US"/>
              </w:rPr>
            </w:pPr>
            <w:r>
              <w:rPr>
                <w:snapToGrid w:val="0"/>
                <w:sz w:val="16"/>
                <w:lang w:val="en-US"/>
              </w:rPr>
              <w:t>404</w:t>
            </w:r>
          </w:p>
        </w:tc>
        <w:tc>
          <w:tcPr>
            <w:tcW w:w="1080" w:type="dxa"/>
            <w:tcBorders>
              <w:top w:val="single" w:sz="6" w:space="0" w:color="auto"/>
              <w:left w:val="single" w:sz="6" w:space="0" w:color="auto"/>
              <w:bottom w:val="single" w:sz="6" w:space="0" w:color="auto"/>
              <w:right w:val="single" w:sz="6" w:space="0" w:color="auto"/>
            </w:tcBorders>
          </w:tcPr>
          <w:p w:rsidR="00196AB6" w:rsidRDefault="00196AB6">
            <w:pPr>
              <w:rPr>
                <w:snapToGrid w:val="0"/>
                <w:sz w:val="16"/>
                <w:lang w:val="en-US"/>
              </w:rPr>
            </w:pPr>
            <w:r>
              <w:rPr>
                <w:snapToGrid w:val="0"/>
                <w:sz w:val="16"/>
                <w:lang w:val="en-US"/>
              </w:rPr>
              <w:t>3</w:t>
            </w:r>
          </w:p>
        </w:tc>
        <w:tc>
          <w:tcPr>
            <w:tcW w:w="1330" w:type="dxa"/>
            <w:tcBorders>
              <w:top w:val="single" w:sz="6" w:space="0" w:color="auto"/>
              <w:left w:val="single" w:sz="6" w:space="0" w:color="auto"/>
              <w:bottom w:val="single" w:sz="6" w:space="0" w:color="auto"/>
              <w:right w:val="single" w:sz="4" w:space="0" w:color="auto"/>
            </w:tcBorders>
          </w:tcPr>
          <w:p w:rsidR="00196AB6" w:rsidRDefault="00196AB6">
            <w:pPr>
              <w:rPr>
                <w:snapToGrid w:val="0"/>
                <w:sz w:val="16"/>
                <w:lang w:val="en-US"/>
              </w:rPr>
            </w:pPr>
            <w:r>
              <w:rPr>
                <w:snapToGrid w:val="0"/>
                <w:sz w:val="16"/>
                <w:lang w:val="en-US"/>
              </w:rPr>
              <w:t>KL</w:t>
            </w:r>
          </w:p>
        </w:tc>
        <w:tc>
          <w:tcPr>
            <w:tcW w:w="1170" w:type="dxa"/>
            <w:tcBorders>
              <w:left w:val="single" w:sz="4" w:space="0" w:color="auto"/>
              <w:bottom w:val="single" w:sz="4" w:space="0" w:color="auto"/>
              <w:right w:val="single" w:sz="4" w:space="0" w:color="auto"/>
            </w:tcBorders>
          </w:tcPr>
          <w:p w:rsidR="00196AB6" w:rsidRDefault="00196AB6">
            <w:pPr>
              <w:jc w:val="right"/>
              <w:rPr>
                <w:snapToGrid w:val="0"/>
                <w:sz w:val="16"/>
                <w:lang w:val="en-US"/>
              </w:rPr>
            </w:pPr>
          </w:p>
        </w:tc>
        <w:tc>
          <w:tcPr>
            <w:tcW w:w="643" w:type="dxa"/>
            <w:tcBorders>
              <w:top w:val="single" w:sz="6" w:space="0" w:color="auto"/>
              <w:left w:val="single" w:sz="4"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175</w:t>
            </w:r>
          </w:p>
        </w:tc>
        <w:tc>
          <w:tcPr>
            <w:tcW w:w="643" w:type="dxa"/>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37</w:t>
            </w:r>
          </w:p>
        </w:tc>
        <w:tc>
          <w:tcPr>
            <w:tcW w:w="874" w:type="dxa"/>
            <w:gridSpan w:val="2"/>
            <w:tcBorders>
              <w:top w:val="single" w:sz="6" w:space="0" w:color="auto"/>
              <w:left w:val="single" w:sz="6" w:space="0" w:color="auto"/>
              <w:bottom w:val="single" w:sz="6" w:space="0" w:color="auto"/>
              <w:right w:val="single" w:sz="6" w:space="0" w:color="auto"/>
            </w:tcBorders>
          </w:tcPr>
          <w:p w:rsidR="00196AB6" w:rsidRDefault="00196AB6">
            <w:pPr>
              <w:jc w:val="right"/>
              <w:rPr>
                <w:snapToGrid w:val="0"/>
                <w:sz w:val="16"/>
                <w:lang w:val="en-US"/>
              </w:rPr>
            </w:pPr>
            <w:r>
              <w:rPr>
                <w:snapToGrid w:val="0"/>
                <w:sz w:val="16"/>
                <w:lang w:val="en-US"/>
              </w:rPr>
              <w:t>26</w:t>
            </w:r>
          </w:p>
        </w:tc>
        <w:tc>
          <w:tcPr>
            <w:tcW w:w="1870" w:type="dxa"/>
            <w:tcBorders>
              <w:top w:val="single" w:sz="6" w:space="0" w:color="auto"/>
              <w:left w:val="single" w:sz="6" w:space="0" w:color="auto"/>
              <w:bottom w:val="single" w:sz="6" w:space="0" w:color="auto"/>
              <w:right w:val="single" w:sz="12" w:space="0" w:color="auto"/>
            </w:tcBorders>
          </w:tcPr>
          <w:p w:rsidR="00196AB6" w:rsidRDefault="00196AB6">
            <w:pPr>
              <w:jc w:val="center"/>
              <w:rPr>
                <w:b/>
                <w:snapToGrid w:val="0"/>
                <w:sz w:val="16"/>
                <w:lang w:val="en-US"/>
              </w:rPr>
            </w:pPr>
            <w:r>
              <w:rPr>
                <w:snapToGrid w:val="0"/>
                <w:sz w:val="16"/>
                <w:lang w:val="en-US"/>
              </w:rPr>
              <w:t>SOFT</w:t>
            </w:r>
          </w:p>
        </w:tc>
      </w:tr>
      <w:tr w:rsidR="00BB5EEC" w:rsidRPr="00CE2A82">
        <w:trPr>
          <w:cantSplit/>
          <w:trHeight w:val="158"/>
        </w:trPr>
        <w:tc>
          <w:tcPr>
            <w:tcW w:w="8117" w:type="dxa"/>
            <w:gridSpan w:val="8"/>
          </w:tcPr>
          <w:p w:rsidR="00BB5EEC" w:rsidRDefault="00BB5EEC">
            <w:pPr>
              <w:jc w:val="right"/>
              <w:rPr>
                <w:snapToGrid w:val="0"/>
                <w:sz w:val="16"/>
                <w:lang w:val="en-US"/>
              </w:rPr>
            </w:pPr>
            <w:r>
              <w:rPr>
                <w:b/>
                <w:snapToGrid w:val="0"/>
                <w:sz w:val="16"/>
                <w:lang w:val="en-US"/>
              </w:rPr>
              <w:t>(*) DS= direct start; SS= softstarter; FO= frequentie omvormer</w:t>
            </w:r>
          </w:p>
        </w:tc>
        <w:tc>
          <w:tcPr>
            <w:tcW w:w="7607" w:type="dxa"/>
            <w:gridSpan w:val="3"/>
          </w:tcPr>
          <w:p w:rsidR="00BB5EEC" w:rsidRDefault="00BB5EEC">
            <w:pPr>
              <w:jc w:val="right"/>
              <w:rPr>
                <w:b/>
                <w:snapToGrid w:val="0"/>
                <w:sz w:val="16"/>
                <w:lang w:val="en-US"/>
              </w:rPr>
            </w:pPr>
          </w:p>
        </w:tc>
        <w:tc>
          <w:tcPr>
            <w:tcW w:w="7607" w:type="dxa"/>
          </w:tcPr>
          <w:p w:rsidR="00BB5EEC" w:rsidRDefault="00BB5EEC">
            <w:pPr>
              <w:jc w:val="right"/>
              <w:rPr>
                <w:b/>
                <w:snapToGrid w:val="0"/>
                <w:sz w:val="16"/>
                <w:lang w:val="en-US"/>
              </w:rPr>
            </w:pPr>
          </w:p>
        </w:tc>
      </w:tr>
    </w:tbl>
    <w:p w:rsidR="008550F9" w:rsidRDefault="008550F9" w:rsidP="00B46B0D">
      <w:r>
        <w:t xml:space="preserve">Winput 156 en 157 uit GH2 worden in de besturing als één winput beschouwd.  </w:t>
      </w:r>
      <w:bookmarkStart w:id="52" w:name="_GoBack"/>
      <w:bookmarkEnd w:id="52"/>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pPr>
            <w:bookmarkStart w:id="53" w:name="_Toc66065463"/>
            <w:bookmarkStart w:id="54" w:name="_Toc243111280"/>
            <w:r>
              <w:t>3.1.1 Waterwinning</w:t>
            </w:r>
            <w:bookmarkEnd w:id="53"/>
            <w:bookmarkEnd w:id="54"/>
          </w:p>
        </w:tc>
      </w:tr>
      <w:tr w:rsidR="008550F9">
        <w:tc>
          <w:tcPr>
            <w:tcW w:w="2622" w:type="dxa"/>
          </w:tcPr>
          <w:p w:rsidR="008550F9" w:rsidRDefault="008550F9">
            <w:r>
              <w:rPr>
                <w:b/>
              </w:rPr>
              <w:t>Doel:</w:t>
            </w:r>
          </w:p>
        </w:tc>
        <w:tc>
          <w:tcPr>
            <w:tcW w:w="7154" w:type="dxa"/>
          </w:tcPr>
          <w:p w:rsidR="008550F9" w:rsidRDefault="008550F9">
            <w:r>
              <w:t>Coördinatie / afstemming van procesblokken 3.1.1.1 t/m  3.1.1.6</w:t>
            </w:r>
          </w:p>
        </w:tc>
      </w:tr>
    </w:tbl>
    <w:p w:rsidR="008550F9" w:rsidRDefault="008550F9">
      <w:pPr>
        <w:pStyle w:val="Standaardzonderwitregel"/>
      </w:pPr>
    </w:p>
    <w:p w:rsidR="008550F9" w:rsidRDefault="008550F9">
      <w:pPr>
        <w:pStyle w:val="Standaardzonderwitregel"/>
        <w:outlineLvl w:val="0"/>
        <w:rPr>
          <w:u w:val="single"/>
        </w:rPr>
      </w:pPr>
    </w:p>
    <w:p w:rsidR="008550F9" w:rsidRDefault="008550F9">
      <w:pPr>
        <w:pStyle w:val="Standaardzonderwitregel"/>
        <w:ind w:right="8"/>
        <w:rPr>
          <w:b/>
          <w:bCs/>
        </w:rPr>
      </w:pPr>
      <w:r>
        <w:rPr>
          <w:b/>
          <w:bCs/>
        </w:rPr>
        <w:t>Selectie wingebied/put</w:t>
      </w:r>
    </w:p>
    <w:p w:rsidR="008550F9" w:rsidRDefault="008550F9">
      <w:pPr>
        <w:ind w:right="8"/>
      </w:pPr>
    </w:p>
    <w:p w:rsidR="008550F9" w:rsidRDefault="008550F9">
      <w:pPr>
        <w:tabs>
          <w:tab w:val="left" w:pos="-1440"/>
          <w:tab w:val="left" w:pos="-720"/>
        </w:tabs>
        <w:ind w:right="8"/>
      </w:pPr>
      <w:r>
        <w:t>Gezien het gebruik van het “jaarvergunning”</w:t>
      </w:r>
      <w:r w:rsidR="001A2E1F">
        <w:t xml:space="preserve"> </w:t>
      </w:r>
      <w:r>
        <w:t>systeem dient bepaald te worden van welk wingebied welke winput mag schakelen.</w:t>
      </w:r>
      <w:r w:rsidR="006117F4">
        <w:t xml:space="preserve"> </w:t>
      </w:r>
      <w:r>
        <w:t>Door op SCADA de voorkeuze van een put op “geblokkeerd” te zetten wordt een winput niet meer meegenomen in de bij/afschakel selectie.</w:t>
      </w:r>
      <w:r w:rsidR="006117F4">
        <w:t xml:space="preserve"> </w:t>
      </w:r>
      <w:r>
        <w:t>Per wingebied dient ook  bepaald te worden welke put mag/kan schakelen op basis van bijv. paraat,</w:t>
      </w:r>
      <w:r w:rsidR="00763EEC">
        <w:t xml:space="preserve"> </w:t>
      </w:r>
      <w:r>
        <w:t>start- stop datum van een put etc.</w:t>
      </w:r>
    </w:p>
    <w:p w:rsidR="008550F9" w:rsidRDefault="008550F9">
      <w:pPr>
        <w:tabs>
          <w:tab w:val="left" w:pos="-1440"/>
          <w:tab w:val="left" w:pos="-720"/>
        </w:tabs>
        <w:ind w:right="8"/>
      </w:pPr>
      <w:r>
        <w:t>Om dit selectie proces inzichtelijk te maken vindt de selectie in een aantal fasen plaats,</w:t>
      </w:r>
      <w:r w:rsidR="001A2E1F">
        <w:t xml:space="preserve"> </w:t>
      </w:r>
      <w:r>
        <w:t>waarin uiteindelijk bepaald wordt van welk wingebied welke put geschakeld moet/kan worden :</w:t>
      </w:r>
    </w:p>
    <w:p w:rsidR="008550F9" w:rsidRDefault="008550F9">
      <w:pPr>
        <w:numPr>
          <w:ilvl w:val="0"/>
          <w:numId w:val="28"/>
        </w:numPr>
        <w:tabs>
          <w:tab w:val="left" w:pos="-1440"/>
          <w:tab w:val="left" w:pos="-720"/>
        </w:tabs>
        <w:ind w:right="8"/>
      </w:pPr>
      <w:r>
        <w:t>Bereken het totale 12-maands totaal van alle wingebieden op basis van het 12-maands totaal per wingebied en het 12-maands gemiddelde.</w:t>
      </w:r>
    </w:p>
    <w:p w:rsidR="008550F9" w:rsidRDefault="008550F9">
      <w:pPr>
        <w:numPr>
          <w:ilvl w:val="0"/>
          <w:numId w:val="28"/>
        </w:numPr>
        <w:tabs>
          <w:tab w:val="left" w:pos="-1440"/>
          <w:tab w:val="left" w:pos="-720"/>
        </w:tabs>
        <w:ind w:right="8"/>
      </w:pPr>
      <w:r>
        <w:t>Bereken per wingebied  de afwijking tussen het 12-maands gemiddelde en de jaarvergunning.</w:t>
      </w:r>
    </w:p>
    <w:p w:rsidR="008550F9" w:rsidRDefault="008550F9">
      <w:pPr>
        <w:numPr>
          <w:ilvl w:val="0"/>
          <w:numId w:val="28"/>
        </w:numPr>
        <w:tabs>
          <w:tab w:val="left" w:pos="-1440"/>
          <w:tab w:val="left" w:pos="-720"/>
        </w:tabs>
        <w:ind w:right="8"/>
      </w:pPr>
      <w:r>
        <w:t>Bereken het gewenst debiet per wingebied.</w:t>
      </w:r>
    </w:p>
    <w:p w:rsidR="008550F9" w:rsidRDefault="008550F9">
      <w:pPr>
        <w:numPr>
          <w:ilvl w:val="0"/>
          <w:numId w:val="28"/>
        </w:numPr>
        <w:tabs>
          <w:tab w:val="left" w:pos="-1440"/>
          <w:tab w:val="left" w:pos="-720"/>
        </w:tabs>
        <w:ind w:right="8"/>
      </w:pPr>
      <w:r>
        <w:t>Bereken het nominaal debiet per wingebied. : het momenteel opgepompt debiet.</w:t>
      </w:r>
    </w:p>
    <w:p w:rsidR="008550F9" w:rsidRDefault="008550F9">
      <w:pPr>
        <w:numPr>
          <w:ilvl w:val="0"/>
          <w:numId w:val="28"/>
        </w:numPr>
        <w:tabs>
          <w:tab w:val="left" w:pos="-1440"/>
          <w:tab w:val="left" w:pos="-720"/>
        </w:tabs>
        <w:ind w:right="8"/>
      </w:pPr>
      <w:r>
        <w:t>Bepaal het te schakelen wingebied op basis van de afwijking (gewenst-nominaal) per wingebied en of er van dit wingebied een pomp mag/kan schakelen.</w:t>
      </w:r>
    </w:p>
    <w:p w:rsidR="008550F9" w:rsidRDefault="008550F9">
      <w:pPr>
        <w:numPr>
          <w:ilvl w:val="0"/>
          <w:numId w:val="28"/>
        </w:numPr>
        <w:tabs>
          <w:tab w:val="left" w:pos="-1440"/>
          <w:tab w:val="left" w:pos="-720"/>
        </w:tabs>
        <w:ind w:right="8"/>
      </w:pPr>
      <w:r>
        <w:t>Bepaal de te schakelen pomp op basis van welke put het langst in c.q. uit staat,</w:t>
      </w:r>
      <w:r w:rsidR="001A2E1F">
        <w:t xml:space="preserve"> </w:t>
      </w:r>
      <w:r>
        <w:t>paraat .</w:t>
      </w:r>
    </w:p>
    <w:p w:rsidR="008550F9" w:rsidRDefault="008550F9">
      <w:pPr>
        <w:tabs>
          <w:tab w:val="left" w:pos="-1440"/>
          <w:tab w:val="left" w:pos="-720"/>
        </w:tabs>
        <w:ind w:right="8"/>
      </w:pPr>
      <w:r>
        <w:tab/>
        <w:t>Schakel de betreffende winput in/uit op basis van min./max. freq.</w:t>
      </w:r>
      <w:r w:rsidR="00763EEC">
        <w:t xml:space="preserve"> </w:t>
      </w:r>
      <w:r>
        <w:t xml:space="preserve">melding van de </w:t>
      </w:r>
    </w:p>
    <w:p w:rsidR="008550F9" w:rsidRDefault="008550F9">
      <w:pPr>
        <w:tabs>
          <w:tab w:val="left" w:pos="-1440"/>
          <w:tab w:val="left" w:pos="-720"/>
        </w:tabs>
        <w:ind w:right="8"/>
      </w:pPr>
      <w:r>
        <w:tab/>
        <w:t>,via SCADA,</w:t>
      </w:r>
      <w:r w:rsidR="001A2E1F">
        <w:t xml:space="preserve"> </w:t>
      </w:r>
      <w:r>
        <w:t>ingestelde regelpomp.</w:t>
      </w:r>
    </w:p>
    <w:p w:rsidR="008550F9" w:rsidRDefault="008550F9">
      <w:pPr>
        <w:tabs>
          <w:tab w:val="left" w:pos="-1440"/>
          <w:tab w:val="left" w:pos="-720"/>
        </w:tabs>
        <w:ind w:right="8"/>
      </w:pPr>
      <w:r>
        <w:tab/>
        <w:t>Na een bij- of afschakeling van een winput,</w:t>
      </w:r>
      <w:r w:rsidR="001A2E1F">
        <w:t xml:space="preserve"> wordt er een </w:t>
      </w:r>
      <w:r>
        <w:t xml:space="preserve">via SCADA instelbare tijd [sec] gewacht </w:t>
      </w:r>
    </w:p>
    <w:p w:rsidR="008550F9" w:rsidRDefault="008550F9">
      <w:pPr>
        <w:tabs>
          <w:tab w:val="left" w:pos="-1440"/>
          <w:tab w:val="left" w:pos="-720"/>
        </w:tabs>
        <w:ind w:right="8"/>
      </w:pPr>
      <w:r>
        <w:tab/>
        <w:t>voordat er een volgende winput bijgeschakeld kan worden.</w:t>
      </w:r>
    </w:p>
    <w:p w:rsidR="008550F9" w:rsidRDefault="008550F9">
      <w:pPr>
        <w:tabs>
          <w:tab w:val="left" w:pos="-1440"/>
          <w:tab w:val="left" w:pos="-720"/>
        </w:tabs>
        <w:ind w:right="8"/>
      </w:pPr>
    </w:p>
    <w:p w:rsidR="008550F9" w:rsidRDefault="008550F9">
      <w:pPr>
        <w:tabs>
          <w:tab w:val="left" w:pos="-1440"/>
          <w:tab w:val="left" w:pos="-720"/>
        </w:tabs>
        <w:ind w:right="8"/>
      </w:pPr>
      <w:r>
        <w:br w:type="page"/>
      </w:r>
    </w:p>
    <w:tbl>
      <w:tblPr>
        <w:tblW w:w="9776" w:type="dxa"/>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ind w:right="8"/>
              <w:rPr>
                <w:b/>
              </w:rPr>
            </w:pPr>
            <w:r>
              <w:lastRenderedPageBreak/>
              <w:br w:type="page"/>
            </w:r>
            <w:r>
              <w:rPr>
                <w:b/>
              </w:rPr>
              <w:t>Proces:</w:t>
            </w:r>
          </w:p>
        </w:tc>
        <w:tc>
          <w:tcPr>
            <w:tcW w:w="7154" w:type="dxa"/>
          </w:tcPr>
          <w:p w:rsidR="008550F9" w:rsidRDefault="008550F9">
            <w:pPr>
              <w:pStyle w:val="Standaardzonderwitregel"/>
              <w:ind w:right="8"/>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Standaardzonderwitregel"/>
            </w:pPr>
          </w:p>
          <w:p w:rsidR="008550F9" w:rsidRDefault="008550F9">
            <w:pPr>
              <w:pStyle w:val="Standaardzonderwitregel"/>
              <w:rPr>
                <w:b/>
                <w:bCs/>
              </w:rPr>
            </w:pPr>
            <w:r>
              <w:rPr>
                <w:b/>
                <w:bCs/>
              </w:rPr>
              <w:t>3.1.1 Waterwinning</w:t>
            </w:r>
          </w:p>
        </w:tc>
      </w:tr>
      <w:tr w:rsidR="008550F9">
        <w:tc>
          <w:tcPr>
            <w:tcW w:w="2622" w:type="dxa"/>
          </w:tcPr>
          <w:p w:rsidR="008550F9" w:rsidRDefault="008550F9">
            <w:r>
              <w:rPr>
                <w:b/>
              </w:rPr>
              <w:t>Doel:</w:t>
            </w:r>
          </w:p>
        </w:tc>
        <w:tc>
          <w:tcPr>
            <w:tcW w:w="7154" w:type="dxa"/>
          </w:tcPr>
          <w:p w:rsidR="008550F9" w:rsidRDefault="008550F9">
            <w:r>
              <w:t>Coördinatie / afstemming van procesblokken 3.1.1.1 t/m  3.1.1.6</w:t>
            </w:r>
          </w:p>
        </w:tc>
      </w:tr>
    </w:tbl>
    <w:p w:rsidR="008550F9" w:rsidRDefault="008550F9">
      <w:pPr>
        <w:tabs>
          <w:tab w:val="left" w:pos="-1440"/>
          <w:tab w:val="left" w:pos="-720"/>
        </w:tabs>
        <w:ind w:right="8"/>
      </w:pPr>
    </w:p>
    <w:p w:rsidR="008550F9" w:rsidRDefault="008550F9">
      <w:pPr>
        <w:tabs>
          <w:tab w:val="left" w:pos="-1440"/>
          <w:tab w:val="left" w:pos="-720"/>
        </w:tabs>
        <w:ind w:right="8"/>
      </w:pPr>
      <w:r>
        <w:t>Indien er een winput bij moet schakelen wordt  de betreffende winput vrijgegeven.</w:t>
      </w:r>
      <w:r w:rsidR="006117F4">
        <w:t xml:space="preserve"> </w:t>
      </w:r>
      <w:r>
        <w:t>Meldt deze winput in bedrijf dan wordt  er ,via een op SCADA instelbare tijd  [sec], gewacht ,alvorens er weer een winput mag schakelen.</w:t>
      </w:r>
      <w:r w:rsidR="006117F4">
        <w:t xml:space="preserve"> </w:t>
      </w:r>
      <w:r>
        <w:t xml:space="preserve">Onderstaande figuur geeft het betreffende stappenprogramma  welke het bovenstaande proces </w:t>
      </w:r>
      <w:r w:rsidR="006117F4">
        <w:t>coördineert</w:t>
      </w:r>
      <w:r>
        <w:t>:</w:t>
      </w:r>
    </w:p>
    <w:p w:rsidR="008550F9" w:rsidRDefault="008550F9">
      <w:pPr>
        <w:tabs>
          <w:tab w:val="left" w:pos="-1440"/>
          <w:tab w:val="left" w:pos="-720"/>
        </w:tabs>
        <w:ind w:right="8"/>
      </w:pPr>
    </w:p>
    <w:p w:rsidR="008550F9" w:rsidRDefault="008550F9">
      <w:pPr>
        <w:tabs>
          <w:tab w:val="left" w:pos="-1440"/>
          <w:tab w:val="left" w:pos="-720"/>
        </w:tabs>
        <w:spacing w:line="240" w:lineRule="auto"/>
        <w:ind w:right="8"/>
      </w:pPr>
    </w:p>
    <w:p w:rsidR="008550F9" w:rsidRDefault="00475361">
      <w:pPr>
        <w:tabs>
          <w:tab w:val="left" w:pos="-1440"/>
          <w:tab w:val="left" w:pos="-720"/>
        </w:tabs>
        <w:spacing w:line="240" w:lineRule="auto"/>
      </w:pPr>
      <w:r>
        <w:rPr>
          <w:noProof/>
          <w:sz w:val="20"/>
        </w:rPr>
        <w:drawing>
          <wp:anchor distT="0" distB="0" distL="114300" distR="114300" simplePos="0" relativeHeight="251657216" behindDoc="0" locked="0" layoutInCell="1" allowOverlap="1">
            <wp:simplePos x="0" y="0"/>
            <wp:positionH relativeFrom="column">
              <wp:posOffset>1905</wp:posOffset>
            </wp:positionH>
            <wp:positionV relativeFrom="paragraph">
              <wp:posOffset>6350</wp:posOffset>
            </wp:positionV>
            <wp:extent cx="4457700" cy="4048125"/>
            <wp:effectExtent l="0" t="0" r="0" b="9525"/>
            <wp:wrapNone/>
            <wp:docPr id="11" name="Picture 5" descr="W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7700" cy="4048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50F9" w:rsidRDefault="008550F9">
      <w:pPr>
        <w:tabs>
          <w:tab w:val="left" w:pos="-1440"/>
          <w:tab w:val="left" w:pos="-720"/>
        </w:tabs>
        <w:spacing w:line="240" w:lineRule="auto"/>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pPr>
    </w:p>
    <w:p w:rsidR="008550F9" w:rsidRDefault="008550F9">
      <w:pPr>
        <w:tabs>
          <w:tab w:val="left" w:pos="-1440"/>
          <w:tab w:val="left" w:pos="-720"/>
        </w:tabs>
        <w:ind w:right="8"/>
      </w:pPr>
    </w:p>
    <w:p w:rsidR="008550F9" w:rsidRDefault="008550F9">
      <w:pPr>
        <w:tabs>
          <w:tab w:val="left" w:pos="-1440"/>
          <w:tab w:val="left" w:pos="-720"/>
        </w:tabs>
        <w:ind w:right="8"/>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ind w:right="8"/>
              <w:rPr>
                <w:b/>
              </w:rPr>
            </w:pPr>
            <w:r>
              <w:lastRenderedPageBreak/>
              <w:br w:type="page"/>
            </w:r>
            <w:r>
              <w:rPr>
                <w:b/>
              </w:rPr>
              <w:t>Proces:</w:t>
            </w:r>
          </w:p>
        </w:tc>
        <w:tc>
          <w:tcPr>
            <w:tcW w:w="7154" w:type="dxa"/>
          </w:tcPr>
          <w:p w:rsidR="008550F9" w:rsidRDefault="008550F9">
            <w:pPr>
              <w:pStyle w:val="Standaardzonderwitregel"/>
              <w:ind w:right="8"/>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Standaardzonderwitregel"/>
            </w:pPr>
          </w:p>
          <w:p w:rsidR="008550F9" w:rsidRDefault="008550F9">
            <w:pPr>
              <w:pStyle w:val="Standaardzonderwitregel"/>
            </w:pPr>
            <w:r>
              <w:t>3.1.1 Waterwinning</w:t>
            </w:r>
          </w:p>
        </w:tc>
      </w:tr>
      <w:tr w:rsidR="008550F9">
        <w:tc>
          <w:tcPr>
            <w:tcW w:w="2622" w:type="dxa"/>
          </w:tcPr>
          <w:p w:rsidR="008550F9" w:rsidRDefault="008550F9">
            <w:r>
              <w:rPr>
                <w:b/>
              </w:rPr>
              <w:t>Doel:</w:t>
            </w:r>
          </w:p>
        </w:tc>
        <w:tc>
          <w:tcPr>
            <w:tcW w:w="7154" w:type="dxa"/>
          </w:tcPr>
          <w:p w:rsidR="008550F9" w:rsidRDefault="008550F9">
            <w:r>
              <w:t>Coördinatie / afstemming van procesblokken 3.1.1.1 t/m  3.1.1.6</w:t>
            </w:r>
          </w:p>
        </w:tc>
      </w:tr>
    </w:tbl>
    <w:p w:rsidR="008550F9" w:rsidRDefault="008550F9">
      <w:pPr>
        <w:tabs>
          <w:tab w:val="left" w:pos="-1440"/>
          <w:tab w:val="left" w:pos="-720"/>
        </w:tabs>
      </w:pPr>
    </w:p>
    <w:p w:rsidR="008550F9" w:rsidRDefault="008550F9"/>
    <w:tbl>
      <w:tblPr>
        <w:tblW w:w="465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1685"/>
        <w:gridCol w:w="7384"/>
      </w:tblGrid>
      <w:tr w:rsidR="008550F9">
        <w:trPr>
          <w:tblHeader/>
        </w:trPr>
        <w:tc>
          <w:tcPr>
            <w:tcW w:w="929" w:type="pct"/>
            <w:shd w:val="solid" w:color="000000" w:fill="FFFFFF"/>
          </w:tcPr>
          <w:p w:rsidR="008550F9" w:rsidRDefault="008550F9">
            <w:pPr>
              <w:rPr>
                <w:b/>
                <w:bCs/>
              </w:rPr>
            </w:pPr>
            <w:r>
              <w:rPr>
                <w:b/>
                <w:bCs/>
              </w:rPr>
              <w:t>Stap</w:t>
            </w:r>
          </w:p>
        </w:tc>
        <w:tc>
          <w:tcPr>
            <w:tcW w:w="4071" w:type="pct"/>
            <w:shd w:val="solid" w:color="000000" w:fill="FFFFFF"/>
          </w:tcPr>
          <w:p w:rsidR="008550F9" w:rsidRDefault="008550F9">
            <w:pPr>
              <w:rPr>
                <w:b/>
                <w:bCs/>
              </w:rPr>
            </w:pPr>
            <w:r>
              <w:rPr>
                <w:b/>
                <w:bCs/>
              </w:rPr>
              <w:t>Actie</w:t>
            </w:r>
          </w:p>
        </w:tc>
      </w:tr>
      <w:tr w:rsidR="008550F9">
        <w:tc>
          <w:tcPr>
            <w:tcW w:w="929" w:type="pct"/>
          </w:tcPr>
          <w:p w:rsidR="008550F9" w:rsidRDefault="008550F9">
            <w:r>
              <w:t>Rust</w:t>
            </w:r>
          </w:p>
        </w:tc>
        <w:tc>
          <w:tcPr>
            <w:tcW w:w="4071" w:type="pct"/>
          </w:tcPr>
          <w:p w:rsidR="008550F9" w:rsidRDefault="008550F9" w:rsidP="008550F9">
            <w:pPr>
              <w:numPr>
                <w:ilvl w:val="0"/>
                <w:numId w:val="37"/>
              </w:numPr>
              <w:tabs>
                <w:tab w:val="clear" w:pos="480"/>
                <w:tab w:val="num" w:pos="286"/>
              </w:tabs>
              <w:ind w:hanging="479"/>
            </w:pPr>
            <w:r>
              <w:t xml:space="preserve">Geen actie </w:t>
            </w:r>
          </w:p>
        </w:tc>
      </w:tr>
      <w:tr w:rsidR="008550F9">
        <w:trPr>
          <w:cantSplit/>
        </w:trPr>
        <w:tc>
          <w:tcPr>
            <w:tcW w:w="929" w:type="pct"/>
          </w:tcPr>
          <w:p w:rsidR="008550F9" w:rsidRDefault="008550F9">
            <w:r>
              <w:t>BijSchakelen</w:t>
            </w:r>
          </w:p>
        </w:tc>
        <w:tc>
          <w:tcPr>
            <w:tcW w:w="4071" w:type="pct"/>
          </w:tcPr>
          <w:p w:rsidR="008550F9" w:rsidRDefault="008550F9" w:rsidP="008550F9">
            <w:pPr>
              <w:numPr>
                <w:ilvl w:val="0"/>
                <w:numId w:val="37"/>
              </w:numPr>
              <w:tabs>
                <w:tab w:val="clear" w:pos="480"/>
                <w:tab w:val="num" w:pos="286"/>
              </w:tabs>
              <w:ind w:hanging="479"/>
            </w:pPr>
            <w:r>
              <w:t>Schakel betreffende pomp in</w:t>
            </w:r>
          </w:p>
          <w:p w:rsidR="008550F9" w:rsidRDefault="008550F9" w:rsidP="008550F9">
            <w:pPr>
              <w:numPr>
                <w:ilvl w:val="0"/>
                <w:numId w:val="37"/>
              </w:numPr>
              <w:tabs>
                <w:tab w:val="clear" w:pos="480"/>
                <w:tab w:val="num" w:pos="286"/>
              </w:tabs>
              <w:ind w:hanging="479"/>
            </w:pPr>
            <w:r>
              <w:t>Hoog bewakingstijd [sec] op</w:t>
            </w:r>
          </w:p>
        </w:tc>
      </w:tr>
      <w:tr w:rsidR="008550F9">
        <w:trPr>
          <w:cantSplit/>
        </w:trPr>
        <w:tc>
          <w:tcPr>
            <w:tcW w:w="929" w:type="pct"/>
          </w:tcPr>
          <w:p w:rsidR="008550F9" w:rsidRDefault="008550F9">
            <w:r>
              <w:t>WachtMax</w:t>
            </w:r>
          </w:p>
        </w:tc>
        <w:tc>
          <w:tcPr>
            <w:tcW w:w="4071" w:type="pct"/>
          </w:tcPr>
          <w:p w:rsidR="008550F9" w:rsidRDefault="008550F9" w:rsidP="008550F9">
            <w:pPr>
              <w:numPr>
                <w:ilvl w:val="0"/>
                <w:numId w:val="37"/>
              </w:numPr>
              <w:tabs>
                <w:tab w:val="clear" w:pos="480"/>
                <w:tab w:val="num" w:pos="286"/>
              </w:tabs>
              <w:ind w:hanging="479"/>
            </w:pPr>
            <w:r>
              <w:t>Hoog “Wachttijd na inschakelen” [sec] op</w:t>
            </w:r>
          </w:p>
        </w:tc>
      </w:tr>
      <w:tr w:rsidR="008550F9">
        <w:trPr>
          <w:cantSplit/>
        </w:trPr>
        <w:tc>
          <w:tcPr>
            <w:tcW w:w="929" w:type="pct"/>
          </w:tcPr>
          <w:p w:rsidR="008550F9" w:rsidRDefault="008550F9">
            <w:r>
              <w:t>Afschakelen</w:t>
            </w:r>
          </w:p>
        </w:tc>
        <w:tc>
          <w:tcPr>
            <w:tcW w:w="4071" w:type="pct"/>
          </w:tcPr>
          <w:p w:rsidR="008550F9" w:rsidRDefault="008550F9" w:rsidP="008550F9">
            <w:pPr>
              <w:numPr>
                <w:ilvl w:val="0"/>
                <w:numId w:val="37"/>
              </w:numPr>
              <w:tabs>
                <w:tab w:val="clear" w:pos="480"/>
                <w:tab w:val="num" w:pos="286"/>
              </w:tabs>
              <w:ind w:hanging="479"/>
            </w:pPr>
            <w:r>
              <w:t>Schakel betreffende pomp uit</w:t>
            </w:r>
          </w:p>
          <w:p w:rsidR="008550F9" w:rsidRDefault="008550F9" w:rsidP="008550F9">
            <w:pPr>
              <w:numPr>
                <w:ilvl w:val="0"/>
                <w:numId w:val="37"/>
              </w:numPr>
              <w:tabs>
                <w:tab w:val="clear" w:pos="480"/>
                <w:tab w:val="num" w:pos="286"/>
              </w:tabs>
              <w:ind w:hanging="479"/>
            </w:pPr>
            <w:r>
              <w:t>Hoog bewakingstijd [sec] op</w:t>
            </w:r>
          </w:p>
        </w:tc>
      </w:tr>
      <w:tr w:rsidR="008550F9">
        <w:tc>
          <w:tcPr>
            <w:tcW w:w="929" w:type="pct"/>
          </w:tcPr>
          <w:p w:rsidR="008550F9" w:rsidRDefault="008550F9">
            <w:r>
              <w:t>WachtMin</w:t>
            </w:r>
          </w:p>
        </w:tc>
        <w:tc>
          <w:tcPr>
            <w:tcW w:w="4071" w:type="pct"/>
          </w:tcPr>
          <w:p w:rsidR="008550F9" w:rsidRDefault="008550F9" w:rsidP="008550F9">
            <w:pPr>
              <w:numPr>
                <w:ilvl w:val="0"/>
                <w:numId w:val="37"/>
              </w:numPr>
              <w:tabs>
                <w:tab w:val="clear" w:pos="480"/>
                <w:tab w:val="num" w:pos="286"/>
              </w:tabs>
              <w:ind w:hanging="479"/>
            </w:pPr>
            <w:r>
              <w:t xml:space="preserve"> Hoog “Wachttijd na uitschakelen” [sec] op.</w:t>
            </w:r>
          </w:p>
        </w:tc>
      </w:tr>
    </w:tbl>
    <w:p w:rsidR="008550F9" w:rsidRDefault="008550F9"/>
    <w:p w:rsidR="008550F9" w:rsidRDefault="008550F9">
      <w:pPr>
        <w:tabs>
          <w:tab w:val="left" w:pos="-1440"/>
          <w:tab w:val="left" w:pos="-720"/>
        </w:tabs>
      </w:pPr>
      <w:r>
        <w:t>De actieve stap wordt getoond op SCADA</w:t>
      </w:r>
    </w:p>
    <w:p w:rsidR="008550F9" w:rsidRDefault="008550F9">
      <w:pPr>
        <w:pStyle w:val="opsomming1"/>
        <w:numPr>
          <w:ilvl w:val="0"/>
          <w:numId w:val="0"/>
        </w:numPr>
        <w:ind w:left="340" w:hanging="340"/>
      </w:pPr>
    </w:p>
    <w:p w:rsidR="008550F9" w:rsidRDefault="008550F9">
      <w:pPr>
        <w:pStyle w:val="opsomming1"/>
        <w:numPr>
          <w:ilvl w:val="0"/>
          <w:numId w:val="0"/>
        </w:numPr>
        <w:ind w:left="340" w:hanging="340"/>
      </w:pPr>
      <w:r>
        <w:t>Staptransitie’s :</w:t>
      </w:r>
    </w:p>
    <w:p w:rsidR="008550F9" w:rsidRDefault="008550F9"/>
    <w:tbl>
      <w:tblPr>
        <w:tblW w:w="466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1570"/>
        <w:gridCol w:w="7524"/>
      </w:tblGrid>
      <w:tr w:rsidR="008550F9">
        <w:trPr>
          <w:tblHeader/>
        </w:trPr>
        <w:tc>
          <w:tcPr>
            <w:tcW w:w="863" w:type="pct"/>
            <w:shd w:val="solid" w:color="000000" w:fill="FFFFFF"/>
          </w:tcPr>
          <w:p w:rsidR="008550F9" w:rsidRDefault="008550F9">
            <w:pPr>
              <w:rPr>
                <w:b/>
                <w:bCs/>
                <w:sz w:val="16"/>
              </w:rPr>
            </w:pPr>
            <w:r>
              <w:rPr>
                <w:b/>
                <w:bCs/>
                <w:sz w:val="16"/>
              </w:rPr>
              <w:t>StapTransitie</w:t>
            </w:r>
          </w:p>
        </w:tc>
        <w:tc>
          <w:tcPr>
            <w:tcW w:w="4137" w:type="pct"/>
            <w:shd w:val="solid" w:color="000000" w:fill="FFFFFF"/>
          </w:tcPr>
          <w:p w:rsidR="008550F9" w:rsidRDefault="008550F9">
            <w:pPr>
              <w:rPr>
                <w:b/>
                <w:bCs/>
                <w:sz w:val="16"/>
              </w:rPr>
            </w:pPr>
          </w:p>
        </w:tc>
      </w:tr>
      <w:tr w:rsidR="008550F9">
        <w:tc>
          <w:tcPr>
            <w:tcW w:w="863" w:type="pct"/>
          </w:tcPr>
          <w:p w:rsidR="008550F9" w:rsidRDefault="008550F9">
            <w:pPr>
              <w:rPr>
                <w:sz w:val="16"/>
              </w:rPr>
            </w:pPr>
            <w:r>
              <w:rPr>
                <w:sz w:val="16"/>
              </w:rPr>
              <w:t>T_Rust_Bij</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 xml:space="preserve">De geselecteerde pomp welke freq.geregeld dient te zijn heeft de maximale freq. bereikt </w:t>
            </w:r>
            <w:r>
              <w:rPr>
                <w:b/>
                <w:bCs/>
                <w:sz w:val="16"/>
              </w:rPr>
              <w:t>en</w:t>
            </w:r>
            <w:r>
              <w:rPr>
                <w:sz w:val="16"/>
              </w:rPr>
              <w:t xml:space="preserve"> </w:t>
            </w:r>
          </w:p>
          <w:p w:rsidR="008550F9" w:rsidRDefault="008550F9" w:rsidP="008550F9">
            <w:pPr>
              <w:numPr>
                <w:ilvl w:val="0"/>
                <w:numId w:val="29"/>
              </w:numPr>
              <w:tabs>
                <w:tab w:val="clear" w:pos="720"/>
                <w:tab w:val="num" w:pos="383"/>
              </w:tabs>
              <w:ind w:left="383" w:hanging="302"/>
              <w:rPr>
                <w:sz w:val="16"/>
              </w:rPr>
            </w:pPr>
            <w:r>
              <w:rPr>
                <w:sz w:val="16"/>
              </w:rPr>
              <w:t xml:space="preserve">Er moet een pomp bijgeschakeld worden </w:t>
            </w:r>
            <w:r>
              <w:rPr>
                <w:b/>
                <w:bCs/>
                <w:sz w:val="16"/>
              </w:rPr>
              <w:t>en</w:t>
            </w:r>
            <w:r>
              <w:rPr>
                <w:sz w:val="16"/>
              </w:rPr>
              <w:t xml:space="preserve"> </w:t>
            </w:r>
          </w:p>
          <w:p w:rsidR="008550F9" w:rsidRDefault="008550F9" w:rsidP="008550F9">
            <w:pPr>
              <w:numPr>
                <w:ilvl w:val="0"/>
                <w:numId w:val="29"/>
              </w:numPr>
              <w:tabs>
                <w:tab w:val="clear" w:pos="720"/>
                <w:tab w:val="num" w:pos="383"/>
              </w:tabs>
              <w:ind w:left="383" w:hanging="302"/>
              <w:rPr>
                <w:sz w:val="16"/>
              </w:rPr>
            </w:pPr>
            <w:r>
              <w:rPr>
                <w:sz w:val="16"/>
              </w:rPr>
              <w:t>Maximale druk niet bereikt</w:t>
            </w:r>
          </w:p>
        </w:tc>
      </w:tr>
      <w:tr w:rsidR="008550F9">
        <w:tc>
          <w:tcPr>
            <w:tcW w:w="863" w:type="pct"/>
          </w:tcPr>
          <w:p w:rsidR="008550F9" w:rsidRDefault="008550F9">
            <w:pPr>
              <w:rPr>
                <w:sz w:val="16"/>
              </w:rPr>
            </w:pPr>
            <w:r>
              <w:rPr>
                <w:sz w:val="16"/>
              </w:rPr>
              <w:t>T_Bij_Wacht</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De in te schakelen pomp is inbedrijf</w:t>
            </w:r>
          </w:p>
        </w:tc>
      </w:tr>
      <w:tr w:rsidR="008550F9">
        <w:tc>
          <w:tcPr>
            <w:tcW w:w="863" w:type="pct"/>
          </w:tcPr>
          <w:p w:rsidR="008550F9" w:rsidRDefault="008550F9">
            <w:pPr>
              <w:rPr>
                <w:sz w:val="16"/>
              </w:rPr>
            </w:pPr>
            <w:r>
              <w:rPr>
                <w:sz w:val="16"/>
              </w:rPr>
              <w:t>T_Rust_Af</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 xml:space="preserve">De geselecteerde pomp welke freq.geregeld dient te zijn heeft de minimale freq. bereikt </w:t>
            </w:r>
            <w:r>
              <w:rPr>
                <w:b/>
                <w:bCs/>
                <w:sz w:val="16"/>
              </w:rPr>
              <w:t>en</w:t>
            </w:r>
            <w:r>
              <w:rPr>
                <w:sz w:val="16"/>
              </w:rPr>
              <w:t xml:space="preserve"> </w:t>
            </w:r>
          </w:p>
          <w:p w:rsidR="008550F9" w:rsidRDefault="008550F9" w:rsidP="008550F9">
            <w:pPr>
              <w:numPr>
                <w:ilvl w:val="0"/>
                <w:numId w:val="29"/>
              </w:numPr>
              <w:tabs>
                <w:tab w:val="clear" w:pos="720"/>
                <w:tab w:val="num" w:pos="383"/>
              </w:tabs>
              <w:ind w:left="383" w:hanging="302"/>
              <w:rPr>
                <w:sz w:val="16"/>
              </w:rPr>
            </w:pPr>
            <w:r>
              <w:rPr>
                <w:sz w:val="16"/>
              </w:rPr>
              <w:t xml:space="preserve">Er moet een pomp afgeschakeld worden </w:t>
            </w:r>
            <w:r>
              <w:rPr>
                <w:b/>
                <w:bCs/>
                <w:sz w:val="16"/>
              </w:rPr>
              <w:t>en</w:t>
            </w:r>
            <w:r>
              <w:rPr>
                <w:sz w:val="16"/>
              </w:rPr>
              <w:t xml:space="preserve"> </w:t>
            </w:r>
          </w:p>
          <w:p w:rsidR="008550F9" w:rsidRDefault="008550F9" w:rsidP="008550F9">
            <w:pPr>
              <w:numPr>
                <w:ilvl w:val="0"/>
                <w:numId w:val="29"/>
              </w:numPr>
              <w:tabs>
                <w:tab w:val="clear" w:pos="720"/>
                <w:tab w:val="num" w:pos="383"/>
              </w:tabs>
              <w:ind w:left="383" w:hanging="302"/>
              <w:rPr>
                <w:sz w:val="16"/>
              </w:rPr>
            </w:pPr>
            <w:r>
              <w:rPr>
                <w:sz w:val="16"/>
              </w:rPr>
              <w:t>Minimale druk niet bereikt</w:t>
            </w:r>
          </w:p>
        </w:tc>
      </w:tr>
      <w:tr w:rsidR="008550F9">
        <w:tc>
          <w:tcPr>
            <w:tcW w:w="863" w:type="pct"/>
          </w:tcPr>
          <w:p w:rsidR="008550F9" w:rsidRDefault="008550F9">
            <w:pPr>
              <w:rPr>
                <w:sz w:val="16"/>
              </w:rPr>
            </w:pPr>
            <w:r>
              <w:rPr>
                <w:sz w:val="16"/>
              </w:rPr>
              <w:t>T_AF_Wacht</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De uit te schakelen pomp is uit bedrijf</w:t>
            </w:r>
          </w:p>
        </w:tc>
      </w:tr>
      <w:tr w:rsidR="008550F9">
        <w:tc>
          <w:tcPr>
            <w:tcW w:w="863" w:type="pct"/>
          </w:tcPr>
          <w:p w:rsidR="008550F9" w:rsidRDefault="008550F9">
            <w:pPr>
              <w:rPr>
                <w:sz w:val="16"/>
              </w:rPr>
            </w:pPr>
            <w:r>
              <w:rPr>
                <w:sz w:val="16"/>
              </w:rPr>
              <w:t>T_Bij_Rust</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 xml:space="preserve">Stap gedurende 60sec of meer actief : het bijschakelen is niet gelukt </w:t>
            </w:r>
          </w:p>
        </w:tc>
      </w:tr>
      <w:tr w:rsidR="008550F9">
        <w:tc>
          <w:tcPr>
            <w:tcW w:w="863" w:type="pct"/>
          </w:tcPr>
          <w:p w:rsidR="008550F9" w:rsidRDefault="008550F9">
            <w:pPr>
              <w:rPr>
                <w:sz w:val="16"/>
              </w:rPr>
            </w:pPr>
            <w:r>
              <w:rPr>
                <w:sz w:val="16"/>
              </w:rPr>
              <w:t>T_Af_Rust</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 xml:space="preserve">Stap gedurende 60sec of meer actief : het afschakelen is niet gelukt </w:t>
            </w:r>
          </w:p>
        </w:tc>
      </w:tr>
      <w:tr w:rsidR="008550F9">
        <w:tc>
          <w:tcPr>
            <w:tcW w:w="863" w:type="pct"/>
          </w:tcPr>
          <w:p w:rsidR="008550F9" w:rsidRDefault="008550F9">
            <w:pPr>
              <w:rPr>
                <w:sz w:val="16"/>
                <w:lang w:val="fr-FR"/>
              </w:rPr>
            </w:pPr>
            <w:r>
              <w:rPr>
                <w:sz w:val="16"/>
                <w:lang w:val="fr-FR"/>
              </w:rPr>
              <w:t>T_Max_Rust</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 xml:space="preserve">”Wachttijd na inschakelen” is verstreken </w:t>
            </w:r>
            <w:r>
              <w:rPr>
                <w:b/>
                <w:bCs/>
                <w:sz w:val="16"/>
              </w:rPr>
              <w:t>of</w:t>
            </w:r>
            <w:r>
              <w:rPr>
                <w:sz w:val="16"/>
              </w:rPr>
              <w:t xml:space="preserve"> </w:t>
            </w:r>
          </w:p>
          <w:p w:rsidR="008550F9" w:rsidRDefault="008550F9" w:rsidP="008550F9">
            <w:pPr>
              <w:numPr>
                <w:ilvl w:val="0"/>
                <w:numId w:val="29"/>
              </w:numPr>
              <w:tabs>
                <w:tab w:val="clear" w:pos="720"/>
                <w:tab w:val="num" w:pos="383"/>
              </w:tabs>
              <w:ind w:left="383" w:hanging="302"/>
              <w:rPr>
                <w:sz w:val="16"/>
              </w:rPr>
            </w:pPr>
            <w:r>
              <w:rPr>
                <w:sz w:val="16"/>
              </w:rPr>
              <w:t>Stap gedurende 60sec of meer actief : het bijschakelen is niet gelukt</w:t>
            </w:r>
          </w:p>
        </w:tc>
      </w:tr>
      <w:tr w:rsidR="008550F9">
        <w:tc>
          <w:tcPr>
            <w:tcW w:w="863" w:type="pct"/>
          </w:tcPr>
          <w:p w:rsidR="008550F9" w:rsidRDefault="008550F9">
            <w:pPr>
              <w:rPr>
                <w:sz w:val="16"/>
                <w:lang w:val="fr-FR"/>
              </w:rPr>
            </w:pPr>
            <w:r>
              <w:rPr>
                <w:sz w:val="16"/>
                <w:lang w:val="fr-FR"/>
              </w:rPr>
              <w:t>T_Min_Rust</w:t>
            </w:r>
          </w:p>
        </w:tc>
        <w:tc>
          <w:tcPr>
            <w:tcW w:w="4137" w:type="pct"/>
          </w:tcPr>
          <w:p w:rsidR="008550F9" w:rsidRDefault="008550F9" w:rsidP="008550F9">
            <w:pPr>
              <w:numPr>
                <w:ilvl w:val="0"/>
                <w:numId w:val="29"/>
              </w:numPr>
              <w:tabs>
                <w:tab w:val="clear" w:pos="720"/>
                <w:tab w:val="num" w:pos="383"/>
              </w:tabs>
              <w:ind w:left="383" w:hanging="302"/>
              <w:rPr>
                <w:sz w:val="16"/>
              </w:rPr>
            </w:pPr>
            <w:r>
              <w:rPr>
                <w:sz w:val="16"/>
              </w:rPr>
              <w:t xml:space="preserve">”Wachttijd na uitschakelen” is verstreken </w:t>
            </w:r>
            <w:r>
              <w:rPr>
                <w:b/>
                <w:bCs/>
                <w:sz w:val="16"/>
              </w:rPr>
              <w:t>of</w:t>
            </w:r>
            <w:r>
              <w:rPr>
                <w:sz w:val="16"/>
              </w:rPr>
              <w:t xml:space="preserve"> </w:t>
            </w:r>
          </w:p>
          <w:p w:rsidR="008550F9" w:rsidRDefault="008550F9" w:rsidP="008550F9">
            <w:pPr>
              <w:numPr>
                <w:ilvl w:val="0"/>
                <w:numId w:val="29"/>
              </w:numPr>
              <w:tabs>
                <w:tab w:val="clear" w:pos="720"/>
                <w:tab w:val="num" w:pos="383"/>
              </w:tabs>
              <w:ind w:left="383" w:hanging="302"/>
              <w:rPr>
                <w:sz w:val="16"/>
              </w:rPr>
            </w:pPr>
            <w:r>
              <w:rPr>
                <w:sz w:val="16"/>
              </w:rPr>
              <w:t>Stap gedurende 60sec of meer actief : het afschakelen is niet gelukt</w:t>
            </w:r>
          </w:p>
        </w:tc>
      </w:tr>
    </w:tbl>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p>
    <w:p w:rsidR="008550F9" w:rsidRDefault="008550F9">
      <w:pPr>
        <w:pStyle w:val="opsomming1"/>
        <w:numPr>
          <w:ilvl w:val="0"/>
          <w:numId w:val="0"/>
        </w:numPr>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Standaardzonderwitregel"/>
            </w:pPr>
          </w:p>
          <w:p w:rsidR="008550F9" w:rsidRDefault="008550F9">
            <w:pPr>
              <w:pStyle w:val="Standaardzonderwitregel"/>
            </w:pPr>
            <w:r>
              <w:t>3.1.1 Waterwinning</w:t>
            </w:r>
          </w:p>
        </w:tc>
      </w:tr>
      <w:tr w:rsidR="008550F9">
        <w:tc>
          <w:tcPr>
            <w:tcW w:w="2622" w:type="dxa"/>
          </w:tcPr>
          <w:p w:rsidR="008550F9" w:rsidRDefault="008550F9">
            <w:r>
              <w:rPr>
                <w:b/>
              </w:rPr>
              <w:t>Doel:</w:t>
            </w:r>
          </w:p>
        </w:tc>
        <w:tc>
          <w:tcPr>
            <w:tcW w:w="7154" w:type="dxa"/>
          </w:tcPr>
          <w:p w:rsidR="008550F9" w:rsidRDefault="008550F9">
            <w:r>
              <w:t>Coördinatie / afstemming van procesblokken 3.1.1.1 t/m  3.1.1.6</w:t>
            </w:r>
          </w:p>
        </w:tc>
      </w:tr>
    </w:tbl>
    <w:p w:rsidR="008550F9" w:rsidRDefault="008550F9">
      <w:pPr>
        <w:tabs>
          <w:tab w:val="left" w:pos="-1440"/>
          <w:tab w:val="left" w:pos="-720"/>
        </w:tabs>
      </w:pPr>
    </w:p>
    <w:p w:rsidR="008550F9" w:rsidRDefault="008550F9">
      <w:pPr>
        <w:pStyle w:val="opsomming1"/>
        <w:numPr>
          <w:ilvl w:val="0"/>
          <w:numId w:val="0"/>
        </w:numPr>
      </w:pPr>
    </w:p>
    <w:p w:rsidR="008550F9" w:rsidRDefault="008550F9">
      <w:pPr>
        <w:pStyle w:val="Heading4"/>
        <w:keepLines w:val="0"/>
        <w:rPr>
          <w:b w:val="0"/>
          <w:bCs/>
        </w:rPr>
      </w:pPr>
      <w:r>
        <w:t>Bediening</w:t>
      </w:r>
    </w:p>
    <w:p w:rsidR="008550F9" w:rsidRDefault="008550F9">
      <w:pPr>
        <w:pStyle w:val="Standaardzonderwitregel"/>
      </w:pPr>
    </w:p>
    <w:p w:rsidR="008550F9" w:rsidRDefault="008550F9">
      <w:pPr>
        <w:numPr>
          <w:ilvl w:val="0"/>
          <w:numId w:val="37"/>
        </w:numPr>
      </w:pPr>
      <w:r>
        <w:t>Wachttijd na inschakelen [sec]</w:t>
      </w:r>
    </w:p>
    <w:p w:rsidR="008550F9" w:rsidRDefault="008550F9">
      <w:pPr>
        <w:numPr>
          <w:ilvl w:val="0"/>
          <w:numId w:val="37"/>
        </w:numPr>
      </w:pPr>
      <w:r>
        <w:t>Wachttijd na uitschakelen [sec]</w:t>
      </w:r>
    </w:p>
    <w:p w:rsidR="008550F9" w:rsidRDefault="008550F9">
      <w:pPr>
        <w:numPr>
          <w:ilvl w:val="0"/>
          <w:numId w:val="37"/>
        </w:numPr>
      </w:pPr>
      <w:r>
        <w:t>Voorkeuze (prioriteit)</w:t>
      </w:r>
    </w:p>
    <w:p w:rsidR="008550F9" w:rsidRDefault="008550F9"/>
    <w:p w:rsidR="008550F9" w:rsidRDefault="008550F9">
      <w:pPr>
        <w:pStyle w:val="Heading4"/>
        <w:keepLines w:val="0"/>
      </w:pPr>
      <w:r>
        <w:t>Presentatie</w:t>
      </w:r>
    </w:p>
    <w:p w:rsidR="008550F9" w:rsidRDefault="008550F9">
      <w:pPr>
        <w:pStyle w:val="opsomming1"/>
        <w:numPr>
          <w:ilvl w:val="0"/>
          <w:numId w:val="38"/>
        </w:numPr>
      </w:pPr>
      <w:r>
        <w:t>Paraat indicatie per winput</w:t>
      </w:r>
    </w:p>
    <w:p w:rsidR="008550F9" w:rsidRDefault="008550F9">
      <w:pPr>
        <w:pStyle w:val="opsomming1"/>
        <w:numPr>
          <w:ilvl w:val="0"/>
          <w:numId w:val="38"/>
        </w:numPr>
      </w:pPr>
      <w:r>
        <w:t>Laatste startdatum,tijd</w:t>
      </w:r>
    </w:p>
    <w:p w:rsidR="008550F9" w:rsidRDefault="008550F9">
      <w:pPr>
        <w:pStyle w:val="opsomming1"/>
        <w:numPr>
          <w:ilvl w:val="0"/>
          <w:numId w:val="38"/>
        </w:numPr>
      </w:pPr>
      <w:r>
        <w:t>Laatste stopdatum,tijd</w:t>
      </w:r>
    </w:p>
    <w:p w:rsidR="008550F9" w:rsidRDefault="008550F9">
      <w:pPr>
        <w:pStyle w:val="opsomming1"/>
        <w:numPr>
          <w:ilvl w:val="0"/>
          <w:numId w:val="38"/>
          <w:numberingChange w:id="55" w:author="m.j.t.brentjens" w:date="2007-05-03T10:30:00Z" w:original="o"/>
        </w:numPr>
        <w:rPr>
          <w:del w:id="56" w:author="m.j.t.brentjens" w:date="2007-05-03T10:48:00Z"/>
        </w:rPr>
      </w:pPr>
      <w:del w:id="57" w:author="m.j.t.brentjens" w:date="2007-05-03T10:48:00Z">
        <w:r>
          <w:delText>Actieve stap</w:delText>
        </w:r>
      </w:del>
    </w:p>
    <w:p w:rsidR="008550F9" w:rsidRDefault="008550F9">
      <w:pPr>
        <w:pStyle w:val="opsomming1"/>
        <w:numPr>
          <w:ilvl w:val="0"/>
          <w:numId w:val="0"/>
        </w:numPr>
      </w:pPr>
    </w:p>
    <w:p w:rsidR="008550F9" w:rsidRDefault="008550F9">
      <w:pPr>
        <w:pStyle w:val="Heading4"/>
        <w:keepLines w:val="0"/>
      </w:pPr>
      <w:r>
        <w:t>Alarmering</w:t>
      </w:r>
    </w:p>
    <w:p w:rsidR="008550F9" w:rsidRDefault="008550F9">
      <w:pPr>
        <w:pStyle w:val="Standaardzonderwitregel"/>
        <w:rPr>
          <w:u w:val="single"/>
        </w:rPr>
      </w:pPr>
      <w:r>
        <w:rPr>
          <w:u w:val="single"/>
        </w:rPr>
        <w:t>alarmen:</w:t>
      </w:r>
    </w:p>
    <w:p w:rsidR="008550F9" w:rsidRDefault="008550F9">
      <w:pPr>
        <w:pStyle w:val="Heading4"/>
        <w:keepLines w:val="0"/>
      </w:pPr>
      <w:r>
        <w:t>Informatieopslag</w:t>
      </w:r>
    </w:p>
    <w:p w:rsidR="008550F9" w:rsidRDefault="008550F9">
      <w:pPr>
        <w:pStyle w:val="opsomming1"/>
        <w:numPr>
          <w:ilvl w:val="0"/>
          <w:numId w:val="22"/>
        </w:numPr>
      </w:pPr>
    </w:p>
    <w:p w:rsidR="008550F9" w:rsidRDefault="008550F9">
      <w:pPr>
        <w:pStyle w:val="opsomming1"/>
        <w:numPr>
          <w:ilvl w:val="0"/>
          <w:numId w:val="0"/>
        </w:numPr>
        <w:ind w:left="340" w:hanging="340"/>
      </w:pPr>
    </w:p>
    <w:p w:rsidR="008550F9" w:rsidRDefault="008550F9">
      <w:pPr>
        <w:pStyle w:val="opsomming1"/>
        <w:numPr>
          <w:ilvl w:val="0"/>
          <w:numId w:val="0"/>
        </w:numPr>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pPr>
            <w:bookmarkStart w:id="58" w:name="_Toc243111281"/>
            <w:r>
              <w:t>3.1.1.1 12-maands totaal</w:t>
            </w:r>
            <w:bookmarkEnd w:id="58"/>
          </w:p>
        </w:tc>
      </w:tr>
      <w:tr w:rsidR="008550F9">
        <w:tc>
          <w:tcPr>
            <w:tcW w:w="2622" w:type="dxa"/>
          </w:tcPr>
          <w:p w:rsidR="008550F9" w:rsidRDefault="008550F9">
            <w:r>
              <w:rPr>
                <w:b/>
              </w:rPr>
              <w:t>Doel:</w:t>
            </w:r>
          </w:p>
        </w:tc>
        <w:tc>
          <w:tcPr>
            <w:tcW w:w="7154" w:type="dxa"/>
          </w:tcPr>
          <w:p w:rsidR="008550F9" w:rsidRDefault="008550F9">
            <w:r>
              <w:t>Bereken het totale 12-maands totaal van alle wingebieden op basis van het 12-maands totaal per wingebied en het 12-maands gemiddelde.</w:t>
            </w:r>
          </w:p>
        </w:tc>
      </w:tr>
    </w:tbl>
    <w:p w:rsidR="008550F9" w:rsidRDefault="008550F9">
      <w:pPr>
        <w:pStyle w:val="Standaardzonderwitregel"/>
      </w:pPr>
    </w:p>
    <w:p w:rsidR="008550F9" w:rsidRDefault="008550F9">
      <w:pPr>
        <w:pStyle w:val="Standaardzonderwitregel"/>
        <w:outlineLvl w:val="0"/>
        <w:rPr>
          <w:b/>
        </w:rPr>
      </w:pPr>
      <w:r>
        <w:rPr>
          <w:b/>
        </w:rPr>
        <w:t>Berekening</w:t>
      </w:r>
    </w:p>
    <w:p w:rsidR="008550F9" w:rsidRDefault="008550F9">
      <w:pPr>
        <w:pStyle w:val="Standaardzonderwitregel"/>
        <w:rPr>
          <w:u w:val="single"/>
        </w:rPr>
      </w:pPr>
    </w:p>
    <w:p w:rsidR="008550F9" w:rsidRDefault="008550F9">
      <w:r>
        <w:t xml:space="preserve">De winning berekend voor de diverse wingebieden de totalen,echter in </w:t>
      </w:r>
      <w:r>
        <w:rPr>
          <w:b/>
          <w:bCs/>
          <w:i/>
          <w:iCs/>
        </w:rPr>
        <w:t>”PLC 11 GH1”</w:t>
      </w:r>
      <w:r>
        <w:t xml:space="preserve"> en </w:t>
      </w:r>
      <w:r>
        <w:rPr>
          <w:b/>
          <w:bCs/>
          <w:i/>
          <w:iCs/>
        </w:rPr>
        <w:t>”PLC 12 GH2”</w:t>
      </w:r>
      <w:r>
        <w:t xml:space="preserve"> wordt,per PLC,  het wingebiedmaandtotaal berekend. Sommatie van deze 2 maandtotalen vindt plaats in </w:t>
      </w:r>
      <w:r>
        <w:rPr>
          <w:b/>
          <w:bCs/>
          <w:i/>
          <w:iCs/>
        </w:rPr>
        <w:t>”PLC 1  Winning”</w:t>
      </w:r>
      <w:r>
        <w:t>.</w:t>
      </w:r>
    </w:p>
    <w:p w:rsidR="008550F9" w:rsidRDefault="008550F9">
      <w:pPr>
        <w:tabs>
          <w:tab w:val="left" w:pos="-1440"/>
          <w:tab w:val="left" w:pos="-720"/>
        </w:tabs>
      </w:pPr>
      <w:r>
        <w:t xml:space="preserve">Voor het totaal per wingebied wordt in </w:t>
      </w:r>
      <w:r>
        <w:rPr>
          <w:b/>
          <w:bCs/>
          <w:i/>
          <w:iCs/>
        </w:rPr>
        <w:t>“PLC 1 Winning”</w:t>
      </w:r>
      <w:r>
        <w:t xml:space="preserve"> een tabel bijgehouden</w:t>
      </w:r>
      <w:r>
        <w:rPr>
          <w:bCs/>
        </w:rPr>
        <w:t xml:space="preserve"> ,zie onderstaande tabel:</w:t>
      </w:r>
    </w:p>
    <w:p w:rsidR="008550F9" w:rsidRDefault="008550F9">
      <w:pPr>
        <w:pStyle w:val="ListBullet"/>
        <w:numPr>
          <w:ilvl w:val="0"/>
          <w:numId w:val="0"/>
        </w:numPr>
        <w:ind w:left="720" w:right="0" w:hanging="360"/>
      </w:pPr>
    </w:p>
    <w:p w:rsidR="008550F9" w:rsidRDefault="008550F9">
      <w:pPr>
        <w:pStyle w:val="ListBullet"/>
        <w:numPr>
          <w:ilvl w:val="0"/>
          <w:numId w:val="0"/>
        </w:numPr>
        <w:ind w:left="360"/>
      </w:pPr>
    </w:p>
    <w:tbl>
      <w:tblPr>
        <w:tblW w:w="149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830"/>
        <w:gridCol w:w="2091"/>
      </w:tblGrid>
      <w:tr w:rsidR="008550F9">
        <w:tc>
          <w:tcPr>
            <w:tcW w:w="1421" w:type="pct"/>
            <w:shd w:val="solid" w:color="000000" w:fill="FFFFFF"/>
          </w:tcPr>
          <w:p w:rsidR="008550F9" w:rsidRDefault="008550F9">
            <w:pPr>
              <w:rPr>
                <w:b/>
                <w:bCs/>
              </w:rPr>
            </w:pPr>
            <w:r>
              <w:rPr>
                <w:b/>
                <w:bCs/>
              </w:rPr>
              <w:t>Volgnr</w:t>
            </w:r>
          </w:p>
        </w:tc>
        <w:tc>
          <w:tcPr>
            <w:tcW w:w="3579" w:type="pct"/>
            <w:shd w:val="solid" w:color="000000" w:fill="FFFFFF"/>
          </w:tcPr>
          <w:p w:rsidR="008550F9" w:rsidRDefault="00475361">
            <w:pPr>
              <w:rPr>
                <w:b/>
                <w:bCs/>
              </w:rPr>
            </w:pPr>
            <w:r>
              <w:rPr>
                <w:noProof/>
              </w:rPr>
              <mc:AlternateContent>
                <mc:Choice Requires="wps">
                  <w:drawing>
                    <wp:anchor distT="0" distB="0" distL="114300" distR="114300" simplePos="0" relativeHeight="251656192" behindDoc="0" locked="0" layoutInCell="1" allowOverlap="1">
                      <wp:simplePos x="0" y="0"/>
                      <wp:positionH relativeFrom="column">
                        <wp:posOffset>1403350</wp:posOffset>
                      </wp:positionH>
                      <wp:positionV relativeFrom="paragraph">
                        <wp:posOffset>7620</wp:posOffset>
                      </wp:positionV>
                      <wp:extent cx="4343400" cy="12573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76A5" w:rsidRDefault="00E676A5">
                                  <w:r>
                                    <w:t xml:space="preserve">Bij een </w:t>
                                  </w:r>
                                  <w:proofErr w:type="spellStart"/>
                                  <w:r>
                                    <w:t>maandwissel,wordt</w:t>
                                  </w:r>
                                  <w:proofErr w:type="spellEnd"/>
                                  <w:r>
                                    <w:t xml:space="preserve"> locatie 11 doorgeschoven naar locatie 12 etc. en locatie 0 </w:t>
                                  </w:r>
                                  <w:r>
                                    <w:rPr>
                                      <w:noProof/>
                                    </w:rPr>
                                    <w:sym w:font="Wingdings" w:char="F0E8"/>
                                  </w:r>
                                  <w:r>
                                    <w:t xml:space="preserve"> 1.</w:t>
                                  </w:r>
                                </w:p>
                                <w:p w:rsidR="00E676A5" w:rsidRDefault="00E676A5">
                                  <w:r>
                                    <w:t xml:space="preserve">De inhoud van locatie 12 wordt </w:t>
                                  </w:r>
                                  <w:proofErr w:type="spellStart"/>
                                  <w:r>
                                    <w:t>overschreven.Locatie</w:t>
                                  </w:r>
                                  <w:proofErr w:type="spellEnd"/>
                                  <w:r>
                                    <w:t xml:space="preserve"> 0 wordt op “0” gezet.</w:t>
                                  </w:r>
                                </w:p>
                                <w:p w:rsidR="00E676A5" w:rsidRDefault="00E676A5">
                                  <w:r>
                                    <w:t>Locatie 1 t/m 12 worden gesommeerd en geven het 12-maands totaal :</w:t>
                                  </w:r>
                                </w:p>
                                <w:p w:rsidR="00E676A5" w:rsidRDefault="00E676A5">
                                  <w:r>
                                    <w:t xml:space="preserve"> </w:t>
                                  </w:r>
                                  <w:r>
                                    <w:sym w:font="Symbol" w:char="F053"/>
                                  </w:r>
                                  <w:r>
                                    <w:t xml:space="preserve"> </w:t>
                                  </w:r>
                                  <w:r>
                                    <w:rPr>
                                      <w:rFonts w:ascii="Arial (W1)" w:hAnsi="Arial (W1)"/>
                                      <w:sz w:val="24"/>
                                      <w:vertAlign w:val="subscript"/>
                                    </w:rPr>
                                    <w:t xml:space="preserve">12 </w:t>
                                  </w:r>
                                  <w:proofErr w:type="spellStart"/>
                                  <w:r>
                                    <w:rPr>
                                      <w:rFonts w:ascii="Arial (W1)" w:hAnsi="Arial (W1)"/>
                                      <w:sz w:val="24"/>
                                      <w:vertAlign w:val="subscript"/>
                                    </w:rPr>
                                    <w:t>maands</w:t>
                                  </w:r>
                                  <w:proofErr w:type="spellEnd"/>
                                  <w:r>
                                    <w:rPr>
                                      <w:rFonts w:ascii="Arial (W1)" w:hAnsi="Arial (W1)"/>
                                      <w:sz w:val="24"/>
                                      <w:vertAlign w:val="subscript"/>
                                    </w:rPr>
                                    <w:t xml:space="preserve"> </w:t>
                                  </w:r>
                                  <w:proofErr w:type="spellStart"/>
                                  <w:r>
                                    <w:rPr>
                                      <w:rFonts w:ascii="Arial (W1)" w:hAnsi="Arial (W1)"/>
                                      <w:sz w:val="24"/>
                                      <w:vertAlign w:val="subscript"/>
                                    </w:rPr>
                                    <w:t>tot</w:t>
                                  </w:r>
                                  <w:r>
                                    <w:t>.Hieruit</w:t>
                                  </w:r>
                                  <w:proofErr w:type="spellEnd"/>
                                  <w:r>
                                    <w:t xml:space="preserve"> wordt dan weer het 12-maands gemiddelde</w:t>
                                  </w:r>
                                </w:p>
                                <w:p w:rsidR="00E676A5" w:rsidRDefault="00E676A5">
                                  <w:r>
                                    <w:t xml:space="preserve"> </w:t>
                                  </w:r>
                                  <w:r>
                                    <w:sym w:font="Symbol" w:char="F053"/>
                                  </w:r>
                                  <w:r>
                                    <w:t xml:space="preserve"> </w:t>
                                  </w:r>
                                  <w:r>
                                    <w:rPr>
                                      <w:rFonts w:ascii="Arial (W1)" w:hAnsi="Arial (W1)"/>
                                      <w:sz w:val="24"/>
                                      <w:vertAlign w:val="subscript"/>
                                    </w:rPr>
                                    <w:t xml:space="preserve">12 </w:t>
                                  </w:r>
                                  <w:proofErr w:type="spellStart"/>
                                  <w:r>
                                    <w:rPr>
                                      <w:rFonts w:ascii="Arial (W1)" w:hAnsi="Arial (W1)"/>
                                      <w:sz w:val="24"/>
                                      <w:vertAlign w:val="subscript"/>
                                    </w:rPr>
                                    <w:t>maands</w:t>
                                  </w:r>
                                  <w:proofErr w:type="spellEnd"/>
                                  <w:r>
                                    <w:rPr>
                                      <w:rFonts w:ascii="Arial (W1)" w:hAnsi="Arial (W1)"/>
                                      <w:sz w:val="24"/>
                                      <w:vertAlign w:val="subscript"/>
                                    </w:rPr>
                                    <w:t xml:space="preserve"> Gem</w:t>
                                  </w:r>
                                  <w:r>
                                    <w:t xml:space="preserve">  berekend.</w:t>
                                  </w:r>
                                </w:p>
                                <w:p w:rsidR="00E676A5" w:rsidRDefault="00E676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110.5pt;margin-top:.6pt;width:342pt;height: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" stroked="f">
                      <v:textbox>
                        <w:txbxContent>
                          <w:p w:rsidR="00E676A5" w:rsidRDefault="00E676A5">
                            <w:r>
                              <w:t xml:space="preserve">Bij een </w:t>
                            </w:r>
                            <w:proofErr w:type="spellStart"/>
                            <w:r>
                              <w:t>maandwissel,wordt</w:t>
                            </w:r>
                            <w:proofErr w:type="spellEnd"/>
                            <w:r>
                              <w:t xml:space="preserve"> locatie 11 doorgeschoven naar locatie 12 etc. en locatie 0 </w:t>
                            </w:r>
                            <w:r>
                              <w:rPr>
                                <w:noProof/>
                              </w:rPr>
                              <w:sym w:font="Wingdings" w:char="F0E8"/>
                            </w:r>
                            <w:r>
                              <w:t xml:space="preserve"> 1.</w:t>
                            </w:r>
                          </w:p>
                          <w:p w:rsidR="00E676A5" w:rsidRDefault="00E676A5">
                            <w:r>
                              <w:t xml:space="preserve">De inhoud van locatie 12 wordt </w:t>
                            </w:r>
                            <w:proofErr w:type="spellStart"/>
                            <w:r>
                              <w:t>overschreven.Locatie</w:t>
                            </w:r>
                            <w:proofErr w:type="spellEnd"/>
                            <w:r>
                              <w:t xml:space="preserve"> 0 wordt op “0” gezet.</w:t>
                            </w:r>
                          </w:p>
                          <w:p w:rsidR="00E676A5" w:rsidRDefault="00E676A5">
                            <w:r>
                              <w:t>Locatie 1 t/m 12 worden gesommeerd en geven het 12-maands totaal :</w:t>
                            </w:r>
                          </w:p>
                          <w:p w:rsidR="00E676A5" w:rsidRDefault="00E676A5">
                            <w:r>
                              <w:t xml:space="preserve"> </w:t>
                            </w:r>
                            <w:r>
                              <w:sym w:font="Symbol" w:char="F053"/>
                            </w:r>
                            <w:r>
                              <w:t xml:space="preserve"> </w:t>
                            </w:r>
                            <w:r>
                              <w:rPr>
                                <w:rFonts w:ascii="Arial (W1)" w:hAnsi="Arial (W1)"/>
                                <w:sz w:val="24"/>
                                <w:vertAlign w:val="subscript"/>
                              </w:rPr>
                              <w:t xml:space="preserve">12 </w:t>
                            </w:r>
                            <w:proofErr w:type="spellStart"/>
                            <w:r>
                              <w:rPr>
                                <w:rFonts w:ascii="Arial (W1)" w:hAnsi="Arial (W1)"/>
                                <w:sz w:val="24"/>
                                <w:vertAlign w:val="subscript"/>
                              </w:rPr>
                              <w:t>maands</w:t>
                            </w:r>
                            <w:proofErr w:type="spellEnd"/>
                            <w:r>
                              <w:rPr>
                                <w:rFonts w:ascii="Arial (W1)" w:hAnsi="Arial (W1)"/>
                                <w:sz w:val="24"/>
                                <w:vertAlign w:val="subscript"/>
                              </w:rPr>
                              <w:t xml:space="preserve"> </w:t>
                            </w:r>
                            <w:proofErr w:type="spellStart"/>
                            <w:r>
                              <w:rPr>
                                <w:rFonts w:ascii="Arial (W1)" w:hAnsi="Arial (W1)"/>
                                <w:sz w:val="24"/>
                                <w:vertAlign w:val="subscript"/>
                              </w:rPr>
                              <w:t>tot</w:t>
                            </w:r>
                            <w:r>
                              <w:t>.Hieruit</w:t>
                            </w:r>
                            <w:proofErr w:type="spellEnd"/>
                            <w:r>
                              <w:t xml:space="preserve"> wordt dan weer het 12-maands gemiddelde</w:t>
                            </w:r>
                          </w:p>
                          <w:p w:rsidR="00E676A5" w:rsidRDefault="00E676A5">
                            <w:r>
                              <w:t xml:space="preserve"> </w:t>
                            </w:r>
                            <w:r>
                              <w:sym w:font="Symbol" w:char="F053"/>
                            </w:r>
                            <w:r>
                              <w:t xml:space="preserve"> </w:t>
                            </w:r>
                            <w:r>
                              <w:rPr>
                                <w:rFonts w:ascii="Arial (W1)" w:hAnsi="Arial (W1)"/>
                                <w:sz w:val="24"/>
                                <w:vertAlign w:val="subscript"/>
                              </w:rPr>
                              <w:t xml:space="preserve">12 </w:t>
                            </w:r>
                            <w:proofErr w:type="spellStart"/>
                            <w:r>
                              <w:rPr>
                                <w:rFonts w:ascii="Arial (W1)" w:hAnsi="Arial (W1)"/>
                                <w:sz w:val="24"/>
                                <w:vertAlign w:val="subscript"/>
                              </w:rPr>
                              <w:t>maands</w:t>
                            </w:r>
                            <w:proofErr w:type="spellEnd"/>
                            <w:r>
                              <w:rPr>
                                <w:rFonts w:ascii="Arial (W1)" w:hAnsi="Arial (W1)"/>
                                <w:sz w:val="24"/>
                                <w:vertAlign w:val="subscript"/>
                              </w:rPr>
                              <w:t xml:space="preserve"> Gem</w:t>
                            </w:r>
                            <w:r>
                              <w:t xml:space="preserve">  berekend.</w:t>
                            </w:r>
                          </w:p>
                          <w:p w:rsidR="00E676A5" w:rsidRDefault="00E676A5"/>
                        </w:txbxContent>
                      </v:textbox>
                    </v:shape>
                  </w:pict>
                </mc:Fallback>
              </mc:AlternateContent>
            </w:r>
            <w:r w:rsidR="008550F9">
              <w:rPr>
                <w:b/>
                <w:bCs/>
              </w:rPr>
              <w:t>Omschrijving</w:t>
            </w:r>
          </w:p>
        </w:tc>
      </w:tr>
      <w:tr w:rsidR="008550F9">
        <w:tc>
          <w:tcPr>
            <w:tcW w:w="1421" w:type="pct"/>
          </w:tcPr>
          <w:p w:rsidR="008550F9" w:rsidRDefault="008550F9">
            <w:r>
              <w:t>0</w:t>
            </w:r>
          </w:p>
        </w:tc>
        <w:tc>
          <w:tcPr>
            <w:tcW w:w="3579" w:type="pct"/>
          </w:tcPr>
          <w:p w:rsidR="008550F9" w:rsidRDefault="008550F9">
            <w:r>
              <w:t>Actueel maandtotaal</w:t>
            </w:r>
          </w:p>
        </w:tc>
      </w:tr>
      <w:tr w:rsidR="008550F9">
        <w:tc>
          <w:tcPr>
            <w:tcW w:w="1421" w:type="pct"/>
          </w:tcPr>
          <w:p w:rsidR="008550F9" w:rsidRDefault="008550F9">
            <w:r>
              <w:t>1</w:t>
            </w:r>
          </w:p>
        </w:tc>
        <w:tc>
          <w:tcPr>
            <w:tcW w:w="3579" w:type="pct"/>
          </w:tcPr>
          <w:p w:rsidR="008550F9" w:rsidRDefault="008550F9">
            <w:r>
              <w:t>Huidige maand - 1</w:t>
            </w:r>
          </w:p>
        </w:tc>
      </w:tr>
      <w:tr w:rsidR="008550F9">
        <w:tc>
          <w:tcPr>
            <w:tcW w:w="1421" w:type="pct"/>
          </w:tcPr>
          <w:p w:rsidR="008550F9" w:rsidRDefault="008550F9">
            <w:r>
              <w:t>2</w:t>
            </w:r>
          </w:p>
        </w:tc>
        <w:tc>
          <w:tcPr>
            <w:tcW w:w="3579" w:type="pct"/>
          </w:tcPr>
          <w:p w:rsidR="008550F9" w:rsidRDefault="008550F9">
            <w:r>
              <w:t>Huidige maand - 2</w:t>
            </w:r>
          </w:p>
        </w:tc>
      </w:tr>
      <w:tr w:rsidR="008550F9">
        <w:tc>
          <w:tcPr>
            <w:tcW w:w="1421" w:type="pct"/>
          </w:tcPr>
          <w:p w:rsidR="008550F9" w:rsidRDefault="008550F9">
            <w:r>
              <w:t>3</w:t>
            </w:r>
          </w:p>
        </w:tc>
        <w:tc>
          <w:tcPr>
            <w:tcW w:w="3579" w:type="pct"/>
          </w:tcPr>
          <w:p w:rsidR="008550F9" w:rsidRDefault="008550F9">
            <w:r>
              <w:t>Huidige maand - 3</w:t>
            </w:r>
          </w:p>
        </w:tc>
      </w:tr>
      <w:tr w:rsidR="008550F9">
        <w:tc>
          <w:tcPr>
            <w:tcW w:w="1421" w:type="pct"/>
          </w:tcPr>
          <w:p w:rsidR="008550F9" w:rsidRDefault="008550F9">
            <w:r>
              <w:t>:</w:t>
            </w:r>
          </w:p>
        </w:tc>
        <w:tc>
          <w:tcPr>
            <w:tcW w:w="3579" w:type="pct"/>
          </w:tcPr>
          <w:p w:rsidR="008550F9" w:rsidRDefault="008550F9"/>
        </w:tc>
      </w:tr>
      <w:tr w:rsidR="008550F9">
        <w:tc>
          <w:tcPr>
            <w:tcW w:w="1421" w:type="pct"/>
          </w:tcPr>
          <w:p w:rsidR="008550F9" w:rsidRDefault="008550F9">
            <w:r>
              <w:t>:</w:t>
            </w:r>
          </w:p>
        </w:tc>
        <w:tc>
          <w:tcPr>
            <w:tcW w:w="3579" w:type="pct"/>
          </w:tcPr>
          <w:p w:rsidR="008550F9" w:rsidRDefault="008550F9"/>
        </w:tc>
      </w:tr>
      <w:tr w:rsidR="008550F9">
        <w:tc>
          <w:tcPr>
            <w:tcW w:w="1421" w:type="pct"/>
          </w:tcPr>
          <w:p w:rsidR="008550F9" w:rsidRDefault="008550F9">
            <w:r>
              <w:t>12</w:t>
            </w:r>
          </w:p>
        </w:tc>
        <w:tc>
          <w:tcPr>
            <w:tcW w:w="3579" w:type="pct"/>
          </w:tcPr>
          <w:p w:rsidR="008550F9" w:rsidRDefault="008550F9"/>
        </w:tc>
      </w:tr>
    </w:tbl>
    <w:p w:rsidR="008550F9" w:rsidRDefault="008550F9"/>
    <w:p w:rsidR="008550F9" w:rsidRDefault="008550F9">
      <w:pPr>
        <w:tabs>
          <w:tab w:val="left" w:pos="-1440"/>
          <w:tab w:val="left" w:pos="-720"/>
        </w:tabs>
      </w:pPr>
    </w:p>
    <w:p w:rsidR="008550F9" w:rsidRDefault="008550F9" w:rsidP="008550F9">
      <w:pPr>
        <w:pStyle w:val="opsomming1"/>
        <w:numPr>
          <w:ilvl w:val="0"/>
          <w:numId w:val="13"/>
        </w:numPr>
        <w:ind w:left="357" w:hanging="357"/>
      </w:pPr>
    </w:p>
    <w:p w:rsidR="008550F9" w:rsidRDefault="008550F9">
      <w:pPr>
        <w:rPr>
          <w:u w:val="single"/>
        </w:rPr>
      </w:pPr>
      <w:r>
        <w:rPr>
          <w:u w:val="single"/>
        </w:rPr>
        <w:t>Blokkering:</w:t>
      </w:r>
    </w:p>
    <w:p w:rsidR="008550F9" w:rsidRDefault="008550F9">
      <w:pPr>
        <w:rPr>
          <w:u w:val="single"/>
        </w:rPr>
      </w:pPr>
      <w:r>
        <w:rPr>
          <w:u w:val="single"/>
        </w:rPr>
        <w:t>Inschakeling onderliggende installatieonderdelen:</w:t>
      </w:r>
    </w:p>
    <w:p w:rsidR="008550F9" w:rsidRDefault="008550F9">
      <w:pPr>
        <w:pStyle w:val="opsomming1"/>
      </w:pPr>
    </w:p>
    <w:p w:rsidR="008550F9" w:rsidRDefault="008550F9">
      <w:pPr>
        <w:pStyle w:val="opsomming1"/>
        <w:numPr>
          <w:ilvl w:val="0"/>
          <w:numId w:val="0"/>
        </w:numPr>
      </w:pPr>
    </w:p>
    <w:p w:rsidR="008550F9" w:rsidRDefault="008550F9">
      <w:pPr>
        <w:pStyle w:val="opsomming1"/>
        <w:numPr>
          <w:ilvl w:val="0"/>
          <w:numId w:val="0"/>
        </w:numPr>
        <w:rPr>
          <w:u w:val="single"/>
        </w:rPr>
      </w:pPr>
      <w:r>
        <w:rPr>
          <w:u w:val="single"/>
        </w:rPr>
        <w:t>Blokkering onderliggende installatieonderdelen:</w:t>
      </w:r>
    </w:p>
    <w:p w:rsidR="008550F9" w:rsidRDefault="008550F9">
      <w:pPr>
        <w:pStyle w:val="opsomming1"/>
        <w:numPr>
          <w:ilvl w:val="0"/>
          <w:numId w:val="0"/>
        </w:numPr>
        <w:ind w:left="357" w:hanging="357"/>
      </w:pPr>
    </w:p>
    <w:p w:rsidR="008550F9" w:rsidRDefault="008550F9">
      <w:pPr>
        <w:pStyle w:val="opsomming1"/>
        <w:numPr>
          <w:ilvl w:val="0"/>
          <w:numId w:val="0"/>
        </w:numPr>
        <w:ind w:left="340"/>
      </w:pPr>
    </w:p>
    <w:p w:rsidR="008550F9" w:rsidRDefault="008550F9">
      <w:pPr>
        <w:pStyle w:val="Heading4"/>
        <w:keepLines w:val="0"/>
      </w:pPr>
      <w:r>
        <w:t>Bediening</w:t>
      </w:r>
    </w:p>
    <w:p w:rsidR="008550F9" w:rsidRDefault="008550F9">
      <w:pPr>
        <w:pStyle w:val="Heading4"/>
        <w:keepLines w:val="0"/>
      </w:pPr>
      <w:r>
        <w:t>Presentatie</w:t>
      </w:r>
    </w:p>
    <w:p w:rsidR="008550F9" w:rsidRDefault="008550F9" w:rsidP="008550F9">
      <w:pPr>
        <w:pStyle w:val="opsomming1"/>
        <w:numPr>
          <w:ilvl w:val="0"/>
          <w:numId w:val="39"/>
        </w:numPr>
        <w:tabs>
          <w:tab w:val="clear" w:pos="720"/>
          <w:tab w:val="num" w:pos="475"/>
        </w:tabs>
        <w:ind w:hanging="625"/>
      </w:pPr>
      <w:r>
        <w:t>Lijst met maandTotaal per wingebied</w:t>
      </w:r>
    </w:p>
    <w:p w:rsidR="008550F9" w:rsidRDefault="008550F9" w:rsidP="008550F9">
      <w:pPr>
        <w:pStyle w:val="opsomming1"/>
        <w:numPr>
          <w:ilvl w:val="0"/>
          <w:numId w:val="39"/>
        </w:numPr>
        <w:tabs>
          <w:tab w:val="clear" w:pos="720"/>
          <w:tab w:val="num" w:pos="475"/>
        </w:tabs>
        <w:ind w:hanging="625"/>
      </w:pPr>
      <w:r>
        <w:sym w:font="Symbol" w:char="F053"/>
      </w:r>
      <w:r>
        <w:t xml:space="preserve"> </w:t>
      </w:r>
      <w:r>
        <w:rPr>
          <w:rFonts w:ascii="Arial (W1)" w:hAnsi="Arial (W1)"/>
          <w:sz w:val="24"/>
          <w:vertAlign w:val="subscript"/>
        </w:rPr>
        <w:t xml:space="preserve">12 </w:t>
      </w:r>
      <w:r>
        <w:t>maands</w:t>
      </w:r>
      <w:r>
        <w:rPr>
          <w:rFonts w:ascii="Arial (W1)" w:hAnsi="Arial (W1)"/>
          <w:sz w:val="24"/>
          <w:vertAlign w:val="subscript"/>
        </w:rPr>
        <w:t xml:space="preserve"> tot</w:t>
      </w:r>
      <w:r>
        <w:t>. per wingebied</w:t>
      </w:r>
    </w:p>
    <w:p w:rsidR="008550F9" w:rsidRDefault="008550F9" w:rsidP="008550F9">
      <w:pPr>
        <w:pStyle w:val="opsomming1"/>
        <w:numPr>
          <w:ilvl w:val="0"/>
          <w:numId w:val="39"/>
        </w:numPr>
        <w:tabs>
          <w:tab w:val="clear" w:pos="720"/>
          <w:tab w:val="num" w:pos="475"/>
        </w:tabs>
        <w:ind w:hanging="625"/>
      </w:pPr>
      <w:r>
        <w:sym w:font="Symbol" w:char="F053"/>
      </w:r>
      <w:r>
        <w:t xml:space="preserve"> </w:t>
      </w:r>
      <w:r>
        <w:rPr>
          <w:rFonts w:ascii="Arial (W1)" w:hAnsi="Arial (W1)"/>
          <w:sz w:val="24"/>
          <w:vertAlign w:val="subscript"/>
        </w:rPr>
        <w:t xml:space="preserve">12 </w:t>
      </w:r>
      <w:r>
        <w:t>maands</w:t>
      </w:r>
      <w:r>
        <w:rPr>
          <w:rFonts w:ascii="Arial (W1)" w:hAnsi="Arial (W1)"/>
          <w:sz w:val="24"/>
          <w:vertAlign w:val="subscript"/>
        </w:rPr>
        <w:t xml:space="preserve"> Gem </w:t>
      </w:r>
      <w:r>
        <w:t xml:space="preserve"> per wingebied</w:t>
      </w:r>
    </w:p>
    <w:p w:rsidR="008550F9" w:rsidRDefault="008550F9">
      <w:pPr>
        <w:pStyle w:val="opsomming1"/>
        <w:numPr>
          <w:ilvl w:val="0"/>
          <w:numId w:val="0"/>
        </w:numPr>
      </w:pPr>
    </w:p>
    <w:p w:rsidR="008550F9" w:rsidRDefault="008550F9">
      <w:pPr>
        <w:pStyle w:val="Heading4"/>
        <w:keepLines w:val="0"/>
      </w:pPr>
      <w:r>
        <w:t>Alarmering</w:t>
      </w:r>
    </w:p>
    <w:p w:rsidR="008550F9" w:rsidRDefault="008550F9">
      <w:pPr>
        <w:pStyle w:val="Standaardzonderwitregel"/>
        <w:rPr>
          <w:u w:val="single"/>
        </w:rPr>
      </w:pPr>
    </w:p>
    <w:p w:rsidR="008550F9" w:rsidRDefault="008550F9" w:rsidP="008550F9">
      <w:pPr>
        <w:pStyle w:val="opsomming1"/>
        <w:numPr>
          <w:ilvl w:val="0"/>
          <w:numId w:val="13"/>
        </w:numPr>
        <w:ind w:left="357" w:hanging="357"/>
      </w:pPr>
    </w:p>
    <w:p w:rsidR="008550F9" w:rsidRDefault="008550F9">
      <w:pPr>
        <w:pStyle w:val="Heading4"/>
        <w:keepLines w:val="0"/>
      </w:pPr>
      <w:r>
        <w:t>Informatieopslag</w:t>
      </w:r>
    </w:p>
    <w:p w:rsidR="008550F9" w:rsidRDefault="008550F9">
      <w:pPr>
        <w:pStyle w:val="opsomming1"/>
        <w:numPr>
          <w:ilvl w:val="0"/>
          <w:numId w:val="22"/>
        </w:numPr>
      </w:pPr>
    </w:p>
    <w:p w:rsidR="008550F9" w:rsidRDefault="008550F9">
      <w:pPr>
        <w:pStyle w:val="opsomming1"/>
        <w:numPr>
          <w:ilvl w:val="0"/>
          <w:numId w:val="0"/>
        </w:numPr>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pPr>
            <w:bookmarkStart w:id="59" w:name="_Toc243111282"/>
            <w:r>
              <w:t>3.1.1.2 Afwijking per wingebied</w:t>
            </w:r>
            <w:bookmarkEnd w:id="59"/>
          </w:p>
        </w:tc>
      </w:tr>
      <w:tr w:rsidR="008550F9">
        <w:tc>
          <w:tcPr>
            <w:tcW w:w="2622" w:type="dxa"/>
          </w:tcPr>
          <w:p w:rsidR="008550F9" w:rsidRDefault="008550F9">
            <w:r>
              <w:rPr>
                <w:b/>
              </w:rPr>
              <w:t>Doel:</w:t>
            </w:r>
          </w:p>
        </w:tc>
        <w:tc>
          <w:tcPr>
            <w:tcW w:w="7154" w:type="dxa"/>
          </w:tcPr>
          <w:p w:rsidR="008550F9" w:rsidRDefault="008550F9">
            <w:r>
              <w:t>Bereken de afwijking per wingebied</w:t>
            </w:r>
          </w:p>
        </w:tc>
      </w:tr>
    </w:tbl>
    <w:p w:rsidR="008550F9" w:rsidRDefault="008550F9">
      <w:pPr>
        <w:pStyle w:val="Standaardzonderwitregel"/>
      </w:pPr>
    </w:p>
    <w:p w:rsidR="008550F9" w:rsidRDefault="008550F9">
      <w:pPr>
        <w:pStyle w:val="Standaardzonderwitregel"/>
        <w:outlineLvl w:val="0"/>
        <w:rPr>
          <w:b/>
        </w:rPr>
      </w:pPr>
      <w:r>
        <w:rPr>
          <w:b/>
        </w:rPr>
        <w:t>Berekening</w:t>
      </w:r>
    </w:p>
    <w:p w:rsidR="008550F9" w:rsidRDefault="008550F9">
      <w:pPr>
        <w:pStyle w:val="Standaardzonderwitregel"/>
        <w:rPr>
          <w:u w:val="single"/>
        </w:rPr>
      </w:pPr>
    </w:p>
    <w:p w:rsidR="008550F9" w:rsidRDefault="008550F9"/>
    <w:p w:rsidR="008550F9" w:rsidRDefault="008550F9">
      <w:pPr>
        <w:ind w:right="-1150"/>
      </w:pPr>
      <w:r>
        <w:t>De afwijking t.o.v. de jaarvergunning,per wingebied, wordt via onderstaande formule’s berekend :</w:t>
      </w:r>
    </w:p>
    <w:p w:rsidR="008550F9" w:rsidRDefault="008550F9">
      <w:pPr>
        <w:pStyle w:val="BodyText"/>
        <w:ind w:right="-847" w:hanging="665"/>
        <w:rPr>
          <w:b/>
          <w:bCs/>
        </w:rPr>
      </w:pPr>
      <w:r>
        <w:rPr>
          <w:rFonts w:ascii="Arial" w:hAnsi="Arial"/>
          <w:sz w:val="19"/>
        </w:rPr>
        <w:t>Afwijking</w:t>
      </w:r>
      <w:r>
        <w:rPr>
          <w:b/>
          <w:bCs/>
          <w:vertAlign w:val="subscript"/>
        </w:rPr>
        <w:t>GH</w:t>
      </w:r>
      <w:r>
        <w:rPr>
          <w:b/>
          <w:bCs/>
        </w:rPr>
        <w:t xml:space="preserve"> = (</w:t>
      </w:r>
      <w:r>
        <w:rPr>
          <w:rFonts w:ascii="Arial" w:hAnsi="Arial"/>
          <w:sz w:val="19"/>
        </w:rPr>
        <w:t>1</w:t>
      </w:r>
      <w:r>
        <w:rPr>
          <w:b/>
          <w:bCs/>
        </w:rPr>
        <w:t>- (</w:t>
      </w:r>
      <w:r>
        <w:rPr>
          <w:b/>
          <w:bCs/>
        </w:rPr>
        <w:sym w:font="Symbol" w:char="F053"/>
      </w:r>
      <w:r>
        <w:rPr>
          <w:b/>
          <w:bCs/>
        </w:rPr>
        <w:t xml:space="preserve"> </w:t>
      </w:r>
      <w:r>
        <w:rPr>
          <w:rFonts w:ascii="Arial (W1)" w:hAnsi="Arial (W1)"/>
          <w:b/>
          <w:bCs/>
          <w:sz w:val="24"/>
          <w:vertAlign w:val="subscript"/>
        </w:rPr>
        <w:t>12 maands Gem GH</w:t>
      </w:r>
      <w:r>
        <w:rPr>
          <w:b/>
          <w:bCs/>
        </w:rPr>
        <w:t xml:space="preserve"> / ((</w:t>
      </w:r>
      <w:r>
        <w:rPr>
          <w:rFonts w:ascii="Arial" w:hAnsi="Arial"/>
          <w:sz w:val="19"/>
        </w:rPr>
        <w:t>Vergunning</w:t>
      </w:r>
      <w:r>
        <w:rPr>
          <w:b/>
          <w:bCs/>
          <w:vertAlign w:val="subscript"/>
        </w:rPr>
        <w:t>GH</w:t>
      </w:r>
      <w:r>
        <w:rPr>
          <w:b/>
          <w:bCs/>
        </w:rPr>
        <w:t>/</w:t>
      </w:r>
      <w:r>
        <w:rPr>
          <w:rFonts w:ascii="Arial" w:hAnsi="Arial"/>
          <w:sz w:val="19"/>
        </w:rPr>
        <w:t>Vergunning</w:t>
      </w:r>
      <w:r>
        <w:rPr>
          <w:b/>
          <w:bCs/>
          <w:vertAlign w:val="subscript"/>
        </w:rPr>
        <w:t>(</w:t>
      </w:r>
      <w:r>
        <w:rPr>
          <w:rFonts w:ascii="Arial (W1)" w:hAnsi="Arial (W1)"/>
          <w:b/>
          <w:bCs/>
          <w:sz w:val="24"/>
          <w:vertAlign w:val="subscript"/>
        </w:rPr>
        <w:t>GH+AWD+AWMD+KL</w:t>
      </w:r>
      <w:r>
        <w:rPr>
          <w:b/>
          <w:bCs/>
          <w:vertAlign w:val="subscript"/>
        </w:rPr>
        <w:t xml:space="preserve">)  </w:t>
      </w:r>
      <w:r>
        <w:rPr>
          <w:b/>
          <w:bCs/>
        </w:rPr>
        <w:t xml:space="preserve">x </w:t>
      </w:r>
      <w:r>
        <w:rPr>
          <w:b/>
          <w:bCs/>
        </w:rPr>
        <w:sym w:font="Symbol" w:char="F053"/>
      </w:r>
      <w:r>
        <w:rPr>
          <w:b/>
          <w:bCs/>
        </w:rPr>
        <w:t xml:space="preserve"> </w:t>
      </w:r>
      <w:r>
        <w:rPr>
          <w:rFonts w:ascii="Arial (W1)" w:hAnsi="Arial (W1)"/>
          <w:b/>
          <w:bCs/>
          <w:sz w:val="24"/>
          <w:vertAlign w:val="subscript"/>
        </w:rPr>
        <w:t>12 maands Gem</w:t>
      </w:r>
      <w:r>
        <w:rPr>
          <w:b/>
          <w:bCs/>
          <w:vertAlign w:val="subscript"/>
        </w:rPr>
        <w:t>))) x 100%</w:t>
      </w:r>
    </w:p>
    <w:p w:rsidR="008550F9" w:rsidRDefault="008550F9">
      <w:pPr>
        <w:pStyle w:val="BodyText"/>
        <w:ind w:right="-847" w:hanging="665"/>
        <w:rPr>
          <w:b/>
          <w:bCs/>
        </w:rPr>
      </w:pPr>
      <w:r>
        <w:rPr>
          <w:rFonts w:ascii="Arial" w:hAnsi="Arial"/>
          <w:sz w:val="19"/>
        </w:rPr>
        <w:t>Afwijking</w:t>
      </w:r>
      <w:r>
        <w:rPr>
          <w:b/>
          <w:bCs/>
          <w:vertAlign w:val="subscript"/>
        </w:rPr>
        <w:t>AWD</w:t>
      </w:r>
      <w:r>
        <w:rPr>
          <w:b/>
          <w:bCs/>
        </w:rPr>
        <w:t xml:space="preserve"> = (</w:t>
      </w:r>
      <w:r>
        <w:rPr>
          <w:rFonts w:ascii="Arial" w:hAnsi="Arial"/>
          <w:sz w:val="19"/>
        </w:rPr>
        <w:t>1</w:t>
      </w:r>
      <w:r>
        <w:rPr>
          <w:b/>
          <w:bCs/>
        </w:rPr>
        <w:t>- (</w:t>
      </w:r>
      <w:r>
        <w:rPr>
          <w:b/>
          <w:bCs/>
        </w:rPr>
        <w:sym w:font="Symbol" w:char="F053"/>
      </w:r>
      <w:r>
        <w:rPr>
          <w:b/>
          <w:bCs/>
        </w:rPr>
        <w:t xml:space="preserve"> </w:t>
      </w:r>
      <w:r>
        <w:rPr>
          <w:rFonts w:ascii="Arial (W1)" w:hAnsi="Arial (W1)"/>
          <w:b/>
          <w:bCs/>
          <w:sz w:val="24"/>
          <w:vertAlign w:val="subscript"/>
        </w:rPr>
        <w:t>12 maands Gem AWD</w:t>
      </w:r>
      <w:r>
        <w:rPr>
          <w:b/>
          <w:bCs/>
        </w:rPr>
        <w:t xml:space="preserve">  /((</w:t>
      </w:r>
      <w:r>
        <w:rPr>
          <w:rFonts w:ascii="Arial" w:hAnsi="Arial"/>
          <w:sz w:val="19"/>
        </w:rPr>
        <w:t>Vergunning</w:t>
      </w:r>
      <w:r>
        <w:rPr>
          <w:b/>
          <w:bCs/>
          <w:vertAlign w:val="subscript"/>
        </w:rPr>
        <w:t>AWD</w:t>
      </w:r>
      <w:r>
        <w:rPr>
          <w:b/>
          <w:bCs/>
        </w:rPr>
        <w:t>/</w:t>
      </w:r>
      <w:r>
        <w:rPr>
          <w:rFonts w:ascii="Arial" w:hAnsi="Arial"/>
          <w:sz w:val="19"/>
        </w:rPr>
        <w:t>Vergunning</w:t>
      </w:r>
      <w:r>
        <w:rPr>
          <w:rFonts w:ascii="Arial (W1)" w:hAnsi="Arial (W1)"/>
          <w:b/>
          <w:bCs/>
          <w:sz w:val="24"/>
          <w:vertAlign w:val="subscript"/>
        </w:rPr>
        <w:t>(GH+AWD+AWMD+KL)</w:t>
      </w:r>
      <w:r>
        <w:rPr>
          <w:b/>
          <w:bCs/>
        </w:rPr>
        <w:t xml:space="preserve"> x </w:t>
      </w:r>
      <w:r>
        <w:rPr>
          <w:b/>
          <w:bCs/>
        </w:rPr>
        <w:sym w:font="Symbol" w:char="F053"/>
      </w:r>
      <w:r>
        <w:rPr>
          <w:b/>
          <w:bCs/>
        </w:rPr>
        <w:t xml:space="preserve"> </w:t>
      </w:r>
      <w:r>
        <w:rPr>
          <w:rFonts w:ascii="Arial (W1)" w:hAnsi="Arial (W1)"/>
          <w:b/>
          <w:bCs/>
          <w:sz w:val="24"/>
          <w:vertAlign w:val="subscript"/>
        </w:rPr>
        <w:t>12 maands Gem</w:t>
      </w:r>
      <w:r>
        <w:rPr>
          <w:b/>
          <w:bCs/>
          <w:vertAlign w:val="subscript"/>
        </w:rPr>
        <w:t>))) x 100%</w:t>
      </w:r>
    </w:p>
    <w:p w:rsidR="008550F9" w:rsidRDefault="008550F9">
      <w:pPr>
        <w:pStyle w:val="BodyText"/>
        <w:ind w:right="-847" w:hanging="665"/>
        <w:rPr>
          <w:b/>
          <w:bCs/>
        </w:rPr>
      </w:pPr>
      <w:r>
        <w:rPr>
          <w:rFonts w:ascii="Arial" w:hAnsi="Arial"/>
          <w:sz w:val="19"/>
        </w:rPr>
        <w:t>Afwijking</w:t>
      </w:r>
      <w:r>
        <w:rPr>
          <w:b/>
          <w:bCs/>
          <w:vertAlign w:val="subscript"/>
        </w:rPr>
        <w:t>AWMD</w:t>
      </w:r>
      <w:r>
        <w:rPr>
          <w:b/>
          <w:bCs/>
        </w:rPr>
        <w:t>= (</w:t>
      </w:r>
      <w:r>
        <w:rPr>
          <w:rFonts w:ascii="Arial" w:hAnsi="Arial"/>
          <w:sz w:val="19"/>
        </w:rPr>
        <w:t>1</w:t>
      </w:r>
      <w:r>
        <w:rPr>
          <w:b/>
          <w:bCs/>
        </w:rPr>
        <w:t>- (</w:t>
      </w:r>
      <w:r>
        <w:rPr>
          <w:b/>
          <w:bCs/>
        </w:rPr>
        <w:sym w:font="Symbol" w:char="F053"/>
      </w:r>
      <w:r>
        <w:rPr>
          <w:b/>
          <w:bCs/>
        </w:rPr>
        <w:t xml:space="preserve"> </w:t>
      </w:r>
      <w:r>
        <w:rPr>
          <w:rFonts w:ascii="Arial (W1)" w:hAnsi="Arial (W1)"/>
          <w:b/>
          <w:bCs/>
          <w:sz w:val="24"/>
          <w:vertAlign w:val="subscript"/>
        </w:rPr>
        <w:t>12 maands Gem AWMD</w:t>
      </w:r>
      <w:r>
        <w:rPr>
          <w:b/>
          <w:bCs/>
        </w:rPr>
        <w:t xml:space="preserve"> /((</w:t>
      </w:r>
      <w:r>
        <w:rPr>
          <w:rFonts w:ascii="Arial" w:hAnsi="Arial"/>
          <w:sz w:val="19"/>
        </w:rPr>
        <w:t>Vergunning</w:t>
      </w:r>
      <w:r>
        <w:rPr>
          <w:rFonts w:ascii="Arial" w:hAnsi="Arial"/>
          <w:sz w:val="19"/>
          <w:vertAlign w:val="subscript"/>
        </w:rPr>
        <w:t>AWMD</w:t>
      </w:r>
      <w:r>
        <w:rPr>
          <w:b/>
          <w:bCs/>
        </w:rPr>
        <w:t>/</w:t>
      </w:r>
      <w:r>
        <w:rPr>
          <w:rFonts w:ascii="Arial" w:hAnsi="Arial"/>
          <w:sz w:val="19"/>
        </w:rPr>
        <w:t>Vergunning</w:t>
      </w:r>
      <w:r>
        <w:rPr>
          <w:rFonts w:ascii="Arial (W1)" w:hAnsi="Arial (W1)"/>
          <w:b/>
          <w:bCs/>
          <w:sz w:val="24"/>
          <w:vertAlign w:val="subscript"/>
        </w:rPr>
        <w:t>(GH+AWD+AWMD+KL</w:t>
      </w:r>
      <w:r>
        <w:rPr>
          <w:b/>
          <w:bCs/>
          <w:vertAlign w:val="subscript"/>
        </w:rPr>
        <w:t>)</w:t>
      </w:r>
      <w:r>
        <w:rPr>
          <w:b/>
          <w:bCs/>
        </w:rPr>
        <w:t xml:space="preserve"> x </w:t>
      </w:r>
      <w:r>
        <w:rPr>
          <w:b/>
          <w:bCs/>
        </w:rPr>
        <w:sym w:font="Symbol" w:char="F053"/>
      </w:r>
      <w:r>
        <w:rPr>
          <w:b/>
          <w:bCs/>
        </w:rPr>
        <w:t xml:space="preserve"> </w:t>
      </w:r>
      <w:r>
        <w:rPr>
          <w:rFonts w:ascii="Arial (W1)" w:hAnsi="Arial (W1)"/>
          <w:b/>
          <w:bCs/>
          <w:sz w:val="24"/>
          <w:vertAlign w:val="subscript"/>
        </w:rPr>
        <w:t>12 maands Gem</w:t>
      </w:r>
      <w:r>
        <w:rPr>
          <w:b/>
          <w:bCs/>
          <w:vertAlign w:val="subscript"/>
        </w:rPr>
        <w:t>))) x 100%</w:t>
      </w:r>
    </w:p>
    <w:p w:rsidR="008550F9" w:rsidRDefault="008550F9">
      <w:pPr>
        <w:pStyle w:val="BodyText"/>
        <w:ind w:right="-847" w:hanging="665"/>
        <w:rPr>
          <w:b/>
          <w:bCs/>
        </w:rPr>
      </w:pPr>
      <w:r>
        <w:rPr>
          <w:rFonts w:ascii="Arial" w:hAnsi="Arial"/>
          <w:sz w:val="19"/>
        </w:rPr>
        <w:t>Afwijking</w:t>
      </w:r>
      <w:r>
        <w:rPr>
          <w:b/>
          <w:bCs/>
          <w:vertAlign w:val="subscript"/>
        </w:rPr>
        <w:t>KL</w:t>
      </w:r>
      <w:r>
        <w:rPr>
          <w:b/>
          <w:bCs/>
        </w:rPr>
        <w:t xml:space="preserve"> = (</w:t>
      </w:r>
      <w:r>
        <w:rPr>
          <w:rFonts w:ascii="Arial" w:hAnsi="Arial"/>
          <w:sz w:val="19"/>
        </w:rPr>
        <w:t>1</w:t>
      </w:r>
      <w:r>
        <w:rPr>
          <w:b/>
          <w:bCs/>
        </w:rPr>
        <w:t>- (</w:t>
      </w:r>
      <w:r>
        <w:rPr>
          <w:b/>
          <w:bCs/>
        </w:rPr>
        <w:sym w:font="Symbol" w:char="F053"/>
      </w:r>
      <w:r>
        <w:rPr>
          <w:b/>
          <w:bCs/>
        </w:rPr>
        <w:t xml:space="preserve"> </w:t>
      </w:r>
      <w:r>
        <w:rPr>
          <w:rFonts w:ascii="Arial (W1)" w:hAnsi="Arial (W1)"/>
          <w:b/>
          <w:bCs/>
          <w:sz w:val="24"/>
          <w:vertAlign w:val="subscript"/>
        </w:rPr>
        <w:t>12 maands Gem KL</w:t>
      </w:r>
      <w:r>
        <w:rPr>
          <w:b/>
          <w:bCs/>
        </w:rPr>
        <w:t xml:space="preserve">    /((</w:t>
      </w:r>
      <w:r>
        <w:rPr>
          <w:rFonts w:ascii="Arial" w:hAnsi="Arial"/>
          <w:sz w:val="19"/>
        </w:rPr>
        <w:t>Vergunning</w:t>
      </w:r>
      <w:r>
        <w:rPr>
          <w:rFonts w:ascii="Arial" w:hAnsi="Arial"/>
          <w:sz w:val="19"/>
          <w:vertAlign w:val="subscript"/>
        </w:rPr>
        <w:t>KL</w:t>
      </w:r>
      <w:r>
        <w:rPr>
          <w:b/>
          <w:bCs/>
        </w:rPr>
        <w:t>/</w:t>
      </w:r>
      <w:r>
        <w:rPr>
          <w:rFonts w:ascii="Arial" w:hAnsi="Arial"/>
          <w:sz w:val="19"/>
        </w:rPr>
        <w:t>Vergunning</w:t>
      </w:r>
      <w:r>
        <w:rPr>
          <w:b/>
          <w:bCs/>
          <w:vertAlign w:val="subscript"/>
        </w:rPr>
        <w:t>(GH+AWD+AWMD+KL)</w:t>
      </w:r>
      <w:r>
        <w:rPr>
          <w:b/>
          <w:bCs/>
        </w:rPr>
        <w:t xml:space="preserve">  x </w:t>
      </w:r>
      <w:r>
        <w:rPr>
          <w:b/>
          <w:bCs/>
        </w:rPr>
        <w:sym w:font="Symbol" w:char="F053"/>
      </w:r>
      <w:r>
        <w:rPr>
          <w:b/>
          <w:bCs/>
        </w:rPr>
        <w:t xml:space="preserve"> </w:t>
      </w:r>
      <w:r>
        <w:rPr>
          <w:rFonts w:ascii="Arial (W1)" w:hAnsi="Arial (W1)"/>
          <w:b/>
          <w:bCs/>
          <w:sz w:val="24"/>
          <w:vertAlign w:val="subscript"/>
        </w:rPr>
        <w:t>12 maands Gem</w:t>
      </w:r>
      <w:r>
        <w:rPr>
          <w:b/>
          <w:bCs/>
          <w:vertAlign w:val="subscript"/>
        </w:rPr>
        <w:t>))) x 100%</w:t>
      </w:r>
    </w:p>
    <w:p w:rsidR="008550F9" w:rsidRDefault="008550F9" w:rsidP="008550F9">
      <w:pPr>
        <w:pStyle w:val="opsomming1"/>
        <w:numPr>
          <w:ilvl w:val="0"/>
          <w:numId w:val="13"/>
        </w:numPr>
        <w:ind w:left="357" w:hanging="357"/>
      </w:pPr>
    </w:p>
    <w:p w:rsidR="008550F9" w:rsidRDefault="008550F9">
      <w:pPr>
        <w:rPr>
          <w:u w:val="single"/>
        </w:rPr>
      </w:pPr>
      <w:r>
        <w:rPr>
          <w:u w:val="single"/>
        </w:rPr>
        <w:t>Blokkering:</w:t>
      </w:r>
    </w:p>
    <w:p w:rsidR="008550F9" w:rsidRDefault="008550F9">
      <w:pPr>
        <w:rPr>
          <w:u w:val="single"/>
        </w:rPr>
      </w:pPr>
    </w:p>
    <w:p w:rsidR="008550F9" w:rsidRDefault="008550F9">
      <w:pPr>
        <w:rPr>
          <w:u w:val="single"/>
        </w:rPr>
      </w:pPr>
      <w:r>
        <w:rPr>
          <w:u w:val="single"/>
        </w:rPr>
        <w:t>Inschakeling onderliggende installatieonderdelen:</w:t>
      </w:r>
    </w:p>
    <w:p w:rsidR="008550F9" w:rsidRDefault="008550F9">
      <w:pPr>
        <w:pStyle w:val="opsomming1"/>
      </w:pPr>
    </w:p>
    <w:p w:rsidR="008550F9" w:rsidRDefault="008550F9">
      <w:pPr>
        <w:pStyle w:val="opsomming1"/>
        <w:numPr>
          <w:ilvl w:val="0"/>
          <w:numId w:val="0"/>
        </w:numPr>
      </w:pPr>
    </w:p>
    <w:p w:rsidR="008550F9" w:rsidRDefault="008550F9">
      <w:pPr>
        <w:pStyle w:val="opsomming1"/>
        <w:numPr>
          <w:ilvl w:val="0"/>
          <w:numId w:val="0"/>
        </w:numPr>
        <w:rPr>
          <w:u w:val="single"/>
        </w:rPr>
      </w:pPr>
      <w:r>
        <w:rPr>
          <w:u w:val="single"/>
        </w:rPr>
        <w:t>Blokkering onderliggende installatieonderdelen:</w:t>
      </w:r>
    </w:p>
    <w:p w:rsidR="008550F9" w:rsidRDefault="008550F9">
      <w:pPr>
        <w:pStyle w:val="opsomming1"/>
        <w:numPr>
          <w:ilvl w:val="0"/>
          <w:numId w:val="0"/>
        </w:numPr>
        <w:ind w:left="357" w:hanging="357"/>
      </w:pPr>
    </w:p>
    <w:p w:rsidR="008550F9" w:rsidRDefault="008550F9">
      <w:pPr>
        <w:pStyle w:val="opsomming1"/>
        <w:numPr>
          <w:ilvl w:val="0"/>
          <w:numId w:val="0"/>
        </w:numPr>
        <w:ind w:left="340"/>
      </w:pPr>
    </w:p>
    <w:p w:rsidR="008550F9" w:rsidRDefault="008550F9">
      <w:pPr>
        <w:pStyle w:val="Heading4"/>
        <w:keepLines w:val="0"/>
      </w:pPr>
      <w:r>
        <w:t>Bediening</w:t>
      </w:r>
    </w:p>
    <w:p w:rsidR="008550F9" w:rsidRDefault="008550F9">
      <w:pPr>
        <w:pStyle w:val="Standaardzonderwitregel"/>
        <w:ind w:right="8"/>
        <w:jc w:val="left"/>
      </w:pPr>
      <w:r>
        <w:t>-</w:t>
      </w:r>
    </w:p>
    <w:p w:rsidR="008550F9" w:rsidRDefault="008550F9">
      <w:pPr>
        <w:pStyle w:val="Heading4"/>
        <w:keepLines w:val="0"/>
      </w:pPr>
      <w:r>
        <w:t>Presentatie</w:t>
      </w:r>
    </w:p>
    <w:p w:rsidR="008550F9" w:rsidRDefault="008550F9">
      <w:pPr>
        <w:pStyle w:val="Standaardzonderwitregel"/>
        <w:numPr>
          <w:ilvl w:val="0"/>
          <w:numId w:val="36"/>
        </w:numPr>
        <w:ind w:right="8"/>
        <w:jc w:val="left"/>
        <w:rPr>
          <w:bCs/>
        </w:rPr>
      </w:pPr>
      <w:r>
        <w:t>T.b.v. de jaarvergunning per wingebied wordt op SCADA een instelmogelijkheid voorzien</w:t>
      </w:r>
      <w:r>
        <w:rPr>
          <w:b/>
          <w:bCs/>
        </w:rPr>
        <w:t xml:space="preserve"> :</w:t>
      </w:r>
      <w:r>
        <w:t xml:space="preserve"> </w:t>
      </w:r>
      <w:r>
        <w:rPr>
          <w:b/>
          <w:bCs/>
          <w:i/>
          <w:sz w:val="16"/>
        </w:rPr>
        <w:t>Vergunning</w:t>
      </w:r>
      <w:r>
        <w:rPr>
          <w:b/>
          <w:bCs/>
        </w:rPr>
        <w:t xml:space="preserve">[0]..[5], </w:t>
      </w:r>
      <w:r>
        <w:t>waarin het arraynr = code van het wingebied, zie “Systeemdefinitie,</w:t>
      </w:r>
      <w:r>
        <w:rPr>
          <w:b/>
        </w:rPr>
        <w:t xml:space="preserve"> </w:t>
      </w:r>
      <w:r>
        <w:t>Wingebied</w:t>
      </w:r>
      <w:r>
        <w:rPr>
          <w:bCs/>
        </w:rPr>
        <w:t>”.</w:t>
      </w:r>
    </w:p>
    <w:p w:rsidR="008550F9" w:rsidRDefault="008550F9">
      <w:pPr>
        <w:numPr>
          <w:ilvl w:val="0"/>
          <w:numId w:val="36"/>
        </w:numPr>
        <w:ind w:right="8"/>
      </w:pPr>
      <w:r>
        <w:t>De berekende afwijking  Afwijking</w:t>
      </w:r>
      <w:r>
        <w:rPr>
          <w:rFonts w:ascii="Helvetica" w:hAnsi="Helvetica"/>
          <w:b/>
          <w:bCs/>
          <w:sz w:val="20"/>
          <w:vertAlign w:val="subscript"/>
        </w:rPr>
        <w:t>GH</w:t>
      </w:r>
      <w:r>
        <w:t xml:space="preserve"> , Afwijking</w:t>
      </w:r>
      <w:r>
        <w:rPr>
          <w:rFonts w:ascii="Helvetica" w:hAnsi="Helvetica"/>
          <w:b/>
          <w:bCs/>
          <w:sz w:val="20"/>
          <w:vertAlign w:val="subscript"/>
        </w:rPr>
        <w:t>AWD</w:t>
      </w:r>
      <w:r>
        <w:t xml:space="preserve"> , Afwijking</w:t>
      </w:r>
      <w:r>
        <w:rPr>
          <w:rFonts w:ascii="Helvetica" w:hAnsi="Helvetica"/>
          <w:b/>
          <w:bCs/>
          <w:sz w:val="20"/>
          <w:vertAlign w:val="subscript"/>
        </w:rPr>
        <w:t>AWMD</w:t>
      </w:r>
      <w:r>
        <w:t xml:space="preserve"> , Afwijking</w:t>
      </w:r>
      <w:r>
        <w:rPr>
          <w:rFonts w:ascii="Helvetica" w:hAnsi="Helvetica"/>
          <w:b/>
          <w:bCs/>
          <w:sz w:val="20"/>
          <w:vertAlign w:val="subscript"/>
        </w:rPr>
        <w:t>KL</w:t>
      </w:r>
      <w:r>
        <w:t xml:space="preserve">                 </w:t>
      </w:r>
    </w:p>
    <w:p w:rsidR="008550F9" w:rsidRDefault="008550F9">
      <w:pPr>
        <w:pStyle w:val="Heading4"/>
        <w:keepLines w:val="0"/>
      </w:pPr>
      <w:r>
        <w:t>Alarmering</w:t>
      </w:r>
    </w:p>
    <w:p w:rsidR="008550F9" w:rsidRDefault="008550F9">
      <w:pPr>
        <w:pStyle w:val="Standaardzonderwitregel"/>
        <w:rPr>
          <w:u w:val="single"/>
        </w:rPr>
      </w:pPr>
    </w:p>
    <w:p w:rsidR="008550F9" w:rsidRDefault="008550F9">
      <w:pPr>
        <w:pStyle w:val="Heading4"/>
        <w:keepLines w:val="0"/>
      </w:pPr>
      <w:r>
        <w:t>Informatieopslag</w:t>
      </w:r>
    </w:p>
    <w:p w:rsidR="008550F9" w:rsidRDefault="008550F9">
      <w:pPr>
        <w:pStyle w:val="opsomming1"/>
        <w:numPr>
          <w:ilvl w:val="0"/>
          <w:numId w:val="22"/>
        </w:numPr>
      </w:pPr>
    </w:p>
    <w:p w:rsidR="008550F9" w:rsidRDefault="008550F9">
      <w:pPr>
        <w:pStyle w:val="opsomming1"/>
        <w:numPr>
          <w:ilvl w:val="0"/>
          <w:numId w:val="0"/>
        </w:numPr>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rPr>
                <w:b w:val="0"/>
                <w:bCs/>
              </w:rPr>
            </w:pPr>
            <w:bookmarkStart w:id="60" w:name="_Toc243111283"/>
            <w:r>
              <w:t>3.1.1.3</w:t>
            </w:r>
            <w:r>
              <w:rPr>
                <w:b w:val="0"/>
                <w:bCs/>
              </w:rPr>
              <w:t xml:space="preserve"> </w:t>
            </w:r>
            <w:r>
              <w:t>Gewenst debiet per wingebied</w:t>
            </w:r>
            <w:bookmarkEnd w:id="60"/>
          </w:p>
        </w:tc>
      </w:tr>
      <w:tr w:rsidR="008550F9">
        <w:tc>
          <w:tcPr>
            <w:tcW w:w="2622" w:type="dxa"/>
          </w:tcPr>
          <w:p w:rsidR="008550F9" w:rsidRDefault="008550F9">
            <w:r>
              <w:rPr>
                <w:b/>
              </w:rPr>
              <w:t>Doel:</w:t>
            </w:r>
          </w:p>
        </w:tc>
        <w:tc>
          <w:tcPr>
            <w:tcW w:w="7154" w:type="dxa"/>
          </w:tcPr>
          <w:p w:rsidR="008550F9" w:rsidRDefault="008550F9">
            <w:r>
              <w:t>Bereken het gewenst debiet per wingebied</w:t>
            </w:r>
          </w:p>
        </w:tc>
      </w:tr>
    </w:tbl>
    <w:p w:rsidR="008550F9" w:rsidRDefault="008550F9">
      <w:pPr>
        <w:pStyle w:val="Standaardzonderwitregel"/>
      </w:pPr>
    </w:p>
    <w:p w:rsidR="008550F9" w:rsidRDefault="008550F9">
      <w:pPr>
        <w:pStyle w:val="Standaardzonderwitregel"/>
        <w:outlineLvl w:val="0"/>
        <w:rPr>
          <w:b/>
        </w:rPr>
      </w:pPr>
      <w:r>
        <w:rPr>
          <w:b/>
        </w:rPr>
        <w:t>Berekening</w:t>
      </w:r>
    </w:p>
    <w:p w:rsidR="008550F9" w:rsidRDefault="008550F9">
      <w:pPr>
        <w:pStyle w:val="Standaardzonderwitregel"/>
        <w:rPr>
          <w:u w:val="single"/>
        </w:rPr>
      </w:pPr>
    </w:p>
    <w:p w:rsidR="008550F9" w:rsidRDefault="008550F9">
      <w:pPr>
        <w:pStyle w:val="BodyText"/>
        <w:jc w:val="left"/>
        <w:rPr>
          <w:b/>
          <w:bCs/>
        </w:rPr>
      </w:pPr>
      <w:r>
        <w:rPr>
          <w:rFonts w:ascii="Arial" w:hAnsi="Arial"/>
          <w:sz w:val="19"/>
        </w:rPr>
        <w:t>Via onderstaande formule’s</w:t>
      </w:r>
      <w:r>
        <w:rPr>
          <w:b/>
          <w:bCs/>
        </w:rPr>
        <w:t xml:space="preserve"> </w:t>
      </w:r>
      <w:r>
        <w:rPr>
          <w:rFonts w:ascii="Arial" w:hAnsi="Arial"/>
          <w:sz w:val="19"/>
        </w:rPr>
        <w:t>wordt het gewenste debiet per wingebied berekend op basis van het “jaarvergunning”systeem :</w:t>
      </w:r>
    </w:p>
    <w:p w:rsidR="008550F9" w:rsidRDefault="008550F9">
      <w:pPr>
        <w:pStyle w:val="Header"/>
        <w:tabs>
          <w:tab w:val="clear" w:pos="7020"/>
          <w:tab w:val="right" w:pos="8835"/>
        </w:tabs>
        <w:rPr>
          <w:vertAlign w:val="subscript"/>
        </w:rPr>
      </w:pPr>
      <w:r>
        <w:t>SP</w:t>
      </w:r>
      <w:r>
        <w:rPr>
          <w:vertAlign w:val="subscript"/>
        </w:rPr>
        <w:t>GH</w:t>
      </w:r>
      <w:r>
        <w:t xml:space="preserve"> = (1+ Afwijking</w:t>
      </w:r>
      <w:r>
        <w:rPr>
          <w:vertAlign w:val="subscript"/>
        </w:rPr>
        <w:t>GH</w:t>
      </w:r>
      <w:r>
        <w:t xml:space="preserve"> / 100) * (Vergunning </w:t>
      </w:r>
      <w:r>
        <w:rPr>
          <w:bCs/>
          <w:color w:val="000000"/>
          <w:sz w:val="20"/>
          <w:vertAlign w:val="subscript"/>
        </w:rPr>
        <w:t>GH</w:t>
      </w:r>
      <w:r>
        <w:t xml:space="preserve"> / Vergunning</w:t>
      </w:r>
      <w:r>
        <w:rPr>
          <w:bCs/>
          <w:color w:val="000000"/>
          <w:sz w:val="20"/>
          <w:vertAlign w:val="subscript"/>
        </w:rPr>
        <w:t>(GH+AWD+AWMD+KL)</w:t>
      </w:r>
      <w:r>
        <w:t xml:space="preserve"> * SP</w:t>
      </w:r>
      <w:r>
        <w:rPr>
          <w:vertAlign w:val="subscript"/>
        </w:rPr>
        <w:t>TOT</w:t>
      </w:r>
    </w:p>
    <w:p w:rsidR="008550F9" w:rsidRDefault="008550F9">
      <w:pPr>
        <w:pStyle w:val="Header"/>
        <w:tabs>
          <w:tab w:val="clear" w:pos="7020"/>
          <w:tab w:val="right" w:pos="8835"/>
        </w:tabs>
      </w:pPr>
    </w:p>
    <w:p w:rsidR="008550F9" w:rsidRDefault="008550F9">
      <w:pPr>
        <w:pStyle w:val="Header"/>
        <w:tabs>
          <w:tab w:val="clear" w:pos="7020"/>
        </w:tabs>
        <w:rPr>
          <w:vertAlign w:val="subscript"/>
        </w:rPr>
      </w:pPr>
      <w:r>
        <w:t>SP</w:t>
      </w:r>
      <w:r>
        <w:rPr>
          <w:rFonts w:ascii="Arial (W1)" w:hAnsi="Arial (W1)"/>
          <w:bCs/>
          <w:color w:val="000000"/>
          <w:sz w:val="24"/>
          <w:vertAlign w:val="subscript"/>
        </w:rPr>
        <w:t>AWD</w:t>
      </w:r>
      <w:r>
        <w:t xml:space="preserve"> = (1+ Afwijking</w:t>
      </w:r>
      <w:r>
        <w:rPr>
          <w:rFonts w:ascii="Arial (W1)" w:hAnsi="Arial (W1)"/>
          <w:bCs/>
          <w:color w:val="000000"/>
          <w:sz w:val="24"/>
          <w:vertAlign w:val="subscript"/>
        </w:rPr>
        <w:t>AWD</w:t>
      </w:r>
      <w:r>
        <w:t xml:space="preserve"> / 100) * (Vergunning </w:t>
      </w:r>
      <w:r>
        <w:rPr>
          <w:bCs/>
          <w:color w:val="000000"/>
          <w:sz w:val="20"/>
          <w:vertAlign w:val="subscript"/>
        </w:rPr>
        <w:t>AWD</w:t>
      </w:r>
      <w:r>
        <w:t xml:space="preserve"> / Vergunning</w:t>
      </w:r>
      <w:r>
        <w:rPr>
          <w:bCs/>
          <w:color w:val="000000"/>
          <w:sz w:val="20"/>
          <w:vertAlign w:val="subscript"/>
        </w:rPr>
        <w:t>(GH+AWD+AWMD+KL)</w:t>
      </w:r>
      <w:r>
        <w:t xml:space="preserve"> * SP</w:t>
      </w:r>
      <w:r>
        <w:rPr>
          <w:vertAlign w:val="subscript"/>
        </w:rPr>
        <w:t>TOT</w:t>
      </w:r>
    </w:p>
    <w:p w:rsidR="008550F9" w:rsidRDefault="008550F9">
      <w:pPr>
        <w:pStyle w:val="Header"/>
        <w:tabs>
          <w:tab w:val="clear" w:pos="7020"/>
        </w:tabs>
      </w:pPr>
    </w:p>
    <w:p w:rsidR="008550F9" w:rsidRDefault="008550F9">
      <w:pPr>
        <w:pStyle w:val="Header"/>
        <w:tabs>
          <w:tab w:val="clear" w:pos="7020"/>
          <w:tab w:val="right" w:pos="9025"/>
        </w:tabs>
        <w:rPr>
          <w:vertAlign w:val="subscript"/>
        </w:rPr>
      </w:pPr>
      <w:r>
        <w:t>SP</w:t>
      </w:r>
      <w:r>
        <w:rPr>
          <w:rFonts w:ascii="Arial (W1)" w:hAnsi="Arial (W1)"/>
          <w:bCs/>
          <w:color w:val="000000"/>
          <w:sz w:val="24"/>
          <w:vertAlign w:val="subscript"/>
        </w:rPr>
        <w:t>AWMD</w:t>
      </w:r>
      <w:r>
        <w:t xml:space="preserve"> = (1+ Afwijking</w:t>
      </w:r>
      <w:r>
        <w:rPr>
          <w:rFonts w:ascii="Arial (W1)" w:hAnsi="Arial (W1)"/>
          <w:bCs/>
          <w:color w:val="000000"/>
          <w:sz w:val="24"/>
          <w:vertAlign w:val="subscript"/>
        </w:rPr>
        <w:t>AWMD</w:t>
      </w:r>
      <w:r>
        <w:t xml:space="preserve"> / 100) * (Vergunning </w:t>
      </w:r>
      <w:r>
        <w:rPr>
          <w:bCs/>
          <w:color w:val="000000"/>
          <w:sz w:val="20"/>
          <w:vertAlign w:val="subscript"/>
        </w:rPr>
        <w:t>AWMD</w:t>
      </w:r>
      <w:r>
        <w:t xml:space="preserve"> / Vergunning</w:t>
      </w:r>
      <w:r>
        <w:rPr>
          <w:bCs/>
          <w:color w:val="000000"/>
          <w:sz w:val="20"/>
          <w:vertAlign w:val="subscript"/>
        </w:rPr>
        <w:t>(GH+AWD+AWMD+KL)</w:t>
      </w:r>
      <w:r>
        <w:t xml:space="preserve"> * SP</w:t>
      </w:r>
      <w:r>
        <w:rPr>
          <w:vertAlign w:val="subscript"/>
        </w:rPr>
        <w:t>TOT</w:t>
      </w:r>
    </w:p>
    <w:p w:rsidR="008550F9" w:rsidRDefault="008550F9">
      <w:pPr>
        <w:pStyle w:val="Header"/>
        <w:tabs>
          <w:tab w:val="clear" w:pos="7020"/>
          <w:tab w:val="right" w:pos="9025"/>
        </w:tabs>
      </w:pPr>
    </w:p>
    <w:p w:rsidR="008550F9" w:rsidRDefault="008550F9">
      <w:pPr>
        <w:pStyle w:val="Header"/>
      </w:pPr>
      <w:r>
        <w:t>SP</w:t>
      </w:r>
      <w:r>
        <w:rPr>
          <w:rFonts w:ascii="Arial (W1)" w:hAnsi="Arial (W1)"/>
          <w:bCs/>
          <w:color w:val="000000"/>
          <w:sz w:val="24"/>
          <w:vertAlign w:val="subscript"/>
        </w:rPr>
        <w:t>KL</w:t>
      </w:r>
      <w:r>
        <w:t xml:space="preserve"> = (1+ Afwijking</w:t>
      </w:r>
      <w:r>
        <w:rPr>
          <w:vertAlign w:val="subscript"/>
        </w:rPr>
        <w:t>KL</w:t>
      </w:r>
      <w:r>
        <w:t xml:space="preserve"> / 100) * (Vergunning </w:t>
      </w:r>
      <w:r>
        <w:rPr>
          <w:bCs/>
          <w:color w:val="000000"/>
          <w:sz w:val="20"/>
          <w:vertAlign w:val="subscript"/>
        </w:rPr>
        <w:t>KL</w:t>
      </w:r>
      <w:r>
        <w:t xml:space="preserve"> / Vergunning</w:t>
      </w:r>
      <w:r>
        <w:rPr>
          <w:bCs/>
          <w:color w:val="000000"/>
          <w:sz w:val="20"/>
          <w:vertAlign w:val="subscript"/>
        </w:rPr>
        <w:t>(GH+AWD+AWMD+KL</w:t>
      </w:r>
      <w:r>
        <w:rPr>
          <w:vertAlign w:val="subscript"/>
        </w:rPr>
        <w:t>)</w:t>
      </w:r>
      <w:r>
        <w:t xml:space="preserve"> * SP</w:t>
      </w:r>
      <w:r>
        <w:rPr>
          <w:vertAlign w:val="subscript"/>
        </w:rPr>
        <w:t>TOT</w:t>
      </w:r>
    </w:p>
    <w:p w:rsidR="008550F9" w:rsidRDefault="008550F9"/>
    <w:p w:rsidR="008550F9" w:rsidRDefault="008550F9">
      <w:pPr>
        <w:pStyle w:val="opsomming1"/>
        <w:numPr>
          <w:ilvl w:val="0"/>
          <w:numId w:val="0"/>
        </w:numPr>
        <w:ind w:left="340" w:hanging="340"/>
      </w:pPr>
    </w:p>
    <w:p w:rsidR="008550F9" w:rsidRDefault="008550F9">
      <w:pPr>
        <w:pStyle w:val="Standaardzonderwitregel"/>
        <w:outlineLvl w:val="0"/>
      </w:pPr>
      <w:r>
        <w:rPr>
          <w:b/>
        </w:rPr>
        <w:t>SP</w:t>
      </w:r>
      <w:r>
        <w:rPr>
          <w:b/>
          <w:vertAlign w:val="subscript"/>
        </w:rPr>
        <w:t>TOT</w:t>
      </w:r>
    </w:p>
    <w:p w:rsidR="008550F9" w:rsidRDefault="008550F9">
      <w:pPr>
        <w:pStyle w:val="opsomming1"/>
        <w:numPr>
          <w:ilvl w:val="0"/>
          <w:numId w:val="0"/>
        </w:numPr>
        <w:ind w:left="340" w:hanging="340"/>
        <w:jc w:val="left"/>
      </w:pPr>
      <w:r>
        <w:t>T.b.v. bovenstaande berekening wordt SP</w:t>
      </w:r>
      <w:r>
        <w:rPr>
          <w:vertAlign w:val="subscript"/>
        </w:rPr>
        <w:t>TOT</w:t>
      </w:r>
      <w:r>
        <w:t xml:space="preserve">  bepaald volgens :</w:t>
      </w:r>
    </w:p>
    <w:p w:rsidR="008550F9" w:rsidRDefault="008550F9">
      <w:pPr>
        <w:pStyle w:val="opsomming1"/>
        <w:numPr>
          <w:ilvl w:val="0"/>
          <w:numId w:val="37"/>
        </w:numPr>
        <w:jc w:val="left"/>
      </w:pPr>
      <w:r>
        <w:t xml:space="preserve">De sommatie,in </w:t>
      </w:r>
      <w:r>
        <w:rPr>
          <w:b/>
          <w:bCs/>
          <w:i/>
          <w:iCs/>
        </w:rPr>
        <w:t>”PLC 2 Productie”</w:t>
      </w:r>
      <w:r>
        <w:t xml:space="preserve">,van de “effectieve gewenste debietwaarde” welke per filterstraat vanuit de lokale hardware KS98 regelaar aangeboden worden aan </w:t>
      </w:r>
      <w:r>
        <w:rPr>
          <w:b/>
          <w:bCs/>
          <w:i/>
          <w:iCs/>
        </w:rPr>
        <w:t>”PLC 2 Productie”</w:t>
      </w:r>
      <w:r>
        <w:t xml:space="preserve"> ,mits de regelaar in bedrijf is.Deze waarde wordt via het PLC-PLC communicatie netwerk overgebracht </w:t>
      </w:r>
      <w:r>
        <w:rPr>
          <w:b/>
          <w:bCs/>
        </w:rPr>
        <w:t>of</w:t>
      </w:r>
      <w:r>
        <w:t xml:space="preserve"> </w:t>
      </w:r>
    </w:p>
    <w:p w:rsidR="008550F9" w:rsidRDefault="008550F9">
      <w:pPr>
        <w:pStyle w:val="opsomming1"/>
        <w:numPr>
          <w:ilvl w:val="0"/>
          <w:numId w:val="37"/>
        </w:numPr>
        <w:jc w:val="left"/>
      </w:pPr>
      <w:r>
        <w:t xml:space="preserve">Ingeval van een communicatie-storing tussen </w:t>
      </w:r>
      <w:r>
        <w:rPr>
          <w:b/>
          <w:bCs/>
          <w:i/>
          <w:iCs/>
        </w:rPr>
        <w:t xml:space="preserve">”PLC 1 Winning” </w:t>
      </w:r>
      <w:r>
        <w:t xml:space="preserve">en </w:t>
      </w:r>
      <w:r>
        <w:rPr>
          <w:b/>
          <w:bCs/>
          <w:i/>
          <w:iCs/>
        </w:rPr>
        <w:t>”PLC 2 Productie</w:t>
      </w:r>
      <w:r>
        <w:t xml:space="preserve"> de sommatie,in </w:t>
      </w:r>
      <w:r>
        <w:rPr>
          <w:b/>
          <w:bCs/>
          <w:i/>
          <w:iCs/>
        </w:rPr>
        <w:t>”PLC 1 Winning</w:t>
      </w:r>
      <w:r>
        <w:t xml:space="preserve"> ,van de hardware-matig aangeboden debietmetingen per filterstraat.Deze situatie dient door de operator hersteld te worden.</w:t>
      </w:r>
    </w:p>
    <w:p w:rsidR="008550F9" w:rsidRDefault="008550F9">
      <w:pPr>
        <w:pStyle w:val="opsomming1"/>
        <w:numPr>
          <w:ilvl w:val="0"/>
          <w:numId w:val="0"/>
        </w:numPr>
        <w:ind w:left="340" w:hanging="340"/>
      </w:pPr>
    </w:p>
    <w:p w:rsidR="008550F9" w:rsidRDefault="008550F9">
      <w:pPr>
        <w:pStyle w:val="opsomming1"/>
        <w:numPr>
          <w:ilvl w:val="0"/>
          <w:numId w:val="0"/>
        </w:numPr>
        <w:ind w:left="340" w:hanging="340"/>
      </w:pPr>
    </w:p>
    <w:p w:rsidR="008550F9" w:rsidRDefault="008550F9">
      <w:pPr>
        <w:rPr>
          <w:u w:val="single"/>
        </w:rPr>
      </w:pPr>
      <w:r>
        <w:rPr>
          <w:u w:val="single"/>
        </w:rPr>
        <w:t>Blokkering:</w:t>
      </w:r>
    </w:p>
    <w:p w:rsidR="008550F9" w:rsidRDefault="008550F9">
      <w:pPr>
        <w:rPr>
          <w:u w:val="single"/>
        </w:rPr>
      </w:pPr>
    </w:p>
    <w:p w:rsidR="008550F9" w:rsidRDefault="008550F9">
      <w:pPr>
        <w:rPr>
          <w:u w:val="single"/>
        </w:rPr>
      </w:pPr>
      <w:r>
        <w:rPr>
          <w:u w:val="single"/>
        </w:rPr>
        <w:t>Inschakeling onderliggende installatieonderdelen:</w:t>
      </w:r>
    </w:p>
    <w:p w:rsidR="008550F9" w:rsidRDefault="008550F9">
      <w:pPr>
        <w:pStyle w:val="opsomming1"/>
      </w:pPr>
    </w:p>
    <w:p w:rsidR="008550F9" w:rsidRDefault="008550F9">
      <w:pPr>
        <w:pStyle w:val="opsomming1"/>
        <w:numPr>
          <w:ilvl w:val="0"/>
          <w:numId w:val="0"/>
        </w:numPr>
      </w:pPr>
    </w:p>
    <w:p w:rsidR="008550F9" w:rsidRDefault="008550F9">
      <w:pPr>
        <w:pStyle w:val="opsomming1"/>
        <w:numPr>
          <w:ilvl w:val="0"/>
          <w:numId w:val="0"/>
        </w:numPr>
        <w:rPr>
          <w:u w:val="single"/>
        </w:rPr>
      </w:pPr>
      <w:r>
        <w:rPr>
          <w:u w:val="single"/>
        </w:rPr>
        <w:t>Blokkering onderliggende installatieonderdelen:</w:t>
      </w:r>
    </w:p>
    <w:p w:rsidR="008550F9" w:rsidRDefault="008550F9">
      <w:pPr>
        <w:pStyle w:val="opsomming1"/>
        <w:numPr>
          <w:ilvl w:val="0"/>
          <w:numId w:val="0"/>
        </w:numPr>
        <w:ind w:left="357" w:hanging="357"/>
      </w:pPr>
    </w:p>
    <w:p w:rsidR="008550F9" w:rsidRDefault="008550F9">
      <w:pPr>
        <w:pStyle w:val="Heading4"/>
        <w:keepLines w:val="0"/>
      </w:pPr>
      <w:r>
        <w:t>Bediening</w:t>
      </w:r>
    </w:p>
    <w:p w:rsidR="008550F9" w:rsidRDefault="008550F9">
      <w:pPr>
        <w:pStyle w:val="Heading4"/>
        <w:keepLines w:val="0"/>
      </w:pPr>
      <w:r>
        <w:t>Presentatie</w:t>
      </w:r>
    </w:p>
    <w:p w:rsidR="008550F9" w:rsidRDefault="008550F9">
      <w:pPr>
        <w:pStyle w:val="opsomming1"/>
        <w:numPr>
          <w:ilvl w:val="0"/>
          <w:numId w:val="0"/>
        </w:numPr>
      </w:pPr>
      <w:r>
        <w:t>- Berekend gewenste debiet per wingebied : SP</w:t>
      </w:r>
      <w:r>
        <w:rPr>
          <w:vertAlign w:val="subscript"/>
        </w:rPr>
        <w:t>GH</w:t>
      </w:r>
      <w:r>
        <w:t xml:space="preserve">  , SP</w:t>
      </w:r>
      <w:r>
        <w:rPr>
          <w:rFonts w:ascii="Arial (W1)" w:hAnsi="Arial (W1)"/>
          <w:bCs/>
          <w:color w:val="000000"/>
          <w:sz w:val="24"/>
          <w:vertAlign w:val="subscript"/>
        </w:rPr>
        <w:t>AWD</w:t>
      </w:r>
      <w:r>
        <w:t xml:space="preserve"> , SP</w:t>
      </w:r>
      <w:r>
        <w:rPr>
          <w:rFonts w:ascii="Arial (W1)" w:hAnsi="Arial (W1)"/>
          <w:bCs/>
          <w:color w:val="000000"/>
          <w:sz w:val="24"/>
          <w:vertAlign w:val="subscript"/>
        </w:rPr>
        <w:t>AWMD,</w:t>
      </w:r>
      <w:r>
        <w:t xml:space="preserve"> , SP</w:t>
      </w:r>
      <w:r>
        <w:rPr>
          <w:rFonts w:ascii="Arial (W1)" w:hAnsi="Arial (W1)"/>
          <w:bCs/>
          <w:color w:val="000000"/>
          <w:sz w:val="24"/>
          <w:vertAlign w:val="subscript"/>
        </w:rPr>
        <w:t>KL</w:t>
      </w:r>
      <w:r>
        <w:t xml:space="preserve">                   </w:t>
      </w:r>
    </w:p>
    <w:p w:rsidR="008550F9" w:rsidRDefault="008550F9">
      <w:pPr>
        <w:pStyle w:val="Heading4"/>
        <w:keepLines w:val="0"/>
      </w:pPr>
      <w:r>
        <w:t>Alarmering</w:t>
      </w:r>
    </w:p>
    <w:p w:rsidR="008550F9" w:rsidRDefault="008550F9">
      <w:pPr>
        <w:pStyle w:val="Heading4"/>
        <w:keepLines w:val="0"/>
      </w:pPr>
      <w:r>
        <w:t>Informatieopslag</w:t>
      </w:r>
    </w:p>
    <w:p w:rsidR="008550F9" w:rsidRDefault="008550F9">
      <w:pPr>
        <w:pStyle w:val="opsomming1"/>
        <w:numPr>
          <w:ilvl w:val="0"/>
          <w:numId w:val="22"/>
        </w:numPr>
      </w:pPr>
    </w:p>
    <w:p w:rsidR="008550F9" w:rsidRDefault="008550F9">
      <w:pPr>
        <w:pStyle w:val="opsomming1"/>
        <w:numPr>
          <w:ilvl w:val="0"/>
          <w:numId w:val="0"/>
        </w:numPr>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rPr>
                <w:b w:val="0"/>
                <w:bCs/>
              </w:rPr>
            </w:pPr>
            <w:bookmarkStart w:id="61" w:name="_Toc243111284"/>
            <w:r>
              <w:t>3.1.1.4</w:t>
            </w:r>
            <w:r>
              <w:rPr>
                <w:b w:val="0"/>
                <w:bCs/>
              </w:rPr>
              <w:t xml:space="preserve"> </w:t>
            </w:r>
            <w:r>
              <w:t>Nominaal debiet per wingebied</w:t>
            </w:r>
            <w:bookmarkEnd w:id="61"/>
          </w:p>
        </w:tc>
      </w:tr>
      <w:tr w:rsidR="008550F9">
        <w:tc>
          <w:tcPr>
            <w:tcW w:w="2622" w:type="dxa"/>
          </w:tcPr>
          <w:p w:rsidR="008550F9" w:rsidRDefault="008550F9">
            <w:r>
              <w:rPr>
                <w:b/>
              </w:rPr>
              <w:t>Doel:</w:t>
            </w:r>
          </w:p>
        </w:tc>
        <w:tc>
          <w:tcPr>
            <w:tcW w:w="7154" w:type="dxa"/>
          </w:tcPr>
          <w:p w:rsidR="008550F9" w:rsidRDefault="008550F9">
            <w:r>
              <w:t>Bereken nominaal debiet per wingebied</w:t>
            </w:r>
          </w:p>
        </w:tc>
      </w:tr>
    </w:tbl>
    <w:p w:rsidR="008550F9" w:rsidRDefault="008550F9">
      <w:pPr>
        <w:pStyle w:val="Standaardzonderwitregel"/>
      </w:pPr>
    </w:p>
    <w:p w:rsidR="008550F9" w:rsidRDefault="008550F9">
      <w:pPr>
        <w:pStyle w:val="Standaardzonderwitregel"/>
        <w:outlineLvl w:val="0"/>
        <w:rPr>
          <w:b/>
        </w:rPr>
      </w:pPr>
      <w:r>
        <w:rPr>
          <w:b/>
        </w:rPr>
        <w:t>Procesbesturing</w:t>
      </w:r>
    </w:p>
    <w:p w:rsidR="008550F9" w:rsidRDefault="008550F9">
      <w:pPr>
        <w:pStyle w:val="Standaardzonderwitregel"/>
        <w:rPr>
          <w:u w:val="single"/>
        </w:rPr>
      </w:pPr>
      <w:r>
        <w:rPr>
          <w:u w:val="single"/>
        </w:rPr>
        <w:t>Inschakeling:</w:t>
      </w:r>
    </w:p>
    <w:p w:rsidR="008550F9" w:rsidRDefault="008550F9"/>
    <w:p w:rsidR="008550F9" w:rsidRDefault="008550F9">
      <w:pPr>
        <w:ind w:right="8"/>
      </w:pPr>
      <w:r>
        <w:t>Per wingebied wordt het totale actuele nominale debiet berekend door sommatie van het nominale debiet per in bedrijf zijnde pomp,</w:t>
      </w:r>
      <w:r>
        <w:rPr>
          <w:b/>
        </w:rPr>
        <w:t xml:space="preserve"> ongeacht of de betreffende winput op </w:t>
      </w:r>
      <w:r>
        <w:rPr>
          <w:bCs/>
        </w:rPr>
        <w:t>“Auto” of ”Hand” inbedrijf is.</w:t>
      </w:r>
    </w:p>
    <w:p w:rsidR="008550F9" w:rsidRDefault="008550F9" w:rsidP="008550F9">
      <w:pPr>
        <w:pStyle w:val="opsomming1"/>
        <w:numPr>
          <w:ilvl w:val="0"/>
          <w:numId w:val="27"/>
        </w:numPr>
        <w:ind w:left="357" w:hanging="357"/>
      </w:pPr>
      <w:r>
        <w:t>Het nominale debiet per pomp dient op SCADA ingegeven te worden</w:t>
      </w:r>
    </w:p>
    <w:p w:rsidR="008550F9" w:rsidRDefault="008550F9">
      <w:pPr>
        <w:pStyle w:val="opsomming1"/>
        <w:numPr>
          <w:ilvl w:val="0"/>
          <w:numId w:val="0"/>
        </w:numPr>
        <w:ind w:left="340" w:hanging="340"/>
      </w:pPr>
    </w:p>
    <w:p w:rsidR="008550F9" w:rsidRDefault="008550F9">
      <w:pPr>
        <w:rPr>
          <w:u w:val="single"/>
        </w:rPr>
      </w:pPr>
      <w:r>
        <w:rPr>
          <w:u w:val="single"/>
        </w:rPr>
        <w:t>Blokkering:</w:t>
      </w:r>
    </w:p>
    <w:p w:rsidR="008550F9" w:rsidRDefault="008550F9">
      <w:pPr>
        <w:rPr>
          <w:u w:val="single"/>
        </w:rPr>
      </w:pPr>
    </w:p>
    <w:p w:rsidR="008550F9" w:rsidRDefault="008550F9">
      <w:pPr>
        <w:rPr>
          <w:u w:val="single"/>
        </w:rPr>
      </w:pPr>
      <w:r>
        <w:rPr>
          <w:u w:val="single"/>
        </w:rPr>
        <w:t>Inschakeling onderliggende installatieonderdelen:</w:t>
      </w:r>
    </w:p>
    <w:p w:rsidR="008550F9" w:rsidRDefault="008550F9">
      <w:pPr>
        <w:pStyle w:val="opsomming1"/>
      </w:pPr>
    </w:p>
    <w:p w:rsidR="008550F9" w:rsidRDefault="008550F9">
      <w:pPr>
        <w:pStyle w:val="opsomming1"/>
        <w:numPr>
          <w:ilvl w:val="0"/>
          <w:numId w:val="0"/>
        </w:numPr>
      </w:pPr>
    </w:p>
    <w:p w:rsidR="008550F9" w:rsidRDefault="008550F9">
      <w:pPr>
        <w:pStyle w:val="opsomming1"/>
        <w:numPr>
          <w:ilvl w:val="0"/>
          <w:numId w:val="0"/>
        </w:numPr>
        <w:rPr>
          <w:u w:val="single"/>
        </w:rPr>
      </w:pPr>
      <w:r>
        <w:rPr>
          <w:u w:val="single"/>
        </w:rPr>
        <w:t>Blokkering onderliggende installatieonderdelen:</w:t>
      </w:r>
    </w:p>
    <w:p w:rsidR="008550F9" w:rsidRDefault="008550F9">
      <w:pPr>
        <w:pStyle w:val="opsomming1"/>
        <w:numPr>
          <w:ilvl w:val="0"/>
          <w:numId w:val="0"/>
        </w:numPr>
        <w:ind w:left="357" w:hanging="357"/>
      </w:pPr>
    </w:p>
    <w:p w:rsidR="008550F9" w:rsidRDefault="008550F9">
      <w:pPr>
        <w:pStyle w:val="opsomming1"/>
        <w:numPr>
          <w:ilvl w:val="0"/>
          <w:numId w:val="0"/>
        </w:numPr>
      </w:pPr>
    </w:p>
    <w:p w:rsidR="008550F9" w:rsidRDefault="008550F9">
      <w:pPr>
        <w:pStyle w:val="Heading4"/>
        <w:keepLines w:val="0"/>
      </w:pPr>
      <w:r>
        <w:t>Bediening</w:t>
      </w:r>
    </w:p>
    <w:p w:rsidR="008550F9" w:rsidRDefault="008550F9">
      <w:pPr>
        <w:pStyle w:val="Heading4"/>
        <w:keepLines w:val="0"/>
      </w:pPr>
      <w:r>
        <w:t>Presentatie</w:t>
      </w:r>
    </w:p>
    <w:p w:rsidR="008550F9" w:rsidRDefault="008550F9" w:rsidP="008550F9">
      <w:pPr>
        <w:pStyle w:val="opsomming1"/>
        <w:numPr>
          <w:ilvl w:val="0"/>
          <w:numId w:val="27"/>
        </w:numPr>
        <w:ind w:left="357" w:hanging="357"/>
      </w:pPr>
      <w:r>
        <w:t>Het nominale debiet per pomp</w:t>
      </w:r>
    </w:p>
    <w:p w:rsidR="008550F9" w:rsidRDefault="008550F9" w:rsidP="008550F9">
      <w:pPr>
        <w:pStyle w:val="opsomming1"/>
        <w:numPr>
          <w:ilvl w:val="0"/>
          <w:numId w:val="27"/>
        </w:numPr>
        <w:ind w:left="357" w:hanging="357"/>
      </w:pPr>
      <w:r>
        <w:t>Per wingebied het totale actuele nominale debiet</w:t>
      </w:r>
    </w:p>
    <w:p w:rsidR="008550F9" w:rsidRDefault="008550F9">
      <w:pPr>
        <w:pStyle w:val="opsomming1"/>
        <w:numPr>
          <w:ilvl w:val="0"/>
          <w:numId w:val="0"/>
        </w:numPr>
      </w:pPr>
    </w:p>
    <w:p w:rsidR="008550F9" w:rsidRDefault="008550F9">
      <w:pPr>
        <w:pStyle w:val="Heading4"/>
        <w:keepLines w:val="0"/>
      </w:pPr>
      <w:r>
        <w:t>Alarmering</w:t>
      </w:r>
    </w:p>
    <w:p w:rsidR="008550F9" w:rsidRDefault="008550F9">
      <w:pPr>
        <w:pStyle w:val="Standaardzonderwitregel"/>
        <w:rPr>
          <w:u w:val="single"/>
        </w:rPr>
      </w:pPr>
    </w:p>
    <w:p w:rsidR="008550F9" w:rsidRDefault="008550F9">
      <w:pPr>
        <w:pStyle w:val="Heading4"/>
        <w:keepLines w:val="0"/>
      </w:pPr>
      <w:r>
        <w:t>Informatieopslag</w:t>
      </w:r>
    </w:p>
    <w:p w:rsidR="008550F9" w:rsidRDefault="008550F9">
      <w:pPr>
        <w:pStyle w:val="opsomming1"/>
        <w:numPr>
          <w:ilvl w:val="0"/>
          <w:numId w:val="22"/>
        </w:numPr>
      </w:pPr>
    </w:p>
    <w:p w:rsidR="008550F9" w:rsidRDefault="008550F9">
      <w:pPr>
        <w:pStyle w:val="opsomming1"/>
        <w:numPr>
          <w:ilvl w:val="0"/>
          <w:numId w:val="0"/>
        </w:numPr>
      </w:pPr>
      <w:r>
        <w:br w:type="page"/>
      </w:r>
    </w:p>
    <w:tbl>
      <w:tblPr>
        <w:tblW w:w="9776" w:type="dxa"/>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pPr>
            <w:bookmarkStart w:id="62" w:name="_Toc243111285"/>
            <w:r>
              <w:t>3.1.1.5 Wingebied</w:t>
            </w:r>
            <w:bookmarkEnd w:id="62"/>
          </w:p>
        </w:tc>
      </w:tr>
      <w:tr w:rsidR="008550F9">
        <w:tc>
          <w:tcPr>
            <w:tcW w:w="2622" w:type="dxa"/>
          </w:tcPr>
          <w:p w:rsidR="008550F9" w:rsidRDefault="008550F9">
            <w:r>
              <w:rPr>
                <w:b/>
              </w:rPr>
              <w:t>Doel:</w:t>
            </w:r>
          </w:p>
        </w:tc>
        <w:tc>
          <w:tcPr>
            <w:tcW w:w="7154" w:type="dxa"/>
          </w:tcPr>
          <w:p w:rsidR="008550F9" w:rsidRDefault="008550F9">
            <w:r>
              <w:t xml:space="preserve">Bepaal het te schakelen wingebied </w:t>
            </w:r>
          </w:p>
        </w:tc>
      </w:tr>
    </w:tbl>
    <w:p w:rsidR="008550F9" w:rsidRDefault="008550F9">
      <w:pPr>
        <w:pStyle w:val="Standaardzonderwitregel"/>
      </w:pPr>
    </w:p>
    <w:p w:rsidR="008550F9" w:rsidRDefault="008550F9">
      <w:pPr>
        <w:pStyle w:val="Standaardzonderwitregel"/>
        <w:outlineLvl w:val="0"/>
        <w:rPr>
          <w:u w:val="single"/>
        </w:rPr>
      </w:pPr>
      <w:r>
        <w:rPr>
          <w:b/>
        </w:rPr>
        <w:t>Procesbesturing</w:t>
      </w:r>
    </w:p>
    <w:p w:rsidR="008550F9" w:rsidRDefault="008550F9">
      <w:pPr>
        <w:ind w:right="8"/>
      </w:pPr>
      <w:r>
        <w:t>Het wingebied welke de grootste afwijking tussen het gewenste en actuele debiet bezit  en één of meerdere winputten staan paraat mag een put bijschakelen</w:t>
      </w:r>
    </w:p>
    <w:p w:rsidR="008550F9" w:rsidRDefault="008550F9">
      <w:pPr>
        <w:ind w:right="8"/>
      </w:pPr>
      <w:r>
        <w:t>Het wingebied welke de kleinste afwijking tussen het  actuele en gewenste debiet bezit  en één of meerdere winputten zijn op “Auto” in bedrijf  mag een put afschakelen</w:t>
      </w:r>
    </w:p>
    <w:p w:rsidR="008550F9" w:rsidRDefault="008550F9">
      <w:pPr>
        <w:ind w:right="8"/>
      </w:pPr>
      <w:r>
        <w:t>Indien voor een wingebied geen pompen meer beschikbaar zijn,bijv.allen in bedrijf,c.q. allen uit bedrijf c.q. allen voorkeur 0,dan wordt het volgende wingebied geselecteerd.</w:t>
      </w:r>
    </w:p>
    <w:p w:rsidR="008550F9" w:rsidRDefault="008550F9">
      <w:pPr>
        <w:ind w:right="8"/>
      </w:pPr>
      <w:r>
        <w:t>Voor het schakelen dient er aan de volgende criteria te worden voldaan:</w:t>
      </w:r>
    </w:p>
    <w:p w:rsidR="008550F9" w:rsidRDefault="008550F9">
      <w:pPr>
        <w:ind w:right="8"/>
      </w:pPr>
    </w:p>
    <w:p w:rsidR="008550F9" w:rsidRDefault="008550F9">
      <w:pPr>
        <w:pStyle w:val="Standaardzonderwitregel"/>
        <w:ind w:right="8"/>
      </w:pPr>
      <w:r>
        <w:rPr>
          <w:u w:val="single"/>
        </w:rPr>
        <w:t>Bijschakelen :</w:t>
      </w:r>
    </w:p>
    <w:p w:rsidR="008550F9" w:rsidRDefault="008550F9">
      <w:pPr>
        <w:numPr>
          <w:ilvl w:val="0"/>
          <w:numId w:val="30"/>
        </w:numPr>
        <w:ind w:right="8"/>
      </w:pPr>
      <w:r>
        <w:t xml:space="preserve">Bepaal het wingebied met het grootste afwijking  (gewenst - nominaal debiet)  </w:t>
      </w:r>
      <w:r>
        <w:rPr>
          <w:b/>
          <w:bCs/>
        </w:rPr>
        <w:t>en</w:t>
      </w:r>
      <w:r>
        <w:t xml:space="preserve"> </w:t>
      </w:r>
    </w:p>
    <w:p w:rsidR="008550F9" w:rsidRDefault="008550F9">
      <w:pPr>
        <w:pStyle w:val="ListBullet"/>
        <w:ind w:right="8"/>
      </w:pPr>
      <w:r>
        <w:t xml:space="preserve">In dit wingebied dient minimaal één pomp paraat te staan </w:t>
      </w:r>
      <w:r>
        <w:rPr>
          <w:b/>
          <w:bCs/>
        </w:rPr>
        <w:t>en</w:t>
      </w:r>
      <w:r>
        <w:t xml:space="preserve"> </w:t>
      </w:r>
    </w:p>
    <w:p w:rsidR="008550F9" w:rsidRDefault="008550F9">
      <w:pPr>
        <w:numPr>
          <w:ilvl w:val="0"/>
          <w:numId w:val="30"/>
        </w:numPr>
        <w:ind w:right="8"/>
      </w:pPr>
      <w:r>
        <w:t>alleen geldend voor GH1 of GH2 : de communicatie met de betreffende PLC is correct</w:t>
      </w:r>
    </w:p>
    <w:p w:rsidR="008550F9" w:rsidRDefault="008550F9">
      <w:pPr>
        <w:ind w:right="8"/>
      </w:pPr>
    </w:p>
    <w:p w:rsidR="008550F9" w:rsidRDefault="008550F9">
      <w:pPr>
        <w:pStyle w:val="Standaardzonderwitregel"/>
        <w:ind w:right="8"/>
      </w:pPr>
      <w:r>
        <w:rPr>
          <w:u w:val="single"/>
        </w:rPr>
        <w:t>Afschakelen :</w:t>
      </w:r>
    </w:p>
    <w:p w:rsidR="008550F9" w:rsidRDefault="008550F9">
      <w:pPr>
        <w:numPr>
          <w:ilvl w:val="0"/>
          <w:numId w:val="30"/>
        </w:numPr>
        <w:ind w:right="8"/>
      </w:pPr>
      <w:r>
        <w:t xml:space="preserve">Bepaal het wingebied met het kleinste afwijking  (nominaal – gewenst debiet )  </w:t>
      </w:r>
      <w:r>
        <w:rPr>
          <w:b/>
          <w:bCs/>
        </w:rPr>
        <w:t>en</w:t>
      </w:r>
      <w:r>
        <w:t xml:space="preserve"> </w:t>
      </w:r>
    </w:p>
    <w:p w:rsidR="008550F9" w:rsidRDefault="008550F9">
      <w:pPr>
        <w:pStyle w:val="ListBullet"/>
        <w:ind w:right="8"/>
      </w:pPr>
      <w:r>
        <w:t xml:space="preserve">In dit wingebied dient minimaal één put op “Auto” in bedrijf te zijn,waarbij deze put of </w:t>
      </w:r>
    </w:p>
    <w:p w:rsidR="008550F9" w:rsidRDefault="008550F9" w:rsidP="008550F9">
      <w:pPr>
        <w:pStyle w:val="ListBullet"/>
        <w:numPr>
          <w:ilvl w:val="1"/>
          <w:numId w:val="40"/>
          <w:numberingChange w:id="63" w:author="m.j.t.brentjens" w:date="2007-05-03T10:30:00Z" w:original="o"/>
        </w:numPr>
        <w:ind w:right="8"/>
      </w:pPr>
      <w:r>
        <w:t xml:space="preserve">een direct in/uit put is of </w:t>
      </w:r>
    </w:p>
    <w:p w:rsidR="008550F9" w:rsidRDefault="008550F9" w:rsidP="008550F9">
      <w:pPr>
        <w:pStyle w:val="ListBullet"/>
        <w:numPr>
          <w:ilvl w:val="1"/>
          <w:numId w:val="40"/>
          <w:numberingChange w:id="64" w:author="m.j.t.brentjens" w:date="2007-05-03T10:30:00Z" w:original="o"/>
        </w:numPr>
        <w:ind w:right="8"/>
      </w:pPr>
      <w:r>
        <w:t>een freq.geregelde put,ingesteld op een vast toerental (Instelbaar op SCADA)</w:t>
      </w:r>
      <w:r>
        <w:rPr>
          <w:b/>
          <w:bCs/>
        </w:rPr>
        <w:t xml:space="preserve"> en</w:t>
      </w:r>
      <w:r>
        <w:t xml:space="preserve"> </w:t>
      </w:r>
    </w:p>
    <w:p w:rsidR="008550F9" w:rsidRDefault="008550F9">
      <w:pPr>
        <w:numPr>
          <w:ilvl w:val="0"/>
          <w:numId w:val="30"/>
        </w:numPr>
        <w:ind w:right="8"/>
      </w:pPr>
      <w:r>
        <w:t>alleen geldend voor GH1 of GH2 : de communicatie met de betreffende PLC is correct</w:t>
      </w:r>
    </w:p>
    <w:p w:rsidR="008550F9" w:rsidRDefault="008550F9">
      <w:pPr>
        <w:ind w:right="8"/>
      </w:pPr>
    </w:p>
    <w:p w:rsidR="008550F9" w:rsidRDefault="008550F9">
      <w:pPr>
        <w:ind w:right="8"/>
      </w:pPr>
    </w:p>
    <w:p w:rsidR="008550F9" w:rsidRDefault="008550F9">
      <w:pPr>
        <w:ind w:right="8"/>
        <w:rPr>
          <w:u w:val="single"/>
        </w:rPr>
      </w:pPr>
      <w:r>
        <w:rPr>
          <w:u w:val="single"/>
        </w:rPr>
        <w:t>Blokkering:</w:t>
      </w:r>
    </w:p>
    <w:p w:rsidR="008550F9" w:rsidRDefault="008550F9">
      <w:pPr>
        <w:ind w:right="8"/>
        <w:rPr>
          <w:u w:val="single"/>
        </w:rPr>
      </w:pPr>
    </w:p>
    <w:p w:rsidR="008550F9" w:rsidRDefault="008550F9">
      <w:pPr>
        <w:ind w:right="8"/>
        <w:rPr>
          <w:u w:val="single"/>
        </w:rPr>
      </w:pPr>
      <w:r>
        <w:rPr>
          <w:u w:val="single"/>
        </w:rPr>
        <w:t>Inschakeling onderliggende installatieonderdelen:</w:t>
      </w:r>
    </w:p>
    <w:p w:rsidR="008550F9" w:rsidRDefault="008550F9">
      <w:pPr>
        <w:pStyle w:val="opsomming1"/>
        <w:ind w:right="8"/>
      </w:pPr>
    </w:p>
    <w:p w:rsidR="008550F9" w:rsidRDefault="008550F9">
      <w:pPr>
        <w:pStyle w:val="opsomming1"/>
        <w:numPr>
          <w:ilvl w:val="0"/>
          <w:numId w:val="0"/>
        </w:numPr>
        <w:ind w:right="8"/>
      </w:pPr>
    </w:p>
    <w:p w:rsidR="008550F9" w:rsidRDefault="008550F9">
      <w:pPr>
        <w:pStyle w:val="opsomming1"/>
        <w:numPr>
          <w:ilvl w:val="0"/>
          <w:numId w:val="0"/>
        </w:numPr>
        <w:ind w:right="8"/>
        <w:rPr>
          <w:u w:val="single"/>
        </w:rPr>
      </w:pPr>
      <w:r>
        <w:rPr>
          <w:u w:val="single"/>
        </w:rPr>
        <w:t>Blokkering onderliggende installatieonderdelen:</w:t>
      </w:r>
    </w:p>
    <w:p w:rsidR="008550F9" w:rsidRDefault="008550F9">
      <w:pPr>
        <w:pStyle w:val="opsomming1"/>
        <w:numPr>
          <w:ilvl w:val="0"/>
          <w:numId w:val="0"/>
        </w:numPr>
        <w:ind w:left="357" w:right="8" w:hanging="357"/>
      </w:pPr>
    </w:p>
    <w:p w:rsidR="008550F9" w:rsidRDefault="008550F9">
      <w:pPr>
        <w:pStyle w:val="opsomming1"/>
        <w:numPr>
          <w:ilvl w:val="0"/>
          <w:numId w:val="0"/>
        </w:numPr>
        <w:ind w:left="340" w:right="8"/>
      </w:pPr>
    </w:p>
    <w:p w:rsidR="008550F9" w:rsidRDefault="008550F9">
      <w:pPr>
        <w:pStyle w:val="Heading4"/>
        <w:keepLines w:val="0"/>
        <w:ind w:right="8"/>
      </w:pPr>
      <w:r>
        <w:t>Bediening</w:t>
      </w:r>
    </w:p>
    <w:p w:rsidR="008550F9" w:rsidRDefault="008550F9">
      <w:pPr>
        <w:pStyle w:val="Heading4"/>
        <w:keepLines w:val="0"/>
        <w:ind w:right="8"/>
      </w:pPr>
      <w:r>
        <w:t>Presentatie</w:t>
      </w:r>
    </w:p>
    <w:p w:rsidR="008550F9" w:rsidRDefault="008550F9" w:rsidP="008550F9">
      <w:pPr>
        <w:pStyle w:val="opsomming1"/>
        <w:numPr>
          <w:ilvl w:val="0"/>
          <w:numId w:val="27"/>
        </w:numPr>
        <w:ind w:left="357" w:right="8" w:hanging="357"/>
      </w:pPr>
    </w:p>
    <w:p w:rsidR="008550F9" w:rsidRDefault="008550F9">
      <w:pPr>
        <w:pStyle w:val="opsomming1"/>
        <w:numPr>
          <w:ilvl w:val="0"/>
          <w:numId w:val="0"/>
        </w:numPr>
        <w:ind w:right="8"/>
      </w:pPr>
    </w:p>
    <w:p w:rsidR="008550F9" w:rsidRDefault="008550F9">
      <w:pPr>
        <w:pStyle w:val="Heading4"/>
        <w:keepLines w:val="0"/>
        <w:ind w:right="8"/>
      </w:pPr>
      <w:r>
        <w:t>Alarmering</w:t>
      </w:r>
    </w:p>
    <w:p w:rsidR="008550F9" w:rsidRDefault="008550F9">
      <w:pPr>
        <w:pStyle w:val="Standaardzonderwitregel"/>
        <w:rPr>
          <w:u w:val="single"/>
        </w:rPr>
      </w:pPr>
    </w:p>
    <w:p w:rsidR="008550F9" w:rsidRDefault="008550F9">
      <w:pPr>
        <w:pStyle w:val="Heading4"/>
        <w:keepLines w:val="0"/>
      </w:pPr>
      <w:r>
        <w:t>Informatieopslag</w:t>
      </w:r>
    </w:p>
    <w:p w:rsidR="008550F9" w:rsidRDefault="008550F9">
      <w:pPr>
        <w:pStyle w:val="opsomming1"/>
        <w:numPr>
          <w:ilvl w:val="0"/>
          <w:numId w:val="22"/>
        </w:numPr>
      </w:pPr>
    </w:p>
    <w:p w:rsidR="008550F9" w:rsidRDefault="008550F9">
      <w:pPr>
        <w:pStyle w:val="Standaardzonderwitregel"/>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pPr>
            <w:bookmarkStart w:id="65" w:name="_Toc243111286"/>
            <w:r>
              <w:t>3.1.1.6  Bepaal de te schakelen winput</w:t>
            </w:r>
            <w:bookmarkEnd w:id="65"/>
          </w:p>
        </w:tc>
      </w:tr>
      <w:tr w:rsidR="008550F9">
        <w:tc>
          <w:tcPr>
            <w:tcW w:w="2622" w:type="dxa"/>
          </w:tcPr>
          <w:p w:rsidR="008550F9" w:rsidRDefault="008550F9">
            <w:r>
              <w:rPr>
                <w:b/>
              </w:rPr>
              <w:t>Doel:</w:t>
            </w:r>
          </w:p>
        </w:tc>
        <w:tc>
          <w:tcPr>
            <w:tcW w:w="7154" w:type="dxa"/>
          </w:tcPr>
          <w:p w:rsidR="008550F9" w:rsidRDefault="008550F9">
            <w:r>
              <w:t>Schakeltabel putten</w:t>
            </w:r>
          </w:p>
        </w:tc>
      </w:tr>
    </w:tbl>
    <w:p w:rsidR="008550F9" w:rsidRDefault="008550F9">
      <w:pPr>
        <w:pStyle w:val="Standaardzonderwitregel"/>
      </w:pPr>
    </w:p>
    <w:p w:rsidR="008550F9" w:rsidRDefault="008550F9">
      <w:pPr>
        <w:pStyle w:val="Standaardzonderwitregel"/>
        <w:outlineLvl w:val="0"/>
        <w:rPr>
          <w:b/>
        </w:rPr>
      </w:pPr>
      <w:r>
        <w:rPr>
          <w:b/>
        </w:rPr>
        <w:t>Procesbesturing</w:t>
      </w:r>
    </w:p>
    <w:p w:rsidR="008550F9" w:rsidRDefault="008550F9">
      <w:pPr>
        <w:pStyle w:val="Standaardzonderwitregel"/>
        <w:rPr>
          <w:u w:val="single"/>
        </w:rPr>
      </w:pPr>
      <w:r>
        <w:rPr>
          <w:u w:val="single"/>
        </w:rPr>
        <w:t>Inschakeling:</w:t>
      </w:r>
    </w:p>
    <w:p w:rsidR="008550F9" w:rsidRDefault="008550F9">
      <w:pPr>
        <w:ind w:right="8"/>
      </w:pPr>
      <w:r>
        <w:t xml:space="preserve">T.b.v. het schakelen van winputten is per wingebied een schakeltabel op SCADA/PLC voorzien: </w:t>
      </w:r>
    </w:p>
    <w:p w:rsidR="008550F9" w:rsidRDefault="008550F9">
      <w:pPr>
        <w:tabs>
          <w:tab w:val="left" w:pos="-1440"/>
          <w:tab w:val="left" w:pos="-720"/>
        </w:tabs>
      </w:pPr>
    </w:p>
    <w:tbl>
      <w:tblPr>
        <w:tblW w:w="500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733"/>
        <w:gridCol w:w="1521"/>
        <w:gridCol w:w="1616"/>
        <w:gridCol w:w="1044"/>
        <w:gridCol w:w="1712"/>
        <w:gridCol w:w="1712"/>
        <w:gridCol w:w="1423"/>
      </w:tblGrid>
      <w:tr w:rsidR="008550F9">
        <w:trPr>
          <w:cantSplit/>
        </w:trPr>
        <w:tc>
          <w:tcPr>
            <w:tcW w:w="5000" w:type="pct"/>
            <w:gridSpan w:val="7"/>
            <w:shd w:val="solid" w:color="000000" w:fill="FFFFFF"/>
          </w:tcPr>
          <w:p w:rsidR="008550F9" w:rsidRDefault="008550F9">
            <w:pPr>
              <w:tabs>
                <w:tab w:val="left" w:pos="-1440"/>
                <w:tab w:val="left" w:pos="-720"/>
              </w:tabs>
              <w:jc w:val="center"/>
              <w:rPr>
                <w:b/>
                <w:bCs/>
              </w:rPr>
            </w:pPr>
            <w:r>
              <w:rPr>
                <w:b/>
                <w:bCs/>
              </w:rPr>
              <w:t>AWMD</w:t>
            </w:r>
          </w:p>
        </w:tc>
      </w:tr>
      <w:tr w:rsidR="008550F9">
        <w:tc>
          <w:tcPr>
            <w:tcW w:w="375" w:type="pct"/>
            <w:shd w:val="solid" w:color="000000" w:fill="FFFFFF"/>
          </w:tcPr>
          <w:p w:rsidR="008550F9" w:rsidRDefault="008550F9">
            <w:pPr>
              <w:tabs>
                <w:tab w:val="left" w:pos="-1440"/>
                <w:tab w:val="left" w:pos="-720"/>
              </w:tabs>
              <w:rPr>
                <w:b/>
                <w:bCs/>
                <w:sz w:val="16"/>
              </w:rPr>
            </w:pPr>
            <w:r>
              <w:rPr>
                <w:b/>
                <w:bCs/>
                <w:sz w:val="16"/>
              </w:rPr>
              <w:t>Winput</w:t>
            </w:r>
          </w:p>
        </w:tc>
        <w:tc>
          <w:tcPr>
            <w:tcW w:w="779" w:type="pct"/>
            <w:shd w:val="solid" w:color="000000" w:fill="FFFFFF"/>
          </w:tcPr>
          <w:p w:rsidR="008550F9" w:rsidRDefault="008550F9">
            <w:pPr>
              <w:tabs>
                <w:tab w:val="left" w:pos="-1440"/>
                <w:tab w:val="left" w:pos="-720"/>
              </w:tabs>
              <w:rPr>
                <w:b/>
                <w:bCs/>
                <w:sz w:val="16"/>
              </w:rPr>
            </w:pPr>
            <w:r>
              <w:rPr>
                <w:b/>
                <w:bCs/>
                <w:sz w:val="16"/>
              </w:rPr>
              <w:t>Wachttijd na inschakelen [sec]</w:t>
            </w:r>
          </w:p>
        </w:tc>
        <w:tc>
          <w:tcPr>
            <w:tcW w:w="828" w:type="pct"/>
            <w:shd w:val="solid" w:color="000000" w:fill="FFFFFF"/>
          </w:tcPr>
          <w:p w:rsidR="008550F9" w:rsidRDefault="008550F9">
            <w:pPr>
              <w:tabs>
                <w:tab w:val="left" w:pos="-1440"/>
                <w:tab w:val="left" w:pos="-720"/>
              </w:tabs>
              <w:rPr>
                <w:b/>
                <w:bCs/>
                <w:sz w:val="16"/>
              </w:rPr>
            </w:pPr>
            <w:r>
              <w:rPr>
                <w:b/>
                <w:bCs/>
                <w:sz w:val="16"/>
              </w:rPr>
              <w:t>Wachttijd na uitschakelen [sec]</w:t>
            </w:r>
          </w:p>
        </w:tc>
        <w:tc>
          <w:tcPr>
            <w:tcW w:w="535" w:type="pct"/>
            <w:shd w:val="solid" w:color="000000" w:fill="FFFFFF"/>
          </w:tcPr>
          <w:p w:rsidR="008550F9" w:rsidRDefault="008550F9">
            <w:pPr>
              <w:tabs>
                <w:tab w:val="left" w:pos="-1440"/>
                <w:tab w:val="left" w:pos="-720"/>
              </w:tabs>
              <w:rPr>
                <w:b/>
                <w:bCs/>
                <w:sz w:val="16"/>
              </w:rPr>
            </w:pPr>
            <w:r>
              <w:rPr>
                <w:b/>
                <w:bCs/>
                <w:sz w:val="16"/>
              </w:rPr>
              <w:t>Voorkeur</w:t>
            </w:r>
          </w:p>
        </w:tc>
        <w:tc>
          <w:tcPr>
            <w:tcW w:w="877" w:type="pct"/>
            <w:shd w:val="solid" w:color="000000" w:fill="FFFFFF"/>
          </w:tcPr>
          <w:p w:rsidR="008550F9" w:rsidRDefault="008550F9">
            <w:pPr>
              <w:rPr>
                <w:b/>
                <w:bCs/>
                <w:sz w:val="16"/>
              </w:rPr>
            </w:pPr>
            <w:r>
              <w:rPr>
                <w:b/>
                <w:bCs/>
                <w:sz w:val="16"/>
              </w:rPr>
              <w:t>Startdatum winput</w:t>
            </w:r>
          </w:p>
          <w:p w:rsidR="008550F9" w:rsidRDefault="008550F9">
            <w:pPr>
              <w:tabs>
                <w:tab w:val="left" w:pos="-1440"/>
                <w:tab w:val="left" w:pos="-720"/>
              </w:tabs>
              <w:rPr>
                <w:b/>
                <w:bCs/>
                <w:sz w:val="16"/>
              </w:rPr>
            </w:pPr>
            <w:r>
              <w:rPr>
                <w:b/>
                <w:bCs/>
                <w:sz w:val="16"/>
              </w:rPr>
              <w:t>[ddmmjj uummss</w:t>
            </w:r>
          </w:p>
        </w:tc>
        <w:tc>
          <w:tcPr>
            <w:tcW w:w="877" w:type="pct"/>
            <w:shd w:val="solid" w:color="000000" w:fill="FFFFFF"/>
          </w:tcPr>
          <w:p w:rsidR="008550F9" w:rsidRDefault="008550F9">
            <w:pPr>
              <w:rPr>
                <w:b/>
                <w:bCs/>
                <w:sz w:val="16"/>
              </w:rPr>
            </w:pPr>
            <w:r>
              <w:rPr>
                <w:b/>
                <w:bCs/>
                <w:sz w:val="16"/>
              </w:rPr>
              <w:t>Stopdatum winput</w:t>
            </w:r>
          </w:p>
          <w:p w:rsidR="008550F9" w:rsidRDefault="008550F9">
            <w:pPr>
              <w:tabs>
                <w:tab w:val="left" w:pos="-1440"/>
                <w:tab w:val="left" w:pos="-720"/>
              </w:tabs>
              <w:rPr>
                <w:b/>
                <w:bCs/>
                <w:sz w:val="16"/>
              </w:rPr>
            </w:pPr>
            <w:r>
              <w:rPr>
                <w:b/>
                <w:bCs/>
                <w:sz w:val="16"/>
              </w:rPr>
              <w:t>[ddmmjj uummss</w:t>
            </w:r>
          </w:p>
        </w:tc>
        <w:tc>
          <w:tcPr>
            <w:tcW w:w="730" w:type="pct"/>
            <w:shd w:val="solid" w:color="000000" w:fill="FFFFFF"/>
          </w:tcPr>
          <w:p w:rsidR="008550F9" w:rsidRDefault="008550F9">
            <w:pPr>
              <w:tabs>
                <w:tab w:val="left" w:pos="-1440"/>
                <w:tab w:val="left" w:pos="-720"/>
              </w:tabs>
              <w:rPr>
                <w:b/>
                <w:bCs/>
              </w:rPr>
            </w:pPr>
            <w:r>
              <w:rPr>
                <w:b/>
                <w:bCs/>
                <w:sz w:val="16"/>
              </w:rPr>
              <w:t>Paraat</w:t>
            </w:r>
          </w:p>
        </w:tc>
      </w:tr>
      <w:tr w:rsidR="008550F9">
        <w:tc>
          <w:tcPr>
            <w:tcW w:w="375" w:type="pct"/>
          </w:tcPr>
          <w:p w:rsidR="008550F9" w:rsidRDefault="008550F9">
            <w:pPr>
              <w:tabs>
                <w:tab w:val="left" w:pos="-1440"/>
                <w:tab w:val="left" w:pos="-720"/>
              </w:tabs>
            </w:pPr>
          </w:p>
        </w:tc>
        <w:tc>
          <w:tcPr>
            <w:tcW w:w="779" w:type="pct"/>
          </w:tcPr>
          <w:p w:rsidR="008550F9" w:rsidRDefault="008550F9">
            <w:pPr>
              <w:tabs>
                <w:tab w:val="left" w:pos="-1440"/>
                <w:tab w:val="left" w:pos="-720"/>
              </w:tabs>
            </w:pPr>
          </w:p>
        </w:tc>
        <w:tc>
          <w:tcPr>
            <w:tcW w:w="828" w:type="pct"/>
          </w:tcPr>
          <w:p w:rsidR="008550F9" w:rsidRDefault="008550F9">
            <w:pPr>
              <w:tabs>
                <w:tab w:val="left" w:pos="-1440"/>
                <w:tab w:val="left" w:pos="-720"/>
              </w:tabs>
            </w:pPr>
          </w:p>
        </w:tc>
        <w:tc>
          <w:tcPr>
            <w:tcW w:w="535"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730" w:type="pct"/>
          </w:tcPr>
          <w:p w:rsidR="008550F9" w:rsidRDefault="008550F9">
            <w:pPr>
              <w:tabs>
                <w:tab w:val="left" w:pos="-1440"/>
                <w:tab w:val="left" w:pos="-720"/>
              </w:tabs>
            </w:pPr>
          </w:p>
        </w:tc>
      </w:tr>
      <w:tr w:rsidR="008550F9">
        <w:tc>
          <w:tcPr>
            <w:tcW w:w="375" w:type="pct"/>
          </w:tcPr>
          <w:p w:rsidR="008550F9" w:rsidRDefault="008550F9">
            <w:pPr>
              <w:tabs>
                <w:tab w:val="left" w:pos="-1440"/>
                <w:tab w:val="left" w:pos="-720"/>
              </w:tabs>
            </w:pPr>
          </w:p>
        </w:tc>
        <w:tc>
          <w:tcPr>
            <w:tcW w:w="779" w:type="pct"/>
          </w:tcPr>
          <w:p w:rsidR="008550F9" w:rsidRDefault="008550F9">
            <w:pPr>
              <w:tabs>
                <w:tab w:val="left" w:pos="-1440"/>
                <w:tab w:val="left" w:pos="-720"/>
              </w:tabs>
            </w:pPr>
          </w:p>
        </w:tc>
        <w:tc>
          <w:tcPr>
            <w:tcW w:w="828" w:type="pct"/>
          </w:tcPr>
          <w:p w:rsidR="008550F9" w:rsidRDefault="008550F9">
            <w:pPr>
              <w:tabs>
                <w:tab w:val="left" w:pos="-1440"/>
                <w:tab w:val="left" w:pos="-720"/>
              </w:tabs>
            </w:pPr>
          </w:p>
        </w:tc>
        <w:tc>
          <w:tcPr>
            <w:tcW w:w="535"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730" w:type="pct"/>
          </w:tcPr>
          <w:p w:rsidR="008550F9" w:rsidRDefault="008550F9">
            <w:pPr>
              <w:tabs>
                <w:tab w:val="left" w:pos="-1440"/>
                <w:tab w:val="left" w:pos="-720"/>
              </w:tabs>
            </w:pPr>
          </w:p>
        </w:tc>
      </w:tr>
      <w:tr w:rsidR="008550F9">
        <w:tc>
          <w:tcPr>
            <w:tcW w:w="375" w:type="pct"/>
          </w:tcPr>
          <w:p w:rsidR="008550F9" w:rsidRDefault="008550F9">
            <w:pPr>
              <w:tabs>
                <w:tab w:val="left" w:pos="-1440"/>
                <w:tab w:val="left" w:pos="-720"/>
              </w:tabs>
            </w:pPr>
          </w:p>
        </w:tc>
        <w:tc>
          <w:tcPr>
            <w:tcW w:w="779" w:type="pct"/>
          </w:tcPr>
          <w:p w:rsidR="008550F9" w:rsidRDefault="008550F9">
            <w:pPr>
              <w:tabs>
                <w:tab w:val="left" w:pos="-1440"/>
                <w:tab w:val="left" w:pos="-720"/>
              </w:tabs>
            </w:pPr>
          </w:p>
        </w:tc>
        <w:tc>
          <w:tcPr>
            <w:tcW w:w="828" w:type="pct"/>
          </w:tcPr>
          <w:p w:rsidR="008550F9" w:rsidRDefault="008550F9">
            <w:pPr>
              <w:tabs>
                <w:tab w:val="left" w:pos="-1440"/>
                <w:tab w:val="left" w:pos="-720"/>
              </w:tabs>
            </w:pPr>
          </w:p>
        </w:tc>
        <w:tc>
          <w:tcPr>
            <w:tcW w:w="535"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730" w:type="pct"/>
          </w:tcPr>
          <w:p w:rsidR="008550F9" w:rsidRDefault="008550F9">
            <w:pPr>
              <w:tabs>
                <w:tab w:val="left" w:pos="-1440"/>
                <w:tab w:val="left" w:pos="-720"/>
              </w:tabs>
            </w:pPr>
          </w:p>
        </w:tc>
      </w:tr>
      <w:tr w:rsidR="008550F9">
        <w:tc>
          <w:tcPr>
            <w:tcW w:w="375" w:type="pct"/>
          </w:tcPr>
          <w:p w:rsidR="008550F9" w:rsidRDefault="008550F9">
            <w:pPr>
              <w:tabs>
                <w:tab w:val="left" w:pos="-1440"/>
                <w:tab w:val="left" w:pos="-720"/>
              </w:tabs>
            </w:pPr>
          </w:p>
        </w:tc>
        <w:tc>
          <w:tcPr>
            <w:tcW w:w="779" w:type="pct"/>
          </w:tcPr>
          <w:p w:rsidR="008550F9" w:rsidRDefault="008550F9">
            <w:pPr>
              <w:tabs>
                <w:tab w:val="left" w:pos="-1440"/>
                <w:tab w:val="left" w:pos="-720"/>
              </w:tabs>
            </w:pPr>
          </w:p>
        </w:tc>
        <w:tc>
          <w:tcPr>
            <w:tcW w:w="828" w:type="pct"/>
          </w:tcPr>
          <w:p w:rsidR="008550F9" w:rsidRDefault="008550F9">
            <w:pPr>
              <w:tabs>
                <w:tab w:val="left" w:pos="-1440"/>
                <w:tab w:val="left" w:pos="-720"/>
              </w:tabs>
            </w:pPr>
          </w:p>
        </w:tc>
        <w:tc>
          <w:tcPr>
            <w:tcW w:w="535"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877" w:type="pct"/>
          </w:tcPr>
          <w:p w:rsidR="008550F9" w:rsidRDefault="008550F9">
            <w:pPr>
              <w:tabs>
                <w:tab w:val="left" w:pos="-1440"/>
                <w:tab w:val="left" w:pos="-720"/>
              </w:tabs>
            </w:pPr>
          </w:p>
        </w:tc>
        <w:tc>
          <w:tcPr>
            <w:tcW w:w="730" w:type="pct"/>
          </w:tcPr>
          <w:p w:rsidR="008550F9" w:rsidRDefault="008550F9">
            <w:pPr>
              <w:tabs>
                <w:tab w:val="left" w:pos="-1440"/>
                <w:tab w:val="left" w:pos="-720"/>
              </w:tabs>
            </w:pPr>
          </w:p>
        </w:tc>
      </w:tr>
    </w:tbl>
    <w:p w:rsidR="008550F9" w:rsidRDefault="008550F9">
      <w:pPr>
        <w:tabs>
          <w:tab w:val="left" w:pos="-1440"/>
          <w:tab w:val="left" w:pos="-720"/>
        </w:tabs>
      </w:pPr>
    </w:p>
    <w:p w:rsidR="008550F9" w:rsidRDefault="008550F9">
      <w:pPr>
        <w:pStyle w:val="BodyText"/>
      </w:pPr>
      <w:r>
        <w:t>Waarin :</w:t>
      </w:r>
    </w:p>
    <w:p w:rsidR="008550F9" w:rsidRDefault="008550F9">
      <w:pPr>
        <w:pStyle w:val="ListBullet"/>
        <w:ind w:right="8"/>
      </w:pPr>
      <w:r>
        <w:t>Winput: het winputnr van het betreffende wingebied: dit betreft een vast gegeven op SCADA/PLC .</w:t>
      </w:r>
    </w:p>
    <w:p w:rsidR="008550F9" w:rsidRDefault="008550F9">
      <w:pPr>
        <w:pStyle w:val="ListBullet"/>
        <w:ind w:right="8"/>
      </w:pPr>
      <w:r>
        <w:t>Wachttijd na inschakelen : vertragingstijd na opstart winput t.b.v. kontrole op gewenst debiet voor het bij/afschakelen van de volgende winput: instelbaar via SCADA</w:t>
      </w:r>
    </w:p>
    <w:p w:rsidR="008550F9" w:rsidRDefault="008550F9">
      <w:pPr>
        <w:pStyle w:val="ListBullet"/>
        <w:ind w:right="8"/>
      </w:pPr>
      <w:r>
        <w:t>Wachttijd na uitschakelen : vertragingstijd na afschakelen winput t.b.v. kontrole op gewenst debiet voor het bij/afschakelen van de volgende winput: instelbaar via SCADA</w:t>
      </w:r>
    </w:p>
    <w:p w:rsidR="008550F9" w:rsidRDefault="008550F9">
      <w:pPr>
        <w:pStyle w:val="ListBullet"/>
        <w:ind w:right="8"/>
      </w:pPr>
      <w:r>
        <w:t xml:space="preserve">Startdatum: Hierin staat de inschakeldatum en tijd per winput. Dit gegeven wordt gebruikt om de langstlopende winput af te schakelen.  </w:t>
      </w:r>
    </w:p>
    <w:p w:rsidR="008550F9" w:rsidRDefault="008550F9">
      <w:pPr>
        <w:pStyle w:val="ListBullet"/>
        <w:ind w:right="8"/>
      </w:pPr>
      <w:r>
        <w:t>Stopdatum:Hierin staat de stopdatum en tijd per  winput. Dit gegeven wordt gebruikt om de langst stilstaande winput in te schakelen.</w:t>
      </w:r>
    </w:p>
    <w:p w:rsidR="008550F9" w:rsidRDefault="008550F9">
      <w:pPr>
        <w:pStyle w:val="ListBullet"/>
        <w:ind w:right="8"/>
      </w:pPr>
      <w:r>
        <w:t>Voorkeur: Instelbaar via scada</w:t>
      </w:r>
    </w:p>
    <w:p w:rsidR="008550F9" w:rsidRDefault="008550F9">
      <w:pPr>
        <w:pStyle w:val="ListBullet2"/>
        <w:ind w:right="8"/>
        <w:rPr>
          <w:sz w:val="16"/>
        </w:rPr>
      </w:pPr>
      <w:r>
        <w:t xml:space="preserve">2: winput wordt geschakeld via bovenstaande bij-afschakel criteria: hoogste prioriteit </w:t>
      </w:r>
    </w:p>
    <w:p w:rsidR="008550F9" w:rsidRDefault="008550F9">
      <w:pPr>
        <w:pStyle w:val="ListBullet2"/>
        <w:ind w:right="8"/>
        <w:rPr>
          <w:sz w:val="16"/>
        </w:rPr>
      </w:pPr>
      <w:r>
        <w:t xml:space="preserve">1: winput wordt geschakeld via bovenstaande bij-afschakel criteria </w:t>
      </w:r>
      <w:r>
        <w:rPr>
          <w:b/>
        </w:rPr>
        <w:t>mits</w:t>
      </w:r>
      <w:r>
        <w:t xml:space="preserve"> er geen winputten meer beschikbaar zijn met voorkeur 2.Indien er voor dit wingebied geen winputten meer zijn met voorkeur 2,maar wel met voorkeur 1,dan worden de voorkeur 1 winputten meegenomen in het bij/afschakel proces</w:t>
      </w:r>
    </w:p>
    <w:p w:rsidR="008550F9" w:rsidRDefault="008550F9">
      <w:pPr>
        <w:pStyle w:val="ListBullet2"/>
        <w:ind w:right="8"/>
        <w:rPr>
          <w:sz w:val="16"/>
        </w:rPr>
      </w:pPr>
      <w:r>
        <w:t>0: winput wordt niet meegenomen in het bij/afschakel proces. Indien van een inbedrijfzijnde pomp de voorkeursinstelling gewijzigd wordt in 0 wordt de pomp direct uitgeschakeld.</w:t>
      </w:r>
    </w:p>
    <w:p w:rsidR="008550F9" w:rsidRDefault="008550F9">
      <w:pPr>
        <w:rPr>
          <w:sz w:val="16"/>
        </w:rPr>
      </w:pPr>
    </w:p>
    <w:p w:rsidR="008550F9" w:rsidRDefault="008550F9">
      <w:r>
        <w:br w:type="page"/>
      </w:r>
      <w:bookmarkStart w:id="66" w:name="_Toc146341764"/>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Standaardzonderwitregel"/>
              <w:rPr>
                <w:b/>
                <w:bCs/>
              </w:rPr>
            </w:pPr>
          </w:p>
          <w:p w:rsidR="008550F9" w:rsidRDefault="008550F9">
            <w:pPr>
              <w:pStyle w:val="Standaardzonderwitregel"/>
              <w:rPr>
                <w:b/>
                <w:bCs/>
              </w:rPr>
            </w:pPr>
            <w:r>
              <w:rPr>
                <w:b/>
                <w:bCs/>
              </w:rPr>
              <w:t xml:space="preserve">3.1.1.6 </w:t>
            </w:r>
            <w:r>
              <w:t>Bepaal de te schakelen winput</w:t>
            </w:r>
          </w:p>
        </w:tc>
      </w:tr>
      <w:tr w:rsidR="008550F9">
        <w:tc>
          <w:tcPr>
            <w:tcW w:w="2622" w:type="dxa"/>
          </w:tcPr>
          <w:p w:rsidR="008550F9" w:rsidRDefault="008550F9">
            <w:r>
              <w:rPr>
                <w:b/>
              </w:rPr>
              <w:t>Doel:</w:t>
            </w:r>
          </w:p>
        </w:tc>
        <w:tc>
          <w:tcPr>
            <w:tcW w:w="7154" w:type="dxa"/>
          </w:tcPr>
          <w:p w:rsidR="008550F9" w:rsidRDefault="008550F9">
            <w:r>
              <w:t>Bepaal de te schakelen winput</w:t>
            </w:r>
          </w:p>
        </w:tc>
      </w:tr>
    </w:tbl>
    <w:p w:rsidR="008550F9" w:rsidRDefault="008550F9">
      <w:pPr>
        <w:pStyle w:val="Standaardzonderwitregel"/>
        <w:ind w:right="8"/>
      </w:pPr>
    </w:p>
    <w:p w:rsidR="008550F9" w:rsidRDefault="008550F9">
      <w:pPr>
        <w:pStyle w:val="Standaardzonderwitregel"/>
        <w:ind w:right="8"/>
        <w:outlineLvl w:val="0"/>
        <w:rPr>
          <w:b/>
        </w:rPr>
      </w:pPr>
      <w:r>
        <w:rPr>
          <w:b/>
        </w:rPr>
        <w:t>Procesbesturing</w:t>
      </w:r>
    </w:p>
    <w:p w:rsidR="008550F9" w:rsidRDefault="008550F9">
      <w:pPr>
        <w:pStyle w:val="Standaardzonderwitregel"/>
        <w:ind w:right="8"/>
        <w:rPr>
          <w:u w:val="single"/>
        </w:rPr>
      </w:pPr>
      <w:r>
        <w:rPr>
          <w:u w:val="single"/>
        </w:rPr>
        <w:t>Inschakeling:</w:t>
      </w:r>
    </w:p>
    <w:p w:rsidR="008550F9" w:rsidRDefault="008550F9">
      <w:pPr>
        <w:ind w:right="8"/>
      </w:pPr>
    </w:p>
    <w:p w:rsidR="008550F9" w:rsidRDefault="008550F9">
      <w:pPr>
        <w:ind w:right="8"/>
      </w:pPr>
    </w:p>
    <w:p w:rsidR="008550F9" w:rsidRDefault="008550F9">
      <w:pPr>
        <w:ind w:right="8"/>
      </w:pPr>
      <w:r>
        <w:t>Bijschakelen</w:t>
      </w:r>
      <w:bookmarkEnd w:id="66"/>
      <w:r>
        <w:t xml:space="preserve"> :</w:t>
      </w:r>
    </w:p>
    <w:p w:rsidR="008550F9" w:rsidRDefault="008550F9">
      <w:pPr>
        <w:pStyle w:val="ListBullet"/>
        <w:ind w:right="8"/>
      </w:pPr>
      <w:r>
        <w:t xml:space="preserve">De gekozen regelpomp,selectie via SCADA, heeft de maximale capaciteit bereikt </w:t>
      </w:r>
      <w:r>
        <w:rPr>
          <w:b/>
        </w:rPr>
        <w:t>en</w:t>
      </w:r>
      <w:r>
        <w:t xml:space="preserve"> </w:t>
      </w:r>
    </w:p>
    <w:p w:rsidR="008550F9" w:rsidRDefault="008550F9">
      <w:pPr>
        <w:pStyle w:val="ListBullet"/>
        <w:ind w:right="8"/>
      </w:pPr>
      <w:r>
        <w:t xml:space="preserve">Het een winput betreft uit een wingebied met de grootste afwijking (gewenst – nominaal) </w:t>
      </w:r>
      <w:r>
        <w:rPr>
          <w:b/>
          <w:bCs/>
        </w:rPr>
        <w:t>en</w:t>
      </w:r>
      <w:r>
        <w:t xml:space="preserve"> </w:t>
      </w:r>
    </w:p>
    <w:p w:rsidR="008550F9" w:rsidRDefault="008550F9">
      <w:pPr>
        <w:pStyle w:val="ListBullet"/>
        <w:ind w:right="8"/>
      </w:pPr>
      <w:r>
        <w:t>Er een pomp beschikbaar is welke ingeschakeld mag worden.</w:t>
      </w:r>
    </w:p>
    <w:p w:rsidR="008550F9" w:rsidRDefault="008550F9">
      <w:pPr>
        <w:ind w:right="8"/>
      </w:pPr>
    </w:p>
    <w:p w:rsidR="008550F9" w:rsidRDefault="008550F9">
      <w:pPr>
        <w:ind w:right="8"/>
      </w:pPr>
      <w:bookmarkStart w:id="67" w:name="_Toc146341765"/>
      <w:r>
        <w:t>Afschakelen</w:t>
      </w:r>
      <w:bookmarkEnd w:id="67"/>
      <w:r>
        <w:t xml:space="preserve"> :</w:t>
      </w:r>
    </w:p>
    <w:p w:rsidR="008550F9" w:rsidRDefault="008550F9">
      <w:pPr>
        <w:pStyle w:val="ListBullet"/>
        <w:ind w:right="8"/>
      </w:pPr>
      <w:r>
        <w:t xml:space="preserve">De gekozen regelpomp,selectie via SCADA ,heeft de minimale capaciteit bereikt </w:t>
      </w:r>
      <w:r>
        <w:rPr>
          <w:b/>
          <w:bCs/>
        </w:rPr>
        <w:t>en</w:t>
      </w:r>
      <w:r>
        <w:t xml:space="preserve"> </w:t>
      </w:r>
    </w:p>
    <w:p w:rsidR="008550F9" w:rsidRDefault="008550F9">
      <w:pPr>
        <w:pStyle w:val="ListBullet"/>
        <w:ind w:right="8"/>
      </w:pPr>
      <w:r>
        <w:t xml:space="preserve">Het een winput betreft uit een wingebied met de kleinste afwijking (gewenst – nominaal) </w:t>
      </w:r>
      <w:r>
        <w:rPr>
          <w:b/>
          <w:bCs/>
        </w:rPr>
        <w:t>en</w:t>
      </w:r>
      <w:r>
        <w:t xml:space="preserve"> </w:t>
      </w:r>
    </w:p>
    <w:p w:rsidR="008550F9" w:rsidRDefault="008550F9">
      <w:pPr>
        <w:pStyle w:val="ListBullet"/>
        <w:ind w:right="8"/>
      </w:pPr>
      <w:r>
        <w:t>Er een pomp beschikbaar is welke uitgeschakeld kan worden</w:t>
      </w:r>
    </w:p>
    <w:p w:rsidR="008550F9" w:rsidRDefault="008550F9">
      <w:pPr>
        <w:ind w:right="8"/>
      </w:pPr>
    </w:p>
    <w:p w:rsidR="008550F9" w:rsidRDefault="008550F9">
      <w:pPr>
        <w:tabs>
          <w:tab w:val="left" w:pos="-1440"/>
          <w:tab w:val="left" w:pos="-720"/>
        </w:tabs>
        <w:ind w:right="8"/>
      </w:pPr>
    </w:p>
    <w:p w:rsidR="008550F9" w:rsidRDefault="008550F9">
      <w:pPr>
        <w:ind w:right="8"/>
      </w:pPr>
      <w:bookmarkStart w:id="68" w:name="_Toc146341768"/>
      <w:r>
        <w:t>Pomp beschikbaar voor inschakelen</w:t>
      </w:r>
      <w:bookmarkEnd w:id="68"/>
    </w:p>
    <w:p w:rsidR="008550F9" w:rsidRDefault="008550F9">
      <w:pPr>
        <w:pStyle w:val="Header"/>
        <w:ind w:right="8"/>
      </w:pPr>
      <w:r>
        <w:t>Een pomp is gereed voor inschakelen indien:</w:t>
      </w:r>
    </w:p>
    <w:p w:rsidR="008550F9" w:rsidRDefault="008550F9">
      <w:pPr>
        <w:pStyle w:val="ListBullet"/>
        <w:ind w:right="8"/>
      </w:pPr>
      <w:r>
        <w:t xml:space="preserve">De pomp Paraat is </w:t>
      </w:r>
      <w:r>
        <w:rPr>
          <w:b/>
        </w:rPr>
        <w:t>en</w:t>
      </w:r>
      <w:r>
        <w:t xml:space="preserve"> </w:t>
      </w:r>
    </w:p>
    <w:p w:rsidR="008550F9" w:rsidRDefault="008550F9">
      <w:pPr>
        <w:pStyle w:val="ListBullet"/>
        <w:ind w:right="8"/>
      </w:pPr>
      <w:r>
        <w:t xml:space="preserve">De pomp staat ingesteld op een vaste capaciteit </w:t>
      </w:r>
      <w:r>
        <w:rPr>
          <w:b/>
          <w:bCs/>
        </w:rPr>
        <w:t>en</w:t>
      </w:r>
      <w:r>
        <w:t xml:space="preserve"> </w:t>
      </w:r>
    </w:p>
    <w:p w:rsidR="008550F9" w:rsidRDefault="008550F9" w:rsidP="008550F9">
      <w:pPr>
        <w:pStyle w:val="ListBullet"/>
        <w:numPr>
          <w:ilvl w:val="1"/>
          <w:numId w:val="40"/>
          <w:numberingChange w:id="69" w:author="m.j.t.brentjens" w:date="2007-05-03T10:30:00Z" w:original="o"/>
        </w:numPr>
        <w:ind w:right="8"/>
      </w:pPr>
      <w:r>
        <w:t xml:space="preserve">Deze pomp het langst buiten bedrijf is </w:t>
      </w:r>
      <w:r>
        <w:rPr>
          <w:b/>
          <w:bCs/>
        </w:rPr>
        <w:t>of</w:t>
      </w:r>
      <w:r>
        <w:t xml:space="preserve"> </w:t>
      </w:r>
    </w:p>
    <w:p w:rsidR="008550F9" w:rsidRDefault="008550F9" w:rsidP="008550F9">
      <w:pPr>
        <w:pStyle w:val="ListBullet"/>
        <w:numPr>
          <w:ilvl w:val="1"/>
          <w:numId w:val="40"/>
          <w:numberingChange w:id="70" w:author="m.j.t.brentjens" w:date="2007-05-03T10:30:00Z" w:original="o"/>
        </w:numPr>
        <w:ind w:right="8"/>
      </w:pPr>
      <w:r>
        <w:t xml:space="preserve">Deze pomp bezit een hogere prioriteit </w:t>
      </w:r>
    </w:p>
    <w:p w:rsidR="008550F9" w:rsidRDefault="008550F9">
      <w:pPr>
        <w:pStyle w:val="Header"/>
        <w:ind w:right="8"/>
      </w:pPr>
    </w:p>
    <w:p w:rsidR="008550F9" w:rsidRDefault="008550F9">
      <w:pPr>
        <w:ind w:right="8"/>
      </w:pPr>
      <w:bookmarkStart w:id="71" w:name="_Toc146341769"/>
      <w:r>
        <w:t>Pomp beschikbaar voor uitschakelen</w:t>
      </w:r>
      <w:bookmarkEnd w:id="71"/>
    </w:p>
    <w:p w:rsidR="008550F9" w:rsidRDefault="008550F9">
      <w:pPr>
        <w:pStyle w:val="Header"/>
        <w:ind w:right="8"/>
      </w:pPr>
      <w:r>
        <w:t>Een Pomp is gereed voor uitschakelen indien:</w:t>
      </w:r>
    </w:p>
    <w:p w:rsidR="008550F9" w:rsidRDefault="008550F9">
      <w:pPr>
        <w:pStyle w:val="ListBullet"/>
        <w:ind w:right="8"/>
      </w:pPr>
      <w:r>
        <w:t xml:space="preserve">Deze pomp op “Auto” bedrijf geselecteerd staat </w:t>
      </w:r>
      <w:r>
        <w:rPr>
          <w:b/>
        </w:rPr>
        <w:t>en</w:t>
      </w:r>
      <w:r>
        <w:t xml:space="preserve"> </w:t>
      </w:r>
    </w:p>
    <w:p w:rsidR="008550F9" w:rsidRDefault="008550F9">
      <w:pPr>
        <w:pStyle w:val="ListBullet"/>
        <w:ind w:right="8"/>
      </w:pPr>
      <w:r>
        <w:t xml:space="preserve">Deze pomp in bedrijf is </w:t>
      </w:r>
      <w:r>
        <w:rPr>
          <w:b/>
          <w:bCs/>
        </w:rPr>
        <w:t>en</w:t>
      </w:r>
      <w:r>
        <w:t xml:space="preserve"> </w:t>
      </w:r>
    </w:p>
    <w:p w:rsidR="008550F9" w:rsidRDefault="008550F9" w:rsidP="008550F9">
      <w:pPr>
        <w:pStyle w:val="ListBullet"/>
        <w:numPr>
          <w:ilvl w:val="1"/>
          <w:numId w:val="40"/>
          <w:numberingChange w:id="72" w:author="m.j.t.brentjens" w:date="2007-05-03T10:30:00Z" w:original="o"/>
        </w:numPr>
        <w:ind w:right="8"/>
      </w:pPr>
      <w:r>
        <w:t xml:space="preserve">Deze pomp het langst inbedrijf is </w:t>
      </w:r>
      <w:r>
        <w:rPr>
          <w:b/>
          <w:bCs/>
        </w:rPr>
        <w:t>of</w:t>
      </w:r>
      <w:r>
        <w:t xml:space="preserve"> </w:t>
      </w:r>
    </w:p>
    <w:p w:rsidR="008550F9" w:rsidRDefault="008550F9" w:rsidP="008550F9">
      <w:pPr>
        <w:pStyle w:val="ListBullet"/>
        <w:numPr>
          <w:ilvl w:val="1"/>
          <w:numId w:val="40"/>
          <w:numberingChange w:id="73" w:author="m.j.t.brentjens" w:date="2007-05-03T10:30:00Z" w:original="o"/>
        </w:numPr>
        <w:ind w:right="8"/>
      </w:pPr>
      <w:r>
        <w:t>Deze pomp een lagere prioriteit heeft</w:t>
      </w:r>
    </w:p>
    <w:p w:rsidR="008550F9" w:rsidRDefault="008550F9">
      <w:pPr>
        <w:ind w:right="8"/>
      </w:pPr>
    </w:p>
    <w:p w:rsidR="008550F9" w:rsidRDefault="008550F9">
      <w:pPr>
        <w:pStyle w:val="opsomming1"/>
        <w:numPr>
          <w:ilvl w:val="0"/>
          <w:numId w:val="0"/>
        </w:numPr>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pPr>
            <w:bookmarkStart w:id="74" w:name="_Toc243111287"/>
            <w:r>
              <w:t>3.1.2 Groote Heide 1</w:t>
            </w:r>
            <w:bookmarkEnd w:id="74"/>
          </w:p>
        </w:tc>
      </w:tr>
      <w:tr w:rsidR="008550F9">
        <w:tc>
          <w:tcPr>
            <w:tcW w:w="2622" w:type="dxa"/>
          </w:tcPr>
          <w:p w:rsidR="008550F9" w:rsidRDefault="008550F9">
            <w:r>
              <w:rPr>
                <w:b/>
              </w:rPr>
              <w:t>Doel:</w:t>
            </w:r>
          </w:p>
        </w:tc>
        <w:tc>
          <w:tcPr>
            <w:tcW w:w="7154" w:type="dxa"/>
          </w:tcPr>
          <w:p w:rsidR="008550F9" w:rsidRDefault="008550F9">
            <w:r>
              <w:t>Beheersing winputten</w:t>
            </w:r>
          </w:p>
        </w:tc>
      </w:tr>
    </w:tbl>
    <w:p w:rsidR="008550F9" w:rsidRDefault="008550F9">
      <w:pPr>
        <w:pStyle w:val="Standaardzonderwitregel"/>
      </w:pPr>
    </w:p>
    <w:p w:rsidR="008550F9" w:rsidRDefault="008550F9">
      <w:r>
        <w:t>Het wingebied Groote Heide 1 (GH1) bevat 9 winputten ,waarbij het starten/stopppen van de bijbehorende pompen vanuit de WPB locatie aan de Aalsterweg te Eindhoven gecoördineerd wordt.</w:t>
      </w:r>
    </w:p>
    <w:p w:rsidR="008550F9" w:rsidRDefault="008550F9">
      <w:r>
        <w:t xml:space="preserve">Via een </w:t>
      </w:r>
      <w:del w:id="75" w:author="m.j.t.brentjens" w:date="2007-05-03T10:46:00Z">
        <w:r>
          <w:delText>Digistream 64Kb</w:delText>
        </w:r>
      </w:del>
      <w:ins w:id="76" w:author="m.j.t.brentjens" w:date="2007-05-03T10:46:00Z">
        <w:r>
          <w:t xml:space="preserve"> Ethernet</w:t>
        </w:r>
      </w:ins>
      <w:r>
        <w:t xml:space="preserve"> verbinding is locatie Aalsterweg verbonden met locatie GH1. </w:t>
      </w:r>
    </w:p>
    <w:p w:rsidR="008550F9" w:rsidRDefault="008550F9">
      <w:r>
        <w:t>De enige functionaliteit is het bijhouden van de urentellers, debiettellers dit omdat wanneer de communicatie wegvalt met GH1, de inbedrijf zijnde pompen inbedrijf blijven.</w:t>
      </w:r>
    </w:p>
    <w:p w:rsidR="008550F9" w:rsidRDefault="008550F9"/>
    <w:p w:rsidR="008550F9" w:rsidRDefault="008550F9">
      <w:r>
        <w:t>Ivm het mogelijk uitvallen van de communicatie met locatie  Aalsterweg wordt per put het thermisch contact opgenomen in de aansturing van de pompen.</w:t>
      </w:r>
    </w:p>
    <w:p w:rsidR="008550F9" w:rsidRDefault="008550F9">
      <w:r>
        <w:t>Er wordt,voor alle putten het totale debiet berekend.</w:t>
      </w:r>
    </w:p>
    <w:p w:rsidR="008550F9" w:rsidRDefault="008550F9">
      <w:pPr>
        <w:pStyle w:val="opsomming1"/>
        <w:numPr>
          <w:ilvl w:val="0"/>
          <w:numId w:val="0"/>
        </w:numPr>
        <w:jc w:val="left"/>
      </w:pPr>
    </w:p>
    <w:p w:rsidR="008550F9" w:rsidRDefault="008550F9">
      <w:pPr>
        <w:pStyle w:val="opsomming1"/>
        <w:numPr>
          <w:ilvl w:val="0"/>
          <w:numId w:val="0"/>
        </w:numPr>
        <w:jc w:val="left"/>
      </w:pPr>
    </w:p>
    <w:p w:rsidR="008550F9" w:rsidRDefault="008550F9">
      <w:pPr>
        <w:rPr>
          <w:u w:val="single"/>
        </w:rPr>
      </w:pPr>
      <w:r>
        <w:rPr>
          <w:u w:val="single"/>
        </w:rPr>
        <w:t>Inschakeling installatieonderdelen:</w:t>
      </w:r>
    </w:p>
    <w:p w:rsidR="008550F9" w:rsidRDefault="008550F9" w:rsidP="008550F9">
      <w:pPr>
        <w:pStyle w:val="opsomming1"/>
        <w:numPr>
          <w:ilvl w:val="0"/>
          <w:numId w:val="13"/>
        </w:numPr>
        <w:ind w:left="357" w:hanging="357"/>
      </w:pPr>
      <w:r>
        <w:t>volgens procesblok Waterwinning 3.1.1.</w:t>
      </w:r>
    </w:p>
    <w:p w:rsidR="008550F9" w:rsidRDefault="008550F9">
      <w:pPr>
        <w:pStyle w:val="opsomming1"/>
        <w:numPr>
          <w:ilvl w:val="0"/>
          <w:numId w:val="0"/>
        </w:numPr>
      </w:pPr>
    </w:p>
    <w:p w:rsidR="008550F9" w:rsidRDefault="008550F9">
      <w:pPr>
        <w:pStyle w:val="opsomming1"/>
        <w:numPr>
          <w:ilvl w:val="0"/>
          <w:numId w:val="0"/>
        </w:numPr>
        <w:rPr>
          <w:u w:val="single"/>
        </w:rPr>
      </w:pPr>
      <w:r>
        <w:rPr>
          <w:u w:val="single"/>
        </w:rPr>
        <w:t>Blokkering:</w:t>
      </w:r>
    </w:p>
    <w:p w:rsidR="008550F9" w:rsidRDefault="008550F9" w:rsidP="008550F9">
      <w:pPr>
        <w:pStyle w:val="opsomming1"/>
        <w:numPr>
          <w:ilvl w:val="0"/>
          <w:numId w:val="13"/>
        </w:numPr>
        <w:ind w:left="357" w:hanging="357"/>
      </w:pPr>
      <w:r>
        <w:t>volgens procesblok Waterwinning 3.1.1.</w:t>
      </w:r>
    </w:p>
    <w:p w:rsidR="008550F9" w:rsidRDefault="008550F9" w:rsidP="008550F9">
      <w:pPr>
        <w:pStyle w:val="opsomming1"/>
        <w:numPr>
          <w:ilvl w:val="0"/>
          <w:numId w:val="13"/>
        </w:numPr>
        <w:ind w:left="357" w:hanging="357"/>
        <w:jc w:val="left"/>
      </w:pPr>
      <w:r>
        <w:t>Indien de inbraakdetectie is aangesproken wordt de betreffende productieput hardware-matig geblokkeerd.Tevens volgt er op SCADA een storingsmelding “niet in” indien de betreffende pomp in bedrijf was</w:t>
      </w:r>
    </w:p>
    <w:p w:rsidR="008550F9" w:rsidRDefault="008550F9">
      <w:pPr>
        <w:pStyle w:val="Heading4"/>
        <w:keepLines w:val="0"/>
      </w:pPr>
      <w:r>
        <w:t>Bediening</w:t>
      </w:r>
    </w:p>
    <w:p w:rsidR="008550F9" w:rsidRDefault="008550F9">
      <w:pPr>
        <w:pStyle w:val="Standaardzonderwitregel"/>
      </w:pPr>
      <w:r>
        <w:t xml:space="preserve">- </w:t>
      </w:r>
    </w:p>
    <w:p w:rsidR="008550F9" w:rsidRDefault="008550F9">
      <w:pPr>
        <w:pStyle w:val="Heading4"/>
        <w:keepLines w:val="0"/>
        <w:rPr>
          <w:bCs/>
        </w:rPr>
      </w:pPr>
      <w:r>
        <w:t>Presentatie</w:t>
      </w:r>
      <w:r>
        <w:rPr>
          <w:bCs/>
        </w:rPr>
        <w:t xml:space="preserve"> </w:t>
      </w:r>
    </w:p>
    <w:p w:rsidR="008550F9" w:rsidRDefault="008550F9">
      <w:pPr>
        <w:pStyle w:val="opsomming1"/>
        <w:numPr>
          <w:ilvl w:val="0"/>
          <w:numId w:val="0"/>
        </w:numPr>
        <w:ind w:left="340"/>
        <w:jc w:val="left"/>
      </w:pPr>
    </w:p>
    <w:p w:rsidR="008550F9" w:rsidRDefault="008550F9">
      <w:pPr>
        <w:pStyle w:val="opsomming1"/>
        <w:numPr>
          <w:ilvl w:val="0"/>
          <w:numId w:val="0"/>
        </w:numPr>
        <w:ind w:left="340"/>
        <w:jc w:val="left"/>
      </w:pPr>
    </w:p>
    <w:p w:rsidR="008550F9" w:rsidRDefault="008550F9">
      <w:pPr>
        <w:pStyle w:val="Heading4"/>
        <w:keepLines w:val="0"/>
      </w:pPr>
      <w:r>
        <w:t>Alarmering</w:t>
      </w:r>
    </w:p>
    <w:p w:rsidR="008550F9" w:rsidRDefault="008550F9">
      <w:pPr>
        <w:pStyle w:val="Standaardzonderwitregel"/>
        <w:jc w:val="left"/>
      </w:pPr>
      <w:r>
        <w:t>- volgens SPA</w:t>
      </w:r>
    </w:p>
    <w:p w:rsidR="008550F9" w:rsidRDefault="008550F9">
      <w:pPr>
        <w:pStyle w:val="Standaardzonderwitregel"/>
        <w:jc w:val="left"/>
      </w:pPr>
      <w:r>
        <w:t xml:space="preserve">- Pomp niet in bedrijf </w:t>
      </w:r>
      <w:r>
        <w:rPr>
          <w:b/>
          <w:bCs/>
        </w:rPr>
        <w:t>en</w:t>
      </w:r>
      <w:r>
        <w:t xml:space="preserve"> toch debietpuls </w:t>
      </w:r>
    </w:p>
    <w:p w:rsidR="008550F9" w:rsidRDefault="008550F9">
      <w:pPr>
        <w:pStyle w:val="Standaardzonderwitregel"/>
        <w:jc w:val="left"/>
      </w:pPr>
      <w:r>
        <w:t xml:space="preserve">- Pomp in bedrijf </w:t>
      </w:r>
      <w:r>
        <w:rPr>
          <w:b/>
          <w:bCs/>
        </w:rPr>
        <w:t>en</w:t>
      </w:r>
      <w:r>
        <w:t xml:space="preserve"> binnen 150 [sec] geen debietpuls.</w:t>
      </w:r>
    </w:p>
    <w:p w:rsidR="008550F9" w:rsidRDefault="008550F9">
      <w:r>
        <w:t>- Inbraak</w:t>
      </w:r>
    </w:p>
    <w:p w:rsidR="008550F9" w:rsidRDefault="008550F9">
      <w:pPr>
        <w:pStyle w:val="opsomming1"/>
        <w:numPr>
          <w:ilvl w:val="0"/>
          <w:numId w:val="0"/>
        </w:numPr>
        <w:ind w:left="340"/>
        <w:jc w:val="left"/>
      </w:pPr>
    </w:p>
    <w:p w:rsidR="008550F9" w:rsidRDefault="008550F9">
      <w:pPr>
        <w:pStyle w:val="opsomming1"/>
        <w:numPr>
          <w:ilvl w:val="0"/>
          <w:numId w:val="0"/>
        </w:numPr>
        <w:jc w:val="left"/>
      </w:pPr>
      <w:r>
        <w:br w:type="page"/>
      </w: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8550F9">
        <w:tc>
          <w:tcPr>
            <w:tcW w:w="2622" w:type="dxa"/>
          </w:tcPr>
          <w:p w:rsidR="008550F9" w:rsidRDefault="008550F9">
            <w:pPr>
              <w:pStyle w:val="Standaardzonderwitregel"/>
              <w:rPr>
                <w:b/>
              </w:rPr>
            </w:pPr>
            <w:r>
              <w:lastRenderedPageBreak/>
              <w:br w:type="page"/>
            </w:r>
            <w:r>
              <w:rPr>
                <w:b/>
              </w:rPr>
              <w:t>Proces:</w:t>
            </w:r>
          </w:p>
        </w:tc>
        <w:tc>
          <w:tcPr>
            <w:tcW w:w="7154" w:type="dxa"/>
          </w:tcPr>
          <w:p w:rsidR="008550F9" w:rsidRDefault="008550F9">
            <w:pPr>
              <w:pStyle w:val="Standaardzonderwitregel"/>
            </w:pPr>
            <w:r>
              <w:t>3 WPB Eindhoven</w:t>
            </w:r>
          </w:p>
        </w:tc>
      </w:tr>
      <w:tr w:rsidR="008550F9">
        <w:tc>
          <w:tcPr>
            <w:tcW w:w="2622" w:type="dxa"/>
          </w:tcPr>
          <w:p w:rsidR="008550F9" w:rsidRDefault="008550F9">
            <w:pPr>
              <w:pStyle w:val="Standaardzonderwitregel"/>
              <w:rPr>
                <w:b/>
              </w:rPr>
            </w:pPr>
            <w:r>
              <w:rPr>
                <w:b/>
              </w:rPr>
              <w:t>Deelproces:</w:t>
            </w:r>
          </w:p>
        </w:tc>
        <w:tc>
          <w:tcPr>
            <w:tcW w:w="7154" w:type="dxa"/>
          </w:tcPr>
          <w:p w:rsidR="008550F9" w:rsidRDefault="008550F9">
            <w:pPr>
              <w:pStyle w:val="Standaardzonderwitregel"/>
              <w:rPr>
                <w:b/>
              </w:rPr>
            </w:pPr>
            <w:r>
              <w:rPr>
                <w:b/>
              </w:rPr>
              <w:t>3.1 Winning</w:t>
            </w:r>
          </w:p>
        </w:tc>
      </w:tr>
      <w:tr w:rsidR="008550F9">
        <w:tc>
          <w:tcPr>
            <w:tcW w:w="2622" w:type="dxa"/>
          </w:tcPr>
          <w:p w:rsidR="008550F9" w:rsidRDefault="008550F9">
            <w:pPr>
              <w:pStyle w:val="Standaardzonderwitregel"/>
              <w:rPr>
                <w:b/>
              </w:rPr>
            </w:pPr>
            <w:r>
              <w:rPr>
                <w:b/>
              </w:rPr>
              <w:t>Procesblok:</w:t>
            </w:r>
          </w:p>
        </w:tc>
        <w:tc>
          <w:tcPr>
            <w:tcW w:w="7154" w:type="dxa"/>
          </w:tcPr>
          <w:p w:rsidR="008550F9" w:rsidRDefault="008550F9">
            <w:pPr>
              <w:pStyle w:val="Kop2zondernummer"/>
            </w:pPr>
            <w:bookmarkStart w:id="77" w:name="_Toc243111288"/>
            <w:r>
              <w:t>3.1.3 Groote Heide 2</w:t>
            </w:r>
            <w:bookmarkEnd w:id="77"/>
          </w:p>
        </w:tc>
      </w:tr>
      <w:tr w:rsidR="008550F9">
        <w:tc>
          <w:tcPr>
            <w:tcW w:w="2622" w:type="dxa"/>
          </w:tcPr>
          <w:p w:rsidR="008550F9" w:rsidRDefault="008550F9">
            <w:r>
              <w:rPr>
                <w:b/>
              </w:rPr>
              <w:t>Doel:</w:t>
            </w:r>
          </w:p>
        </w:tc>
        <w:tc>
          <w:tcPr>
            <w:tcW w:w="7154" w:type="dxa"/>
          </w:tcPr>
          <w:p w:rsidR="008550F9" w:rsidRDefault="008550F9">
            <w:r>
              <w:t>Beheersing winputten</w:t>
            </w:r>
          </w:p>
        </w:tc>
      </w:tr>
    </w:tbl>
    <w:p w:rsidR="008550F9" w:rsidRDefault="008550F9">
      <w:pPr>
        <w:pStyle w:val="Standaardzonderwitregel"/>
      </w:pPr>
    </w:p>
    <w:p w:rsidR="008550F9" w:rsidRDefault="008550F9">
      <w:r>
        <w:t>Het wingebied Groote Heide 2 (GH2) bevat 7 winputten ,waarbij het starten/stopppen van de bijbehorende pompen vanuit de WPB locatie aan de Aalsterweg te Eindhoven gecoordineerd wordt.</w:t>
      </w:r>
    </w:p>
    <w:p w:rsidR="008550F9" w:rsidRDefault="008550F9">
      <w:r>
        <w:t xml:space="preserve">Via een </w:t>
      </w:r>
      <w:del w:id="78" w:author="m.j.t.brentjens" w:date="2007-05-03T10:47:00Z">
        <w:r>
          <w:delText>Digistream 64Kb</w:delText>
        </w:r>
      </w:del>
      <w:ins w:id="79" w:author="m.j.t.brentjens" w:date="2007-05-03T10:47:00Z">
        <w:r>
          <w:t xml:space="preserve"> Ethernet</w:t>
        </w:r>
      </w:ins>
      <w:r>
        <w:t xml:space="preserve"> verbinding is locatie Aalsterweg verbonden met locatie GH2. </w:t>
      </w:r>
    </w:p>
    <w:p w:rsidR="008550F9" w:rsidRDefault="008550F9">
      <w:r>
        <w:t>De enige functionaliteit is het bijhouden van de urentellers, debiettellers dit omdat wanneer de communicatie wegvalt met GH2, de inbedrijf zijnde pompen in bedrijf blijven.</w:t>
      </w:r>
    </w:p>
    <w:p w:rsidR="008550F9" w:rsidRDefault="008550F9"/>
    <w:p w:rsidR="008550F9" w:rsidRDefault="008550F9">
      <w:r>
        <w:t>Ivm het mogelijk uitvallen van de communicatie met locatie  Aalsterweg wordt per put het thermisch contact opgenomen in de aansturing van de pompen.</w:t>
      </w:r>
    </w:p>
    <w:p w:rsidR="008550F9" w:rsidRDefault="008550F9">
      <w:r>
        <w:t>Er wordt,voor alle putten het totale debiet berekend.</w:t>
      </w:r>
    </w:p>
    <w:p w:rsidR="008550F9" w:rsidRDefault="008550F9">
      <w:pPr>
        <w:pStyle w:val="opsomming1"/>
        <w:numPr>
          <w:ilvl w:val="0"/>
          <w:numId w:val="0"/>
        </w:numPr>
        <w:ind w:left="340"/>
        <w:jc w:val="left"/>
      </w:pPr>
    </w:p>
    <w:p w:rsidR="008550F9" w:rsidRDefault="008550F9">
      <w:pPr>
        <w:pStyle w:val="opsomming1"/>
        <w:numPr>
          <w:ilvl w:val="0"/>
          <w:numId w:val="0"/>
        </w:numPr>
        <w:ind w:left="340"/>
        <w:jc w:val="left"/>
      </w:pPr>
    </w:p>
    <w:p w:rsidR="008550F9" w:rsidRDefault="008550F9">
      <w:pPr>
        <w:rPr>
          <w:u w:val="single"/>
        </w:rPr>
      </w:pPr>
      <w:r>
        <w:rPr>
          <w:u w:val="single"/>
        </w:rPr>
        <w:t>Inschakeling installatieonderdelen:</w:t>
      </w:r>
    </w:p>
    <w:p w:rsidR="008550F9" w:rsidRDefault="008550F9" w:rsidP="008550F9">
      <w:pPr>
        <w:pStyle w:val="opsomming1"/>
        <w:numPr>
          <w:ilvl w:val="0"/>
          <w:numId w:val="13"/>
        </w:numPr>
        <w:ind w:left="357" w:hanging="357"/>
      </w:pPr>
      <w:r>
        <w:t>volgens procesblok Waterwinning 3.1.1.</w:t>
      </w:r>
    </w:p>
    <w:p w:rsidR="008550F9" w:rsidRDefault="008550F9">
      <w:pPr>
        <w:pStyle w:val="opsomming1"/>
        <w:numPr>
          <w:ilvl w:val="0"/>
          <w:numId w:val="0"/>
        </w:numPr>
      </w:pPr>
    </w:p>
    <w:p w:rsidR="008550F9" w:rsidRDefault="008550F9">
      <w:pPr>
        <w:pStyle w:val="opsomming1"/>
        <w:numPr>
          <w:ilvl w:val="0"/>
          <w:numId w:val="0"/>
        </w:numPr>
        <w:rPr>
          <w:u w:val="single"/>
        </w:rPr>
      </w:pPr>
      <w:r>
        <w:rPr>
          <w:u w:val="single"/>
        </w:rPr>
        <w:t>Blokkering:</w:t>
      </w:r>
    </w:p>
    <w:p w:rsidR="008550F9" w:rsidRDefault="008550F9" w:rsidP="008550F9">
      <w:pPr>
        <w:pStyle w:val="opsomming1"/>
        <w:numPr>
          <w:ilvl w:val="0"/>
          <w:numId w:val="13"/>
        </w:numPr>
        <w:ind w:left="357" w:hanging="357"/>
      </w:pPr>
      <w:r>
        <w:t>volgens procesblok Waterwinning 3.1.1.</w:t>
      </w:r>
    </w:p>
    <w:p w:rsidR="008550F9" w:rsidRDefault="008550F9" w:rsidP="008550F9">
      <w:pPr>
        <w:pStyle w:val="opsomming1"/>
        <w:numPr>
          <w:ilvl w:val="0"/>
          <w:numId w:val="13"/>
        </w:numPr>
        <w:ind w:left="357" w:hanging="357"/>
      </w:pPr>
      <w:r>
        <w:t>Indien de inbraakdetectie is aangesproken wordt de betreffende productieput hardware</w:t>
      </w:r>
      <w:del w:id="80" w:author="g.c.a.van.der.velden" w:date="2007-03-05T15:53:00Z">
        <w:r>
          <w:delText>-</w:delText>
        </w:r>
      </w:del>
      <w:r>
        <w:t>matig geblokkeerd.Tevens volgt er op SCADA een storingsmelding “niet in” indien de betreffende pomp in bedrijf was.</w:t>
      </w:r>
    </w:p>
    <w:p w:rsidR="008550F9" w:rsidRDefault="008550F9">
      <w:pPr>
        <w:pStyle w:val="Heading4"/>
        <w:keepLines w:val="0"/>
      </w:pPr>
      <w:r>
        <w:t>Bediening</w:t>
      </w:r>
    </w:p>
    <w:p w:rsidR="008550F9" w:rsidRDefault="008550F9">
      <w:pPr>
        <w:pStyle w:val="Standaardzonderwitregel"/>
      </w:pPr>
      <w:r>
        <w:t xml:space="preserve">- </w:t>
      </w:r>
    </w:p>
    <w:p w:rsidR="008550F9" w:rsidRDefault="008550F9">
      <w:pPr>
        <w:pStyle w:val="Heading4"/>
        <w:keepLines w:val="0"/>
        <w:rPr>
          <w:bCs/>
        </w:rPr>
      </w:pPr>
      <w:r>
        <w:t>Presentatie</w:t>
      </w:r>
      <w:r>
        <w:rPr>
          <w:bCs/>
        </w:rPr>
        <w:t xml:space="preserve"> </w:t>
      </w:r>
    </w:p>
    <w:p w:rsidR="008550F9" w:rsidRDefault="008550F9">
      <w:pPr>
        <w:pStyle w:val="opsomming1"/>
        <w:numPr>
          <w:ilvl w:val="0"/>
          <w:numId w:val="0"/>
        </w:numPr>
        <w:ind w:left="340"/>
        <w:jc w:val="left"/>
      </w:pPr>
    </w:p>
    <w:p w:rsidR="008550F9" w:rsidRDefault="008550F9">
      <w:pPr>
        <w:pStyle w:val="opsomming1"/>
        <w:numPr>
          <w:ilvl w:val="0"/>
          <w:numId w:val="0"/>
        </w:numPr>
        <w:ind w:left="340"/>
        <w:jc w:val="left"/>
      </w:pPr>
    </w:p>
    <w:p w:rsidR="008550F9" w:rsidRDefault="008550F9">
      <w:pPr>
        <w:pStyle w:val="Heading4"/>
        <w:keepLines w:val="0"/>
      </w:pPr>
      <w:r>
        <w:t>Alarmering</w:t>
      </w:r>
    </w:p>
    <w:p w:rsidR="008550F9" w:rsidRDefault="008550F9">
      <w:pPr>
        <w:pStyle w:val="Standaardzonderwitregel"/>
        <w:jc w:val="left"/>
      </w:pPr>
      <w:r>
        <w:t>- volgens SPA</w:t>
      </w:r>
    </w:p>
    <w:p w:rsidR="008550F9" w:rsidRDefault="008550F9">
      <w:pPr>
        <w:pStyle w:val="Standaardzonderwitregel"/>
        <w:jc w:val="left"/>
      </w:pPr>
      <w:r>
        <w:t xml:space="preserve">- Pomp niet in bedrijf </w:t>
      </w:r>
      <w:r>
        <w:rPr>
          <w:b/>
          <w:bCs/>
        </w:rPr>
        <w:t>en</w:t>
      </w:r>
      <w:r>
        <w:t xml:space="preserve"> toch debietpuls </w:t>
      </w:r>
    </w:p>
    <w:p w:rsidR="008550F9" w:rsidRDefault="008550F9">
      <w:pPr>
        <w:pStyle w:val="opsomming1"/>
        <w:numPr>
          <w:ilvl w:val="0"/>
          <w:numId w:val="0"/>
        </w:numPr>
        <w:ind w:left="340" w:hanging="340"/>
        <w:jc w:val="left"/>
      </w:pPr>
      <w:r>
        <w:t xml:space="preserve">- Pomp in bedrijf </w:t>
      </w:r>
      <w:r>
        <w:rPr>
          <w:b/>
          <w:bCs/>
        </w:rPr>
        <w:t>en</w:t>
      </w:r>
      <w:r>
        <w:t xml:space="preserve"> binnen 150 [sec] geen debietpuls.</w:t>
      </w:r>
    </w:p>
    <w:p w:rsidR="008550F9" w:rsidRDefault="008550F9">
      <w:pPr>
        <w:pStyle w:val="opsomming1"/>
        <w:numPr>
          <w:ilvl w:val="0"/>
          <w:numId w:val="13"/>
        </w:numPr>
        <w:jc w:val="left"/>
      </w:pPr>
      <w:r>
        <w:t>Inbraak</w:t>
      </w:r>
    </w:p>
    <w:p w:rsidR="008550F9" w:rsidRDefault="008550F9">
      <w:pPr>
        <w:pStyle w:val="Standaardzonderwitregel"/>
        <w:jc w:val="left"/>
        <w:sectPr w:rsidR="008550F9" w:rsidSect="00BB5EEC">
          <w:headerReference w:type="default" r:id="rId13"/>
          <w:headerReference w:type="first" r:id="rId14"/>
          <w:footerReference w:type="first" r:id="rId15"/>
          <w:pgSz w:w="11904" w:h="16836" w:code="9"/>
          <w:pgMar w:top="1417" w:right="884" w:bottom="1159" w:left="1417" w:header="708" w:footer="708" w:gutter="0"/>
          <w:paperSrc w:first="258" w:other="258"/>
          <w:cols w:space="708"/>
          <w:noEndnote/>
          <w:docGrid w:linePitch="258"/>
        </w:sectPr>
      </w:pPr>
    </w:p>
    <w:p w:rsidR="00082132" w:rsidRDefault="00082132" w:rsidP="00082132">
      <w:pPr>
        <w:pStyle w:val="opsomming1"/>
        <w:numPr>
          <w:ilvl w:val="0"/>
          <w:numId w:val="0"/>
        </w:numPr>
        <w:jc w:val="left"/>
      </w:pPr>
    </w:p>
    <w:tbl>
      <w:tblPr>
        <w:tblW w:w="0" w:type="auto"/>
        <w:tblBorders>
          <w:bottom w:val="single" w:sz="4" w:space="0" w:color="auto"/>
        </w:tblBorders>
        <w:tblLayout w:type="fixed"/>
        <w:tblCellMar>
          <w:left w:w="70" w:type="dxa"/>
          <w:right w:w="70" w:type="dxa"/>
        </w:tblCellMar>
        <w:tblLook w:val="0000" w:firstRow="0" w:lastRow="0" w:firstColumn="0" w:lastColumn="0" w:noHBand="0" w:noVBand="0"/>
      </w:tblPr>
      <w:tblGrid>
        <w:gridCol w:w="2622"/>
        <w:gridCol w:w="7154"/>
      </w:tblGrid>
      <w:tr w:rsidR="00082132">
        <w:tc>
          <w:tcPr>
            <w:tcW w:w="2622" w:type="dxa"/>
          </w:tcPr>
          <w:p w:rsidR="00082132" w:rsidRDefault="00082132" w:rsidP="00BA53B5">
            <w:pPr>
              <w:pStyle w:val="Standaardzonderwitregel"/>
              <w:rPr>
                <w:b/>
              </w:rPr>
            </w:pPr>
            <w:r>
              <w:br w:type="page"/>
            </w:r>
            <w:r>
              <w:rPr>
                <w:b/>
              </w:rPr>
              <w:t>Proces:</w:t>
            </w:r>
          </w:p>
        </w:tc>
        <w:tc>
          <w:tcPr>
            <w:tcW w:w="7154" w:type="dxa"/>
          </w:tcPr>
          <w:p w:rsidR="00082132" w:rsidRDefault="00082132" w:rsidP="00BA53B5">
            <w:pPr>
              <w:pStyle w:val="Standaardzonderwitregel"/>
            </w:pPr>
            <w:r>
              <w:t>3 WPB Eindhoven</w:t>
            </w:r>
          </w:p>
        </w:tc>
      </w:tr>
      <w:tr w:rsidR="00082132">
        <w:tc>
          <w:tcPr>
            <w:tcW w:w="2622" w:type="dxa"/>
          </w:tcPr>
          <w:p w:rsidR="00082132" w:rsidRDefault="00082132" w:rsidP="00BA53B5">
            <w:pPr>
              <w:pStyle w:val="Standaardzonderwitregel"/>
              <w:rPr>
                <w:b/>
              </w:rPr>
            </w:pPr>
            <w:r>
              <w:rPr>
                <w:b/>
              </w:rPr>
              <w:t>Deelproces:</w:t>
            </w:r>
          </w:p>
        </w:tc>
        <w:tc>
          <w:tcPr>
            <w:tcW w:w="7154" w:type="dxa"/>
          </w:tcPr>
          <w:p w:rsidR="00082132" w:rsidRDefault="00082132" w:rsidP="00BA53B5">
            <w:pPr>
              <w:pStyle w:val="Standaardzonderwitregel"/>
              <w:rPr>
                <w:b/>
              </w:rPr>
            </w:pPr>
            <w:r>
              <w:rPr>
                <w:b/>
              </w:rPr>
              <w:t>3.1 Winning</w:t>
            </w:r>
          </w:p>
        </w:tc>
      </w:tr>
      <w:tr w:rsidR="00082132">
        <w:tc>
          <w:tcPr>
            <w:tcW w:w="2622" w:type="dxa"/>
          </w:tcPr>
          <w:p w:rsidR="00082132" w:rsidRDefault="00082132" w:rsidP="00BA53B5">
            <w:pPr>
              <w:pStyle w:val="Standaardzonderwitregel"/>
              <w:rPr>
                <w:b/>
              </w:rPr>
            </w:pPr>
            <w:r>
              <w:rPr>
                <w:b/>
              </w:rPr>
              <w:t>Procesblok:</w:t>
            </w:r>
          </w:p>
        </w:tc>
        <w:tc>
          <w:tcPr>
            <w:tcW w:w="7154" w:type="dxa"/>
          </w:tcPr>
          <w:p w:rsidR="00082132" w:rsidRDefault="00082132" w:rsidP="00BA53B5">
            <w:pPr>
              <w:pStyle w:val="Kop2zondernummer"/>
            </w:pPr>
            <w:bookmarkStart w:id="101" w:name="_Toc243111289"/>
            <w:r>
              <w:t>3.1.4 Velddoornweg</w:t>
            </w:r>
            <w:bookmarkEnd w:id="101"/>
          </w:p>
        </w:tc>
      </w:tr>
      <w:tr w:rsidR="00082132">
        <w:tc>
          <w:tcPr>
            <w:tcW w:w="2622" w:type="dxa"/>
          </w:tcPr>
          <w:p w:rsidR="00082132" w:rsidRDefault="00082132" w:rsidP="00BA53B5">
            <w:r>
              <w:rPr>
                <w:b/>
              </w:rPr>
              <w:t>Doel:</w:t>
            </w:r>
          </w:p>
        </w:tc>
        <w:tc>
          <w:tcPr>
            <w:tcW w:w="7154" w:type="dxa"/>
          </w:tcPr>
          <w:p w:rsidR="00082132" w:rsidRDefault="00082132" w:rsidP="00BA53B5">
            <w:r>
              <w:t>Beheersing winputten</w:t>
            </w:r>
          </w:p>
        </w:tc>
      </w:tr>
    </w:tbl>
    <w:p w:rsidR="00082132" w:rsidRDefault="00082132" w:rsidP="00082132">
      <w:pPr>
        <w:pStyle w:val="Standaardzonderwitregel"/>
      </w:pPr>
    </w:p>
    <w:p w:rsidR="00082132" w:rsidRDefault="00082132" w:rsidP="00082132">
      <w:r>
        <w:t>Het wingebied Velddoornweg (VDW) bevat 6 winputten ,waarbij het starten/stopppen van de bijbehorende pompen vanuit de WPB locatie aan de Aalsterweg te Eindhoven gecoordineerd wordt.</w:t>
      </w:r>
    </w:p>
    <w:p w:rsidR="00082132" w:rsidRDefault="00082132" w:rsidP="00082132">
      <w:r>
        <w:t xml:space="preserve">Via een </w:t>
      </w:r>
      <w:del w:id="102" w:author="m.j.t.brentjens" w:date="2007-05-03T10:47:00Z">
        <w:r>
          <w:delText>Digistream 64Kb</w:delText>
        </w:r>
      </w:del>
      <w:ins w:id="103" w:author="m.j.t.brentjens" w:date="2007-05-03T10:47:00Z">
        <w:r>
          <w:t xml:space="preserve"> Ethernet</w:t>
        </w:r>
      </w:ins>
      <w:r>
        <w:t xml:space="preserve"> verbinding is locatie Aalsterweg verbonden met locatie VDW. </w:t>
      </w:r>
    </w:p>
    <w:p w:rsidR="00082132" w:rsidRDefault="00082132" w:rsidP="00082132">
      <w:r>
        <w:t>De enige functionaliteit is het bijhouden van de urentellers, debiettellers dit omdat wanneer de communicatie wegvalt met VDW, de inbedrijf zijnde pompen in bedrijf blijven.</w:t>
      </w:r>
    </w:p>
    <w:p w:rsidR="00082132" w:rsidRDefault="00082132" w:rsidP="00082132"/>
    <w:p w:rsidR="00082132" w:rsidRDefault="00082132" w:rsidP="00082132">
      <w:r>
        <w:t>Ivm het mogelijk uitvallen van de communicatie met locatie  Aalsterweg wordt per put het thermisch contact opgenomen in de aansturing van de pompen.</w:t>
      </w:r>
    </w:p>
    <w:p w:rsidR="00082132" w:rsidRDefault="00082132" w:rsidP="00082132">
      <w:r>
        <w:t>Er wordt,voor alle putten het totale debiet berekend.</w:t>
      </w:r>
    </w:p>
    <w:p w:rsidR="00082132" w:rsidRDefault="00082132" w:rsidP="00082132">
      <w:pPr>
        <w:pStyle w:val="opsomming1"/>
        <w:numPr>
          <w:ilvl w:val="0"/>
          <w:numId w:val="0"/>
        </w:numPr>
        <w:ind w:left="340"/>
        <w:jc w:val="left"/>
      </w:pPr>
    </w:p>
    <w:p w:rsidR="00082132" w:rsidRDefault="00082132" w:rsidP="00082132">
      <w:pPr>
        <w:pStyle w:val="opsomming1"/>
        <w:numPr>
          <w:ilvl w:val="0"/>
          <w:numId w:val="0"/>
        </w:numPr>
        <w:ind w:left="340"/>
        <w:jc w:val="left"/>
      </w:pPr>
    </w:p>
    <w:p w:rsidR="00082132" w:rsidRDefault="00082132" w:rsidP="00082132">
      <w:pPr>
        <w:rPr>
          <w:u w:val="single"/>
        </w:rPr>
      </w:pPr>
      <w:r>
        <w:rPr>
          <w:u w:val="single"/>
        </w:rPr>
        <w:t>Inschakeling installatieonderdelen:</w:t>
      </w:r>
    </w:p>
    <w:p w:rsidR="00082132" w:rsidRDefault="00082132" w:rsidP="00082132">
      <w:pPr>
        <w:pStyle w:val="opsomming1"/>
        <w:numPr>
          <w:ilvl w:val="0"/>
          <w:numId w:val="13"/>
        </w:numPr>
        <w:ind w:left="357" w:hanging="357"/>
      </w:pPr>
      <w:r>
        <w:t>volgens procesblok Waterwinning 3.1.1.</w:t>
      </w:r>
    </w:p>
    <w:p w:rsidR="00082132" w:rsidRDefault="00082132" w:rsidP="00082132">
      <w:pPr>
        <w:pStyle w:val="opsomming1"/>
        <w:numPr>
          <w:ilvl w:val="0"/>
          <w:numId w:val="0"/>
        </w:numPr>
      </w:pPr>
    </w:p>
    <w:p w:rsidR="00082132" w:rsidRDefault="00082132" w:rsidP="00082132">
      <w:pPr>
        <w:pStyle w:val="opsomming1"/>
        <w:numPr>
          <w:ilvl w:val="0"/>
          <w:numId w:val="0"/>
        </w:numPr>
        <w:rPr>
          <w:u w:val="single"/>
        </w:rPr>
      </w:pPr>
      <w:r>
        <w:rPr>
          <w:u w:val="single"/>
        </w:rPr>
        <w:t>Blokkering:</w:t>
      </w:r>
    </w:p>
    <w:p w:rsidR="00082132" w:rsidRDefault="00082132" w:rsidP="00082132">
      <w:pPr>
        <w:pStyle w:val="opsomming1"/>
        <w:numPr>
          <w:ilvl w:val="0"/>
          <w:numId w:val="13"/>
        </w:numPr>
        <w:ind w:left="357" w:hanging="357"/>
      </w:pPr>
      <w:r>
        <w:t>volgens procesblok Waterwinning 3.1.1.</w:t>
      </w:r>
    </w:p>
    <w:p w:rsidR="00082132" w:rsidRDefault="00082132" w:rsidP="00082132">
      <w:pPr>
        <w:pStyle w:val="opsomming1"/>
        <w:numPr>
          <w:ilvl w:val="0"/>
          <w:numId w:val="13"/>
        </w:numPr>
        <w:ind w:left="357" w:hanging="357"/>
      </w:pPr>
      <w:r>
        <w:t>Indien de inbraakdetectie is aangesproken wordt de betreffende productieput hardware</w:t>
      </w:r>
      <w:del w:id="104" w:author="g.c.a.van.der.velden" w:date="2007-03-05T15:53:00Z">
        <w:r>
          <w:delText>-</w:delText>
        </w:r>
      </w:del>
      <w:r>
        <w:t>matig geblokkeerd.Tevens volgt er op SCADA een storingsmelding “niet in” indien de betreffende pomp in bedrijf was.</w:t>
      </w:r>
    </w:p>
    <w:p w:rsidR="00082132" w:rsidRDefault="00082132" w:rsidP="00082132">
      <w:pPr>
        <w:pStyle w:val="Heading4"/>
        <w:keepLines w:val="0"/>
      </w:pPr>
      <w:r>
        <w:t>Bediening</w:t>
      </w:r>
    </w:p>
    <w:p w:rsidR="00082132" w:rsidRDefault="00082132" w:rsidP="00082132">
      <w:pPr>
        <w:pStyle w:val="Standaardzonderwitregel"/>
      </w:pPr>
      <w:r>
        <w:t xml:space="preserve">- </w:t>
      </w:r>
    </w:p>
    <w:p w:rsidR="00082132" w:rsidRDefault="00082132" w:rsidP="00082132">
      <w:pPr>
        <w:pStyle w:val="Heading4"/>
        <w:keepLines w:val="0"/>
        <w:rPr>
          <w:bCs/>
        </w:rPr>
      </w:pPr>
      <w:r>
        <w:t>Presentatie</w:t>
      </w:r>
      <w:r>
        <w:rPr>
          <w:bCs/>
        </w:rPr>
        <w:t xml:space="preserve"> </w:t>
      </w:r>
    </w:p>
    <w:p w:rsidR="00082132" w:rsidRDefault="00082132" w:rsidP="00082132">
      <w:pPr>
        <w:pStyle w:val="opsomming1"/>
        <w:numPr>
          <w:ilvl w:val="0"/>
          <w:numId w:val="0"/>
        </w:numPr>
        <w:ind w:left="340"/>
        <w:jc w:val="left"/>
      </w:pPr>
    </w:p>
    <w:p w:rsidR="00082132" w:rsidRDefault="00082132" w:rsidP="00082132">
      <w:pPr>
        <w:pStyle w:val="opsomming1"/>
        <w:numPr>
          <w:ilvl w:val="0"/>
          <w:numId w:val="0"/>
        </w:numPr>
        <w:ind w:left="340"/>
        <w:jc w:val="left"/>
      </w:pPr>
    </w:p>
    <w:p w:rsidR="00082132" w:rsidRDefault="00082132" w:rsidP="00082132">
      <w:pPr>
        <w:pStyle w:val="Heading4"/>
        <w:keepLines w:val="0"/>
      </w:pPr>
      <w:r>
        <w:t>Alarmering</w:t>
      </w:r>
    </w:p>
    <w:p w:rsidR="00082132" w:rsidRDefault="00082132" w:rsidP="00082132">
      <w:pPr>
        <w:pStyle w:val="Standaardzonderwitregel"/>
        <w:jc w:val="left"/>
      </w:pPr>
      <w:r>
        <w:t>- volgens SPA</w:t>
      </w:r>
    </w:p>
    <w:p w:rsidR="00082132" w:rsidRDefault="00082132" w:rsidP="00082132">
      <w:pPr>
        <w:pStyle w:val="Standaardzonderwitregel"/>
        <w:jc w:val="left"/>
      </w:pPr>
      <w:r>
        <w:t xml:space="preserve">- Pomp niet in bedrijf </w:t>
      </w:r>
      <w:r>
        <w:rPr>
          <w:b/>
          <w:bCs/>
        </w:rPr>
        <w:t>en</w:t>
      </w:r>
      <w:r>
        <w:t xml:space="preserve"> toch debietpuls </w:t>
      </w:r>
    </w:p>
    <w:p w:rsidR="00082132" w:rsidRDefault="00082132" w:rsidP="00082132">
      <w:pPr>
        <w:pStyle w:val="opsomming1"/>
        <w:numPr>
          <w:ilvl w:val="0"/>
          <w:numId w:val="0"/>
        </w:numPr>
        <w:ind w:left="340" w:hanging="340"/>
        <w:jc w:val="left"/>
      </w:pPr>
      <w:r>
        <w:t xml:space="preserve">- Pomp in bedrijf </w:t>
      </w:r>
      <w:r>
        <w:rPr>
          <w:b/>
          <w:bCs/>
        </w:rPr>
        <w:t>en</w:t>
      </w:r>
      <w:r>
        <w:t xml:space="preserve"> binnen 150 [sec] geen debietpuls.</w:t>
      </w:r>
    </w:p>
    <w:p w:rsidR="00082132" w:rsidRDefault="00082132" w:rsidP="00082132">
      <w:pPr>
        <w:pStyle w:val="opsomming1"/>
        <w:numPr>
          <w:ilvl w:val="0"/>
          <w:numId w:val="13"/>
        </w:numPr>
        <w:jc w:val="left"/>
      </w:pPr>
      <w:r>
        <w:t>Inbraak</w:t>
      </w:r>
    </w:p>
    <w:p w:rsidR="008550F9" w:rsidRDefault="00082132">
      <w:pPr>
        <w:pStyle w:val="Standaardzonderwitregel"/>
        <w:jc w:val="left"/>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_1 WIN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Totaal debiet weergave</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Totaal debiet weergave puttenvelden</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Blokkeren terugstappen</w:t>
      </w:r>
      <w:r>
        <w:tab/>
      </w:r>
      <w:r>
        <w:rPr>
          <w:rFonts w:cs="Arial"/>
          <w:color w:val="000000"/>
          <w:sz w:val="20"/>
        </w:rPr>
        <w:t>kPa</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Blokkeren opstappen</w:t>
      </w:r>
      <w:r>
        <w:tab/>
      </w:r>
      <w:r>
        <w:rPr>
          <w:rFonts w:cs="Arial"/>
          <w:color w:val="000000"/>
          <w:sz w:val="20"/>
        </w:rPr>
        <w:t>kPa</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Totaaldebiet putvelden</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Totaaldebiet putvelden</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Besturingskast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_141-BK12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Lokale alarmen weergave en bedieningen</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M.b.v. signaallampjes wordt de status van de winning lokaal weergegeven.</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 xml:space="preserve">Algemene alarmen m.b.t. voedingen wordt vanaf deze kast doorgegeven aan PLC en </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Scada.</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Er zijn drukknop opgenomen voor algemene bedieningen.</w:t>
      </w:r>
    </w:p>
    <w:p w:rsidR="008550F9" w:rsidRDefault="008550F9">
      <w:pPr>
        <w:widowControl w:val="0"/>
        <w:tabs>
          <w:tab w:val="left" w:pos="90"/>
        </w:tabs>
        <w:autoSpaceDE w:val="0"/>
        <w:autoSpaceDN w:val="0"/>
        <w:adjustRightInd w:val="0"/>
        <w:spacing w:before="278"/>
        <w:rPr>
          <w:rFonts w:cs="Arial"/>
          <w:b/>
          <w:bCs/>
          <w:color w:val="000000"/>
          <w:sz w:val="25"/>
          <w:szCs w:val="25"/>
          <w:u w:val="single"/>
        </w:rPr>
      </w:pPr>
      <w:r>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3"/>
        <w:rPr>
          <w:rFonts w:cs="Arial"/>
          <w:color w:val="000000"/>
          <w:sz w:val="25"/>
          <w:szCs w:val="25"/>
          <w:lang w:val="nl-BE"/>
        </w:rPr>
      </w:pPr>
      <w:r w:rsidRPr="00CE2A82">
        <w:rPr>
          <w:rFonts w:cs="Arial"/>
          <w:color w:val="000000"/>
          <w:sz w:val="20"/>
          <w:lang w:val="nl-BE"/>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lang w:val="nl-BE"/>
        </w:rPr>
      </w:pPr>
      <w:r w:rsidRPr="00CE2A82">
        <w:rPr>
          <w:rFonts w:cs="Arial"/>
          <w:b/>
          <w:bCs/>
          <w:color w:val="000000"/>
          <w:sz w:val="20"/>
          <w:lang w:val="nl-BE"/>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Accepteer alarmen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Scada</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watchdog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Bediening 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Bediening Scada</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Primair</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Secundair</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24V</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230V</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Totaal Debiet niet haalbaar</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Debiet PP/Filterstraat</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Max druk</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Min druk</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PLC</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Communicatie PLC</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Thermisch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Stuurstroom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Storing Isolatie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Water op vloer</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Manbeveiliging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Pressostaat</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Negatieve telpuls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Capaciteit bewaking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Inbraak</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br w:type="page"/>
      </w:r>
      <w:r>
        <w:rPr>
          <w:rFonts w:cs="Arial"/>
          <w:b/>
          <w:bCs/>
          <w:color w:val="000000"/>
          <w:sz w:val="20"/>
        </w:rPr>
        <w:lastRenderedPageBreak/>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24V voeding 1</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24V voeding 2</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24V voeding 3</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24V voeding 4</w:t>
      </w:r>
    </w:p>
    <w:p w:rsidR="008550F9" w:rsidRDefault="008550F9">
      <w:pPr>
        <w:widowControl w:val="0"/>
        <w:tabs>
          <w:tab w:val="left" w:pos="90"/>
          <w:tab w:val="left" w:pos="226"/>
          <w:tab w:val="left" w:pos="2420"/>
        </w:tabs>
        <w:autoSpaceDE w:val="0"/>
        <w:autoSpaceDN w:val="0"/>
        <w:adjustRightInd w:val="0"/>
        <w:spacing w:before="4"/>
        <w:rPr>
          <w:del w:id="105" w:author="m.j.t.brentjens" w:date="2007-05-03T10:49:00Z"/>
          <w:rFonts w:cs="Arial"/>
          <w:color w:val="000000"/>
          <w:sz w:val="25"/>
          <w:szCs w:val="25"/>
        </w:rPr>
      </w:pPr>
      <w:del w:id="106" w:author="m.j.t.brentjens" w:date="2007-05-03T10:49:00Z">
        <w:r>
          <w:rPr>
            <w:rFonts w:cs="Arial"/>
            <w:color w:val="000080"/>
            <w:sz w:val="20"/>
          </w:rPr>
          <w:delText>-</w:delText>
        </w:r>
        <w:r>
          <w:tab/>
        </w:r>
        <w:r>
          <w:rPr>
            <w:rFonts w:cs="Arial"/>
            <w:color w:val="000000"/>
            <w:sz w:val="20"/>
          </w:rPr>
          <w:delText>Alarm</w:delText>
        </w:r>
        <w:r>
          <w:tab/>
        </w:r>
        <w:r>
          <w:rPr>
            <w:rFonts w:cs="Arial"/>
            <w:color w:val="000000"/>
            <w:sz w:val="20"/>
          </w:rPr>
          <w:delText>Geschakelde null</w:delText>
        </w:r>
      </w:del>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Netstoring 230 VAC</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Melding Storing Primair/Secundair</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FIT-111-01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1 en 2</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2</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FIT-121-01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1 en 2</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3</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FIT-131-01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3 en 4</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4</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FIT-141-01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3 en 4</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5 en 6</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5 en 6</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7</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FIT-171-01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7 en 8</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Voorfilter 8</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FIT-181-01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Winning: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Alleen t.b.v. totaaldebiet. Indien de communicatie met productie uitgevallen is worden de ingelezen filterdebieten 1 t/m 8 bij elkaar opgeteld.</w:t>
      </w:r>
    </w:p>
    <w:p w:rsidR="008550F9" w:rsidRDefault="008550F9">
      <w:pPr>
        <w:widowControl w:val="0"/>
        <w:tabs>
          <w:tab w:val="left" w:pos="90"/>
        </w:tabs>
        <w:autoSpaceDE w:val="0"/>
        <w:autoSpaceDN w:val="0"/>
        <w:adjustRightInd w:val="0"/>
        <w:spacing w:before="257"/>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nl-BE"/>
        </w:rPr>
      </w:pPr>
      <w:r w:rsidRPr="00CE2A82">
        <w:rPr>
          <w:rFonts w:cs="Arial"/>
          <w:b/>
          <w:bCs/>
          <w:color w:val="000000"/>
          <w:sz w:val="20"/>
          <w:lang w:val="nl-BE"/>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Meetwaarde voor berekend totaal debiet</w:t>
      </w:r>
      <w:r>
        <w:tab/>
      </w:r>
      <w:r>
        <w:rPr>
          <w:rFonts w:cs="Arial"/>
          <w:color w:val="000000"/>
          <w:sz w:val="20"/>
        </w:rPr>
        <w:t>0 -</w:t>
      </w:r>
      <w:r>
        <w:tab/>
      </w:r>
      <w:r>
        <w:rPr>
          <w:rFonts w:cs="Arial"/>
          <w:color w:val="000000"/>
          <w:sz w:val="20"/>
        </w:rPr>
        <w:t>600</w:t>
      </w:r>
      <w:r>
        <w:tab/>
      </w:r>
      <w:r>
        <w:rPr>
          <w:rFonts w:cs="Arial"/>
          <w:color w:val="000000"/>
          <w:sz w:val="20"/>
        </w:rPr>
        <w:t>m3/h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Totaal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 voor berekend totaal debiet</w:t>
      </w:r>
      <w:r>
        <w:tab/>
      </w:r>
      <w:r>
        <w:rPr>
          <w:rFonts w:cs="Arial"/>
          <w:color w:val="000000"/>
          <w:sz w:val="20"/>
        </w:rPr>
        <w:t>m3/h</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Productie</w:t>
      </w:r>
    </w:p>
    <w:p w:rsidR="008550F9" w:rsidRDefault="008550F9">
      <w:pPr>
        <w:widowControl w:val="0"/>
        <w:tabs>
          <w:tab w:val="left" w:pos="90"/>
        </w:tabs>
        <w:autoSpaceDE w:val="0"/>
        <w:autoSpaceDN w:val="0"/>
        <w:adjustRightInd w:val="0"/>
        <w:spacing w:before="41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Filter 7 en 8</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Default="008550F9">
      <w:pPr>
        <w:widowControl w:val="0"/>
        <w:tabs>
          <w:tab w:val="left" w:pos="90"/>
          <w:tab w:val="left" w:pos="1250"/>
        </w:tabs>
        <w:autoSpaceDE w:val="0"/>
        <w:autoSpaceDN w:val="0"/>
        <w:adjustRightInd w:val="0"/>
        <w:rPr>
          <w:rFonts w:cs="Arial"/>
          <w:color w:val="000000"/>
          <w:sz w:val="25"/>
          <w:szCs w:val="25"/>
          <w:lang w:val="en-US"/>
        </w:rPr>
      </w:pPr>
      <w:r>
        <w:rPr>
          <w:rFonts w:cs="Arial"/>
          <w:color w:val="000000"/>
          <w:sz w:val="20"/>
          <w:lang w:val="en-US"/>
        </w:rPr>
        <w:t>DFB_ANA</w:t>
      </w:r>
      <w:r>
        <w:rPr>
          <w:lang w:val="en-US"/>
        </w:rPr>
        <w:tab/>
      </w:r>
      <w:r>
        <w:rPr>
          <w:rFonts w:cs="Arial"/>
          <w:color w:val="000000"/>
          <w:sz w:val="20"/>
          <w:lang w:val="en-US"/>
        </w:rPr>
        <w:t>Procesmeting</w:t>
      </w:r>
    </w:p>
    <w:p w:rsidR="008550F9" w:rsidRPr="00CE2A82" w:rsidRDefault="008550F9">
      <w:pPr>
        <w:widowControl w:val="0"/>
        <w:tabs>
          <w:tab w:val="left" w:pos="90"/>
        </w:tabs>
        <w:autoSpaceDE w:val="0"/>
        <w:autoSpaceDN w:val="0"/>
        <w:adjustRightInd w:val="0"/>
        <w:spacing w:before="290"/>
        <w:rPr>
          <w:rFonts w:cs="Arial"/>
          <w:b/>
          <w:bCs/>
          <w:color w:val="000000"/>
          <w:sz w:val="25"/>
          <w:szCs w:val="25"/>
          <w:u w:val="single"/>
          <w:lang w:val="en-US"/>
        </w:rPr>
      </w:pPr>
      <w:r w:rsidRPr="00CE2A82">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Kalium</w:t>
      </w:r>
    </w:p>
    <w:p w:rsidR="008550F9" w:rsidRDefault="008550F9">
      <w:pPr>
        <w:widowControl w:val="0"/>
        <w:tabs>
          <w:tab w:val="left" w:pos="90"/>
        </w:tabs>
        <w:autoSpaceDE w:val="0"/>
        <w:autoSpaceDN w:val="0"/>
        <w:adjustRightInd w:val="0"/>
        <w:spacing w:before="319"/>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Drukregelaar Ruwwater</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PIC-141-01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Instelling drukregelaar</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2"/>
          <w:szCs w:val="22"/>
        </w:rPr>
      </w:pPr>
      <w:r>
        <w:rPr>
          <w:rFonts w:cs="Arial"/>
          <w:color w:val="000000"/>
          <w:sz w:val="20"/>
        </w:rPr>
        <w:t>Aan de hand van de instellingen van de drukregelaar wordt het bijschakelen en uitschakelen van de winputten bepaald.</w:t>
      </w:r>
    </w:p>
    <w:p w:rsidR="008550F9" w:rsidRDefault="008550F9">
      <w:pPr>
        <w:widowControl w:val="0"/>
        <w:tabs>
          <w:tab w:val="left" w:pos="90"/>
        </w:tabs>
        <w:autoSpaceDE w:val="0"/>
        <w:autoSpaceDN w:val="0"/>
        <w:adjustRightInd w:val="0"/>
        <w:rPr>
          <w:rFonts w:cs="Arial"/>
          <w:color w:val="000000"/>
          <w:sz w:val="20"/>
        </w:rPr>
      </w:pPr>
      <w:r>
        <w:rPr>
          <w:rFonts w:cs="Arial"/>
          <w:color w:val="000000"/>
          <w:sz w:val="20"/>
        </w:rPr>
        <w:t>Hiervoor zijn de volgende instellingen en bedieningen opgenomen.</w:t>
      </w:r>
    </w:p>
    <w:p w:rsidR="00940EB6" w:rsidRDefault="00940EB6">
      <w:pPr>
        <w:widowControl w:val="0"/>
        <w:tabs>
          <w:tab w:val="left" w:pos="90"/>
        </w:tabs>
        <w:autoSpaceDE w:val="0"/>
        <w:autoSpaceDN w:val="0"/>
        <w:adjustRightInd w:val="0"/>
        <w:rPr>
          <w:rFonts w:cs="Arial"/>
          <w:color w:val="000000"/>
          <w:sz w:val="20"/>
        </w:rPr>
      </w:pPr>
    </w:p>
    <w:p w:rsidR="00940EB6" w:rsidRPr="00940EB6" w:rsidRDefault="00940EB6">
      <w:pPr>
        <w:widowControl w:val="0"/>
        <w:tabs>
          <w:tab w:val="left" w:pos="90"/>
        </w:tabs>
        <w:autoSpaceDE w:val="0"/>
        <w:autoSpaceDN w:val="0"/>
        <w:adjustRightInd w:val="0"/>
        <w:rPr>
          <w:rFonts w:cs="Arial"/>
          <w:b/>
          <w:color w:val="000000"/>
          <w:sz w:val="22"/>
          <w:szCs w:val="22"/>
          <w:u w:val="single"/>
        </w:rPr>
      </w:pPr>
      <w:r w:rsidRPr="00940EB6">
        <w:rPr>
          <w:rFonts w:cs="Arial"/>
          <w:b/>
          <w:color w:val="000000"/>
          <w:sz w:val="20"/>
          <w:u w:val="single"/>
        </w:rPr>
        <w:t>Hardware regelaar KS98-1</w:t>
      </w:r>
    </w:p>
    <w:p w:rsidR="008550F9" w:rsidRPr="00CE2A82" w:rsidRDefault="008550F9">
      <w:pPr>
        <w:widowControl w:val="0"/>
        <w:tabs>
          <w:tab w:val="left" w:pos="90"/>
        </w:tabs>
        <w:autoSpaceDE w:val="0"/>
        <w:autoSpaceDN w:val="0"/>
        <w:adjustRightInd w:val="0"/>
        <w:spacing w:before="257"/>
        <w:rPr>
          <w:rFonts w:cs="Arial"/>
          <w:b/>
          <w:bCs/>
          <w:color w:val="000000"/>
          <w:sz w:val="25"/>
          <w:szCs w:val="25"/>
          <w:u w:val="single"/>
          <w:lang w:val="nl-BE"/>
        </w:rPr>
      </w:pPr>
      <w:r w:rsidRPr="00CE2A82">
        <w:rPr>
          <w:rFonts w:cs="Arial"/>
          <w:b/>
          <w:bCs/>
          <w:color w:val="000000"/>
          <w:sz w:val="20"/>
          <w:u w:val="single"/>
          <w:lang w:val="nl-B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lang w:val="nl-BE"/>
        </w:rPr>
      </w:pPr>
      <w:r w:rsidRPr="00CE2A82">
        <w:rPr>
          <w:rFonts w:cs="Arial"/>
          <w:color w:val="000000"/>
          <w:sz w:val="20"/>
          <w:lang w:val="nl-BE"/>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lang w:val="nl-BE"/>
        </w:rPr>
      </w:pPr>
      <w:r w:rsidRPr="00CE2A82">
        <w:rPr>
          <w:rFonts w:cs="Arial"/>
          <w:b/>
          <w:bCs/>
          <w:color w:val="000000"/>
          <w:sz w:val="20"/>
          <w:lang w:val="nl-BE"/>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DFB_ANA</w:t>
      </w:r>
      <w:r>
        <w:tab/>
      </w:r>
      <w:r>
        <w:rPr>
          <w:rFonts w:cs="Arial"/>
          <w:color w:val="000000"/>
          <w:sz w:val="20"/>
        </w:rPr>
        <w:t>Procesmeting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Setpoint ruwwater druk</w:t>
      </w:r>
      <w:r w:rsidR="00940EB6">
        <w:rPr>
          <w:rFonts w:cs="Arial"/>
          <w:color w:val="000000"/>
          <w:sz w:val="20"/>
        </w:rPr>
        <w:t>, intern op regelaar</w:t>
      </w:r>
      <w:r>
        <w:tab/>
      </w:r>
      <w:r>
        <w:rPr>
          <w:rFonts w:cs="Arial"/>
          <w:color w:val="000000"/>
          <w:sz w:val="20"/>
        </w:rPr>
        <w:t>0 -</w:t>
      </w:r>
      <w:r>
        <w:tab/>
      </w:r>
      <w:r>
        <w:rPr>
          <w:rFonts w:cs="Arial"/>
          <w:color w:val="000000"/>
          <w:sz w:val="20"/>
        </w:rPr>
        <w:t>100</w:t>
      </w:r>
      <w:r>
        <w:tab/>
      </w:r>
      <w:r>
        <w:rPr>
          <w:rFonts w:cs="Arial"/>
          <w:color w:val="000000"/>
          <w:sz w:val="20"/>
        </w:rPr>
        <w:t>kPa</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Regelsign. Druk</w:t>
      </w:r>
      <w:r>
        <w:tab/>
      </w:r>
      <w:r>
        <w:rPr>
          <w:rFonts w:cs="Arial"/>
          <w:color w:val="000000"/>
          <w:sz w:val="20"/>
        </w:rPr>
        <w:t xml:space="preserve">350 </w:t>
      </w:r>
      <w:r>
        <w:tab/>
      </w:r>
      <w:r>
        <w:rPr>
          <w:rFonts w:cs="Arial"/>
          <w:color w:val="000000"/>
          <w:sz w:val="20"/>
        </w:rPr>
        <w:t>500</w:t>
      </w:r>
      <w:r>
        <w:tab/>
      </w:r>
      <w:r>
        <w:rPr>
          <w:rFonts w:cs="Arial"/>
          <w:color w:val="000000"/>
          <w:sz w:val="20"/>
        </w:rPr>
        <w:t>kPa</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40EB6" w:rsidRDefault="00940EB6">
      <w:pPr>
        <w:widowControl w:val="0"/>
        <w:tabs>
          <w:tab w:val="left" w:pos="90"/>
          <w:tab w:val="left" w:pos="2265"/>
        </w:tabs>
        <w:autoSpaceDE w:val="0"/>
        <w:autoSpaceDN w:val="0"/>
        <w:adjustRightInd w:val="0"/>
      </w:pPr>
    </w:p>
    <w:p w:rsidR="00940EB6" w:rsidRPr="00940EB6" w:rsidRDefault="00940EB6" w:rsidP="00940EB6">
      <w:pPr>
        <w:widowControl w:val="0"/>
        <w:tabs>
          <w:tab w:val="left" w:pos="90"/>
        </w:tabs>
        <w:autoSpaceDE w:val="0"/>
        <w:autoSpaceDN w:val="0"/>
        <w:adjustRightInd w:val="0"/>
        <w:rPr>
          <w:rFonts w:cs="Arial"/>
          <w:b/>
          <w:color w:val="000000"/>
          <w:sz w:val="22"/>
          <w:szCs w:val="22"/>
          <w:u w:val="single"/>
        </w:rPr>
      </w:pPr>
      <w:r w:rsidRPr="00940EB6">
        <w:rPr>
          <w:rFonts w:cs="Arial"/>
          <w:b/>
          <w:color w:val="000000"/>
          <w:sz w:val="20"/>
          <w:u w:val="single"/>
        </w:rPr>
        <w:t>Software regelaar</w:t>
      </w:r>
    </w:p>
    <w:p w:rsidR="00940EB6" w:rsidRPr="00CE2A82" w:rsidRDefault="00940EB6" w:rsidP="00940EB6">
      <w:pPr>
        <w:widowControl w:val="0"/>
        <w:tabs>
          <w:tab w:val="left" w:pos="90"/>
        </w:tabs>
        <w:autoSpaceDE w:val="0"/>
        <w:autoSpaceDN w:val="0"/>
        <w:adjustRightInd w:val="0"/>
        <w:spacing w:before="257"/>
        <w:rPr>
          <w:rFonts w:cs="Arial"/>
          <w:b/>
          <w:bCs/>
          <w:color w:val="000000"/>
          <w:sz w:val="25"/>
          <w:szCs w:val="25"/>
          <w:u w:val="single"/>
          <w:lang w:val="nl-BE"/>
        </w:rPr>
      </w:pPr>
      <w:r w:rsidRPr="00CE2A82">
        <w:rPr>
          <w:rFonts w:cs="Arial"/>
          <w:b/>
          <w:bCs/>
          <w:color w:val="000000"/>
          <w:sz w:val="20"/>
          <w:u w:val="single"/>
          <w:lang w:val="nl-BE"/>
        </w:rPr>
        <w:t>PLC</w:t>
      </w:r>
    </w:p>
    <w:p w:rsidR="00940EB6" w:rsidRPr="00CE2A82" w:rsidRDefault="00940EB6" w:rsidP="00940EB6">
      <w:pPr>
        <w:widowControl w:val="0"/>
        <w:tabs>
          <w:tab w:val="left" w:pos="90"/>
        </w:tabs>
        <w:autoSpaceDE w:val="0"/>
        <w:autoSpaceDN w:val="0"/>
        <w:adjustRightInd w:val="0"/>
        <w:spacing w:before="19"/>
        <w:rPr>
          <w:rFonts w:cs="Arial"/>
          <w:color w:val="000000"/>
          <w:sz w:val="25"/>
          <w:szCs w:val="25"/>
          <w:lang w:val="nl-BE"/>
        </w:rPr>
      </w:pPr>
      <w:r w:rsidRPr="00CE2A82">
        <w:rPr>
          <w:rFonts w:cs="Arial"/>
          <w:color w:val="000000"/>
          <w:sz w:val="20"/>
          <w:lang w:val="nl-BE"/>
        </w:rPr>
        <w:t>PLC Winning</w:t>
      </w:r>
    </w:p>
    <w:p w:rsidR="00940EB6" w:rsidRPr="00CE2A82" w:rsidRDefault="00940EB6" w:rsidP="00940EB6">
      <w:pPr>
        <w:widowControl w:val="0"/>
        <w:tabs>
          <w:tab w:val="left" w:pos="90"/>
        </w:tabs>
        <w:autoSpaceDE w:val="0"/>
        <w:autoSpaceDN w:val="0"/>
        <w:adjustRightInd w:val="0"/>
        <w:spacing w:before="59"/>
        <w:rPr>
          <w:rFonts w:cs="Arial"/>
          <w:b/>
          <w:bCs/>
          <w:color w:val="000000"/>
          <w:sz w:val="25"/>
          <w:szCs w:val="25"/>
          <w:lang w:val="nl-BE"/>
        </w:rPr>
      </w:pPr>
      <w:r w:rsidRPr="00CE2A82">
        <w:rPr>
          <w:rFonts w:cs="Arial"/>
          <w:b/>
          <w:bCs/>
          <w:color w:val="000000"/>
          <w:sz w:val="20"/>
          <w:lang w:val="nl-BE"/>
        </w:rPr>
        <w:t>Software typical</w:t>
      </w:r>
    </w:p>
    <w:p w:rsidR="00940EB6" w:rsidRDefault="00940EB6" w:rsidP="00940EB6">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DFB_REG2</w:t>
      </w:r>
      <w:r>
        <w:tab/>
        <w:t>Software regelaar</w:t>
      </w:r>
    </w:p>
    <w:p w:rsidR="00940EB6" w:rsidRDefault="00940EB6" w:rsidP="00940EB6">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940EB6" w:rsidRDefault="00940EB6" w:rsidP="00940EB6">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Setpoint ruwwater druk</w:t>
      </w:r>
      <w:r>
        <w:tab/>
      </w:r>
      <w:r>
        <w:rPr>
          <w:rFonts w:cs="Arial"/>
          <w:color w:val="000000"/>
          <w:sz w:val="20"/>
        </w:rPr>
        <w:t>0 -</w:t>
      </w:r>
      <w:r>
        <w:tab/>
      </w:r>
      <w:r>
        <w:rPr>
          <w:rFonts w:cs="Arial"/>
          <w:color w:val="000000"/>
          <w:sz w:val="20"/>
        </w:rPr>
        <w:t>100</w:t>
      </w:r>
      <w:r>
        <w:tab/>
      </w:r>
      <w:r>
        <w:rPr>
          <w:rFonts w:cs="Arial"/>
          <w:color w:val="000000"/>
          <w:sz w:val="20"/>
        </w:rPr>
        <w:t>kPa</w:t>
      </w:r>
    </w:p>
    <w:p w:rsidR="00940EB6" w:rsidRDefault="00940EB6" w:rsidP="00940EB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940EB6" w:rsidRDefault="00940EB6" w:rsidP="00940EB6">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Regelsign. Druk</w:t>
      </w:r>
      <w:r>
        <w:tab/>
      </w:r>
      <w:r>
        <w:rPr>
          <w:rFonts w:cs="Arial"/>
          <w:color w:val="000000"/>
          <w:sz w:val="20"/>
        </w:rPr>
        <w:t xml:space="preserve">350 </w:t>
      </w:r>
      <w:r>
        <w:tab/>
      </w:r>
      <w:r>
        <w:rPr>
          <w:rFonts w:cs="Arial"/>
          <w:color w:val="000000"/>
          <w:sz w:val="20"/>
        </w:rPr>
        <w:t>500</w:t>
      </w:r>
      <w:r>
        <w:tab/>
      </w:r>
      <w:r>
        <w:rPr>
          <w:rFonts w:cs="Arial"/>
          <w:color w:val="000000"/>
          <w:sz w:val="20"/>
        </w:rPr>
        <w:t>kPa</w:t>
      </w:r>
    </w:p>
    <w:p w:rsidR="00940EB6" w:rsidRDefault="00940EB6" w:rsidP="00940EB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Status</w:t>
      </w:r>
      <w:r>
        <w:tab/>
      </w:r>
      <w:r>
        <w:rPr>
          <w:rFonts w:cs="Arial"/>
          <w:color w:val="000000"/>
          <w:sz w:val="20"/>
        </w:rPr>
        <w:t>Bediening Scada/Auto Druk</w:t>
      </w:r>
    </w:p>
    <w:p w:rsidR="00940EB6" w:rsidRDefault="00940EB6" w:rsidP="00940EB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40EB6" w:rsidRDefault="00940EB6" w:rsidP="00940EB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Regelsign. Druk</w:t>
      </w:r>
      <w:r>
        <w:tab/>
      </w:r>
      <w:ins w:id="107" w:author="m.j.t.brentjens" w:date="2007-05-03T10:51:00Z">
        <w:r>
          <w:rPr>
            <w:rFonts w:cs="Arial"/>
            <w:color w:val="000000"/>
            <w:sz w:val="20"/>
          </w:rPr>
          <w:t xml:space="preserve">kPa </w:t>
        </w:r>
      </w:ins>
      <w:del w:id="108" w:author="m.j.t.brentjens" w:date="2007-05-03T10:51:00Z">
        <w:r>
          <w:rPr>
            <w:rFonts w:cs="Arial"/>
            <w:color w:val="000000"/>
            <w:sz w:val="20"/>
          </w:rPr>
          <w:delText>m3/h</w:delText>
        </w:r>
      </w:del>
    </w:p>
    <w:p w:rsidR="00940EB6" w:rsidRDefault="00940EB6" w:rsidP="00940EB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Setpoint ruwwater druk</w:t>
      </w:r>
      <w:r>
        <w:tab/>
      </w:r>
      <w:ins w:id="109" w:author="m.j.t.brentjens" w:date="2007-05-03T10:51:00Z">
        <w:r>
          <w:rPr>
            <w:rFonts w:cs="Arial"/>
            <w:color w:val="000000"/>
            <w:sz w:val="20"/>
          </w:rPr>
          <w:t xml:space="preserve">kPa </w:t>
        </w:r>
      </w:ins>
      <w:del w:id="110" w:author="m.j.t.brentjens" w:date="2007-05-03T10:51:00Z">
        <w:r>
          <w:rPr>
            <w:rFonts w:cs="Arial"/>
            <w:color w:val="000000"/>
            <w:sz w:val="20"/>
          </w:rPr>
          <w:delText>m3/h</w:delText>
        </w:r>
      </w:del>
    </w:p>
    <w:p w:rsidR="00940EB6" w:rsidRDefault="00940EB6" w:rsidP="00940EB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40EB6" w:rsidRDefault="00940EB6" w:rsidP="00940EB6">
      <w:pPr>
        <w:widowControl w:val="0"/>
        <w:tabs>
          <w:tab w:val="left" w:pos="90"/>
          <w:tab w:val="left" w:pos="2265"/>
        </w:tabs>
        <w:autoSpaceDE w:val="0"/>
        <w:autoSpaceDN w:val="0"/>
        <w:adjustRightInd w:val="0"/>
        <w:rPr>
          <w:rFonts w:cs="Arial"/>
          <w:b/>
          <w:bCs/>
          <w:color w:val="000000"/>
          <w:sz w:val="20"/>
        </w:rPr>
      </w:pP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Drukschakelaar Ruwwater</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PIS-141-01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Alarmmeldingen</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Bij een HH-druk of LL-druk wordt er een alarm gegenereerd.</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0"/>
        </w:rPr>
      </w:pPr>
      <w:r>
        <w:rPr>
          <w:rFonts w:cs="Arial"/>
          <w:color w:val="000000"/>
          <w:sz w:val="20"/>
        </w:rPr>
        <w:t>Voor het bepalen voor het bijschakelen of uitschakelen van een winput mag de HH-druk respectievelijk</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LL-druk niet aanwezig zijn.</w:t>
      </w:r>
    </w:p>
    <w:p w:rsidR="008550F9" w:rsidRDefault="008550F9">
      <w:pPr>
        <w:widowControl w:val="0"/>
        <w:tabs>
          <w:tab w:val="left" w:pos="90"/>
        </w:tabs>
        <w:autoSpaceDE w:val="0"/>
        <w:autoSpaceDN w:val="0"/>
        <w:adjustRightInd w:val="0"/>
        <w:spacing w:before="264"/>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lang w:val="en-US"/>
        </w:rPr>
      </w:pPr>
      <w:r>
        <w:rPr>
          <w:rFonts w:cs="Arial"/>
          <w:b/>
          <w:bCs/>
          <w:color w:val="000000"/>
          <w:sz w:val="20"/>
          <w:lang w:val="en-US"/>
        </w:rPr>
        <w:t>Alarmering</w:t>
      </w:r>
    </w:p>
    <w:p w:rsidR="008550F9" w:rsidRPr="00CE2A82" w:rsidRDefault="008550F9">
      <w:pPr>
        <w:widowControl w:val="0"/>
        <w:tabs>
          <w:tab w:val="left" w:pos="90"/>
          <w:tab w:val="left" w:pos="226"/>
          <w:tab w:val="left" w:pos="2420"/>
        </w:tabs>
        <w:autoSpaceDE w:val="0"/>
        <w:autoSpaceDN w:val="0"/>
        <w:adjustRightInd w:val="0"/>
        <w:spacing w:before="4"/>
        <w:rPr>
          <w:rFonts w:cs="Arial"/>
          <w:color w:val="000000"/>
          <w:sz w:val="25"/>
          <w:szCs w:val="25"/>
          <w:lang w:val="nl-BE"/>
        </w:rPr>
      </w:pPr>
      <w:r w:rsidRPr="00CE2A82">
        <w:rPr>
          <w:rFonts w:cs="Arial"/>
          <w:color w:val="000080"/>
          <w:sz w:val="20"/>
          <w:lang w:val="nl-BE"/>
        </w:rPr>
        <w:t>-</w:t>
      </w:r>
      <w:r w:rsidRPr="00CE2A82">
        <w:rPr>
          <w:lang w:val="nl-BE"/>
        </w:rPr>
        <w:tab/>
      </w:r>
      <w:r w:rsidRPr="00CE2A82">
        <w:rPr>
          <w:rFonts w:cs="Arial"/>
          <w:color w:val="000000"/>
          <w:sz w:val="20"/>
          <w:lang w:val="nl-BE"/>
        </w:rPr>
        <w:t>Alarm</w:t>
      </w:r>
      <w:r w:rsidRPr="00CE2A82">
        <w:rPr>
          <w:lang w:val="nl-BE"/>
        </w:rPr>
        <w:tab/>
      </w:r>
      <w:r w:rsidRPr="00CE2A82">
        <w:rPr>
          <w:rFonts w:cs="Arial"/>
          <w:color w:val="000000"/>
          <w:sz w:val="20"/>
          <w:lang w:val="nl-BE"/>
        </w:rPr>
        <w:t>LL Druk</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HH Druk</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ins w:id="111" w:author="m.j.t.brentjens" w:date="2007-05-03T10:53:00Z"/>
        </w:rPr>
      </w:pPr>
      <w:ins w:id="112" w:author="m.j.t.brentjens" w:date="2007-05-03T10:53:00Z">
        <w:r>
          <w:br w:type="page"/>
        </w:r>
      </w:ins>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rPr>
          <w:ins w:id="113" w:author="m.j.t.brentjens" w:date="2007-05-03T10:53:00Z"/>
        </w:trPr>
        <w:tc>
          <w:tcPr>
            <w:tcW w:w="2265" w:type="dxa"/>
          </w:tcPr>
          <w:p w:rsidR="008550F9" w:rsidRDefault="008550F9">
            <w:pPr>
              <w:widowControl w:val="0"/>
              <w:numPr>
                <w:ins w:id="114" w:author="m.j.t.brentjens" w:date="2007-05-03T10:53:00Z"/>
              </w:numPr>
              <w:autoSpaceDE w:val="0"/>
              <w:autoSpaceDN w:val="0"/>
              <w:adjustRightInd w:val="0"/>
              <w:rPr>
                <w:ins w:id="115" w:author="m.j.t.brentjens" w:date="2007-05-03T10:53:00Z"/>
                <w:sz w:val="20"/>
              </w:rPr>
            </w:pPr>
            <w:ins w:id="116" w:author="m.j.t.brentjens" w:date="2007-05-03T10:53:00Z">
              <w:r>
                <w:rPr>
                  <w:rFonts w:cs="Arial"/>
                  <w:b/>
                  <w:bCs/>
                  <w:color w:val="000000"/>
                  <w:sz w:val="20"/>
                </w:rPr>
                <w:lastRenderedPageBreak/>
                <w:t>Proces:</w:t>
              </w:r>
            </w:ins>
          </w:p>
        </w:tc>
        <w:tc>
          <w:tcPr>
            <w:tcW w:w="7021" w:type="dxa"/>
          </w:tcPr>
          <w:p w:rsidR="008550F9" w:rsidRDefault="008550F9">
            <w:pPr>
              <w:widowControl w:val="0"/>
              <w:numPr>
                <w:ins w:id="117" w:author="m.j.t.brentjens" w:date="2007-05-03T10:53:00Z"/>
              </w:numPr>
              <w:autoSpaceDE w:val="0"/>
              <w:autoSpaceDN w:val="0"/>
              <w:adjustRightInd w:val="0"/>
              <w:rPr>
                <w:ins w:id="118" w:author="m.j.t.brentjens" w:date="2007-05-03T10:53:00Z"/>
                <w:rFonts w:cs="Arial"/>
                <w:b/>
                <w:bCs/>
                <w:color w:val="000000"/>
                <w:sz w:val="20"/>
                <w:szCs w:val="25"/>
              </w:rPr>
            </w:pPr>
            <w:ins w:id="119" w:author="m.j.t.brentjens" w:date="2007-05-03T10:53:00Z">
              <w:r>
                <w:rPr>
                  <w:rFonts w:cs="Arial"/>
                  <w:b/>
                  <w:bCs/>
                  <w:color w:val="000000"/>
                  <w:sz w:val="20"/>
                </w:rPr>
                <w:t>3 DWP Eindhoven</w:t>
              </w:r>
            </w:ins>
          </w:p>
        </w:tc>
      </w:tr>
      <w:tr w:rsidR="008550F9">
        <w:trPr>
          <w:ins w:id="120" w:author="m.j.t.brentjens" w:date="2007-05-03T10:53:00Z"/>
        </w:trPr>
        <w:tc>
          <w:tcPr>
            <w:tcW w:w="2265" w:type="dxa"/>
          </w:tcPr>
          <w:p w:rsidR="008550F9" w:rsidRDefault="008550F9">
            <w:pPr>
              <w:widowControl w:val="0"/>
              <w:numPr>
                <w:ins w:id="121" w:author="m.j.t.brentjens" w:date="2007-05-03T10:53:00Z"/>
              </w:numPr>
              <w:autoSpaceDE w:val="0"/>
              <w:autoSpaceDN w:val="0"/>
              <w:adjustRightInd w:val="0"/>
              <w:rPr>
                <w:ins w:id="122" w:author="m.j.t.brentjens" w:date="2007-05-03T10:53:00Z"/>
                <w:sz w:val="20"/>
              </w:rPr>
            </w:pPr>
            <w:ins w:id="123" w:author="m.j.t.brentjens" w:date="2007-05-03T10:53:00Z">
              <w:r>
                <w:rPr>
                  <w:rFonts w:cs="Arial"/>
                  <w:b/>
                  <w:bCs/>
                  <w:color w:val="000000"/>
                  <w:sz w:val="20"/>
                </w:rPr>
                <w:t>Deelproces:</w:t>
              </w:r>
            </w:ins>
          </w:p>
        </w:tc>
        <w:tc>
          <w:tcPr>
            <w:tcW w:w="7021" w:type="dxa"/>
          </w:tcPr>
          <w:p w:rsidR="008550F9" w:rsidRDefault="008550F9">
            <w:pPr>
              <w:widowControl w:val="0"/>
              <w:numPr>
                <w:ins w:id="124" w:author="m.j.t.brentjens" w:date="2007-05-03T10:53:00Z"/>
              </w:numPr>
              <w:autoSpaceDE w:val="0"/>
              <w:autoSpaceDN w:val="0"/>
              <w:adjustRightInd w:val="0"/>
              <w:rPr>
                <w:ins w:id="125" w:author="m.j.t.brentjens" w:date="2007-05-03T10:53:00Z"/>
                <w:rFonts w:cs="Arial"/>
                <w:b/>
                <w:bCs/>
                <w:color w:val="000000"/>
                <w:sz w:val="20"/>
                <w:szCs w:val="25"/>
              </w:rPr>
            </w:pPr>
            <w:ins w:id="126" w:author="m.j.t.brentjens" w:date="2007-05-03T10:53:00Z">
              <w:r>
                <w:rPr>
                  <w:rFonts w:cs="Arial"/>
                  <w:b/>
                  <w:bCs/>
                  <w:color w:val="000000"/>
                  <w:sz w:val="20"/>
                </w:rPr>
                <w:t>3.1 Winning</w:t>
              </w:r>
            </w:ins>
          </w:p>
        </w:tc>
      </w:tr>
      <w:tr w:rsidR="008550F9">
        <w:trPr>
          <w:ins w:id="127" w:author="m.j.t.brentjens" w:date="2007-05-03T10:53:00Z"/>
        </w:trPr>
        <w:tc>
          <w:tcPr>
            <w:tcW w:w="2265" w:type="dxa"/>
          </w:tcPr>
          <w:p w:rsidR="008550F9" w:rsidRDefault="008550F9">
            <w:pPr>
              <w:widowControl w:val="0"/>
              <w:numPr>
                <w:ins w:id="128" w:author="m.j.t.brentjens" w:date="2007-05-03T10:53:00Z"/>
              </w:numPr>
              <w:autoSpaceDE w:val="0"/>
              <w:autoSpaceDN w:val="0"/>
              <w:adjustRightInd w:val="0"/>
              <w:rPr>
                <w:ins w:id="129" w:author="m.j.t.brentjens" w:date="2007-05-03T10:53:00Z"/>
                <w:sz w:val="20"/>
              </w:rPr>
            </w:pPr>
            <w:ins w:id="130" w:author="m.j.t.brentjens" w:date="2007-05-03T10:53:00Z">
              <w:r>
                <w:rPr>
                  <w:rFonts w:cs="Arial"/>
                  <w:b/>
                  <w:bCs/>
                  <w:color w:val="000000"/>
                  <w:sz w:val="20"/>
                </w:rPr>
                <w:t>Procesblok:</w:t>
              </w:r>
            </w:ins>
          </w:p>
        </w:tc>
        <w:tc>
          <w:tcPr>
            <w:tcW w:w="7021" w:type="dxa"/>
          </w:tcPr>
          <w:p w:rsidR="008550F9" w:rsidRDefault="008550F9">
            <w:pPr>
              <w:widowControl w:val="0"/>
              <w:numPr>
                <w:ins w:id="131" w:author="m.j.t.brentjens" w:date="2007-05-03T10:53:00Z"/>
              </w:numPr>
              <w:autoSpaceDE w:val="0"/>
              <w:autoSpaceDN w:val="0"/>
              <w:adjustRightInd w:val="0"/>
              <w:rPr>
                <w:ins w:id="132" w:author="m.j.t.brentjens" w:date="2007-05-03T10:53:00Z"/>
                <w:rFonts w:cs="Arial"/>
                <w:b/>
                <w:bCs/>
                <w:color w:val="000000"/>
                <w:sz w:val="20"/>
                <w:szCs w:val="25"/>
              </w:rPr>
            </w:pPr>
            <w:ins w:id="133" w:author="m.j.t.brentjens" w:date="2007-05-03T10:53:00Z">
              <w:r>
                <w:rPr>
                  <w:rFonts w:cs="Arial"/>
                  <w:b/>
                  <w:bCs/>
                  <w:color w:val="000000"/>
                  <w:sz w:val="20"/>
                </w:rPr>
                <w:t>3.1.1 Waterwinning</w:t>
              </w:r>
            </w:ins>
          </w:p>
        </w:tc>
      </w:tr>
      <w:tr w:rsidR="008550F9">
        <w:trPr>
          <w:ins w:id="134" w:author="m.j.t.brentjens" w:date="2007-05-03T10:53:00Z"/>
        </w:trPr>
        <w:tc>
          <w:tcPr>
            <w:tcW w:w="2265" w:type="dxa"/>
          </w:tcPr>
          <w:p w:rsidR="008550F9" w:rsidRDefault="008550F9">
            <w:pPr>
              <w:widowControl w:val="0"/>
              <w:numPr>
                <w:ins w:id="135" w:author="m.j.t.brentjens" w:date="2007-05-03T10:53:00Z"/>
              </w:numPr>
              <w:autoSpaceDE w:val="0"/>
              <w:autoSpaceDN w:val="0"/>
              <w:adjustRightInd w:val="0"/>
              <w:rPr>
                <w:ins w:id="136" w:author="m.j.t.brentjens" w:date="2007-05-03T10:53:00Z"/>
                <w:sz w:val="20"/>
              </w:rPr>
            </w:pPr>
            <w:ins w:id="137" w:author="m.j.t.brentjens" w:date="2007-05-03T10:53:00Z">
              <w:r>
                <w:rPr>
                  <w:rFonts w:cs="Arial"/>
                  <w:b/>
                  <w:bCs/>
                  <w:color w:val="000000"/>
                  <w:sz w:val="20"/>
                </w:rPr>
                <w:t>Omschrijving:</w:t>
              </w:r>
            </w:ins>
          </w:p>
        </w:tc>
        <w:tc>
          <w:tcPr>
            <w:tcW w:w="7021" w:type="dxa"/>
          </w:tcPr>
          <w:p w:rsidR="008550F9" w:rsidRDefault="008550F9">
            <w:pPr>
              <w:widowControl w:val="0"/>
              <w:numPr>
                <w:ins w:id="138" w:author="m.j.t.brentjens" w:date="2007-05-03T10:53:00Z"/>
              </w:numPr>
              <w:autoSpaceDE w:val="0"/>
              <w:autoSpaceDN w:val="0"/>
              <w:adjustRightInd w:val="0"/>
              <w:rPr>
                <w:ins w:id="139" w:author="m.j.t.brentjens" w:date="2007-05-03T10:53:00Z"/>
                <w:rFonts w:cs="Arial"/>
                <w:b/>
                <w:bCs/>
                <w:color w:val="000000"/>
                <w:sz w:val="20"/>
                <w:szCs w:val="25"/>
              </w:rPr>
            </w:pPr>
            <w:ins w:id="140" w:author="m.j.t.brentjens" w:date="2007-05-03T10:53:00Z">
              <w:r>
                <w:rPr>
                  <w:rFonts w:cs="Arial"/>
                  <w:b/>
                  <w:bCs/>
                  <w:color w:val="000000"/>
                  <w:sz w:val="20"/>
                </w:rPr>
                <w:t>Winput 100</w:t>
              </w:r>
            </w:ins>
          </w:p>
        </w:tc>
      </w:tr>
      <w:tr w:rsidR="008550F9">
        <w:trPr>
          <w:ins w:id="141" w:author="m.j.t.brentjens" w:date="2007-05-03T10:53:00Z"/>
        </w:trPr>
        <w:tc>
          <w:tcPr>
            <w:tcW w:w="2265" w:type="dxa"/>
          </w:tcPr>
          <w:p w:rsidR="008550F9" w:rsidRDefault="008550F9">
            <w:pPr>
              <w:widowControl w:val="0"/>
              <w:numPr>
                <w:ins w:id="142" w:author="m.j.t.brentjens" w:date="2007-05-03T10:53:00Z"/>
              </w:numPr>
              <w:autoSpaceDE w:val="0"/>
              <w:autoSpaceDN w:val="0"/>
              <w:adjustRightInd w:val="0"/>
              <w:rPr>
                <w:ins w:id="143" w:author="m.j.t.brentjens" w:date="2007-05-03T10:53:00Z"/>
                <w:sz w:val="20"/>
              </w:rPr>
            </w:pPr>
            <w:ins w:id="144" w:author="m.j.t.brentjens" w:date="2007-05-03T10:53:00Z">
              <w:r>
                <w:rPr>
                  <w:rFonts w:cs="Arial"/>
                  <w:b/>
                  <w:bCs/>
                  <w:color w:val="000000"/>
                  <w:sz w:val="20"/>
                </w:rPr>
                <w:t>Tagnummer:</w:t>
              </w:r>
            </w:ins>
          </w:p>
        </w:tc>
        <w:tc>
          <w:tcPr>
            <w:tcW w:w="7021" w:type="dxa"/>
          </w:tcPr>
          <w:p w:rsidR="008550F9" w:rsidRDefault="008550F9">
            <w:pPr>
              <w:widowControl w:val="0"/>
              <w:numPr>
                <w:ins w:id="145" w:author="m.j.t.brentjens" w:date="2007-05-03T10:53:00Z"/>
              </w:numPr>
              <w:autoSpaceDE w:val="0"/>
              <w:autoSpaceDN w:val="0"/>
              <w:adjustRightInd w:val="0"/>
              <w:rPr>
                <w:ins w:id="146" w:author="m.j.t.brentjens" w:date="2007-05-03T10:53:00Z"/>
                <w:rFonts w:cs="Arial"/>
                <w:b/>
                <w:bCs/>
                <w:color w:val="000000"/>
                <w:sz w:val="20"/>
                <w:szCs w:val="25"/>
              </w:rPr>
            </w:pPr>
            <w:ins w:id="147" w:author="m.j.t.brentjens" w:date="2007-05-03T10:53:00Z">
              <w:r>
                <w:rPr>
                  <w:rFonts w:cs="Arial"/>
                  <w:b/>
                  <w:bCs/>
                  <w:color w:val="000000"/>
                  <w:sz w:val="20"/>
                </w:rPr>
                <w:t>PP100</w:t>
              </w:r>
            </w:ins>
          </w:p>
        </w:tc>
      </w:tr>
      <w:tr w:rsidR="008550F9">
        <w:trPr>
          <w:ins w:id="148" w:author="m.j.t.brentjens" w:date="2007-05-03T10:53:00Z"/>
        </w:trPr>
        <w:tc>
          <w:tcPr>
            <w:tcW w:w="2265" w:type="dxa"/>
          </w:tcPr>
          <w:p w:rsidR="008550F9" w:rsidRDefault="008550F9">
            <w:pPr>
              <w:widowControl w:val="0"/>
              <w:numPr>
                <w:ins w:id="149" w:author="m.j.t.brentjens" w:date="2007-05-03T10:53:00Z"/>
              </w:numPr>
              <w:autoSpaceDE w:val="0"/>
              <w:autoSpaceDN w:val="0"/>
              <w:adjustRightInd w:val="0"/>
              <w:rPr>
                <w:ins w:id="150" w:author="m.j.t.brentjens" w:date="2007-05-03T10:53:00Z"/>
                <w:sz w:val="20"/>
              </w:rPr>
            </w:pPr>
            <w:ins w:id="151" w:author="m.j.t.brentjens" w:date="2007-05-03T10:53:00Z">
              <w:r>
                <w:rPr>
                  <w:rFonts w:cs="Arial"/>
                  <w:b/>
                  <w:bCs/>
                  <w:color w:val="000000"/>
                  <w:sz w:val="20"/>
                </w:rPr>
                <w:t>Doel:</w:t>
              </w:r>
            </w:ins>
          </w:p>
        </w:tc>
        <w:tc>
          <w:tcPr>
            <w:tcW w:w="7021" w:type="dxa"/>
          </w:tcPr>
          <w:p w:rsidR="008550F9" w:rsidRDefault="008550F9">
            <w:pPr>
              <w:widowControl w:val="0"/>
              <w:numPr>
                <w:ins w:id="152" w:author="m.j.t.brentjens" w:date="2007-05-03T10:53:00Z"/>
              </w:numPr>
              <w:autoSpaceDE w:val="0"/>
              <w:autoSpaceDN w:val="0"/>
              <w:adjustRightInd w:val="0"/>
              <w:rPr>
                <w:ins w:id="153" w:author="m.j.t.brentjens" w:date="2007-05-03T10:53:00Z"/>
                <w:rFonts w:cs="Arial"/>
                <w:b/>
                <w:bCs/>
                <w:color w:val="000000"/>
                <w:sz w:val="20"/>
                <w:szCs w:val="25"/>
              </w:rPr>
            </w:pPr>
            <w:ins w:id="154" w:author="m.j.t.brentjens" w:date="2007-05-03T10:53:00Z">
              <w:r>
                <w:rPr>
                  <w:rFonts w:cs="Arial"/>
                  <w:b/>
                  <w:bCs/>
                  <w:color w:val="000000"/>
                  <w:sz w:val="20"/>
                </w:rPr>
                <w:t>Algemene alarmen winput</w:t>
              </w:r>
            </w:ins>
          </w:p>
        </w:tc>
      </w:tr>
    </w:tbl>
    <w:p w:rsidR="008550F9" w:rsidRDefault="008550F9">
      <w:pPr>
        <w:widowControl w:val="0"/>
        <w:numPr>
          <w:ins w:id="155" w:author="m.j.t.brentjens" w:date="2007-05-03T10:53:00Z"/>
        </w:numPr>
        <w:tabs>
          <w:tab w:val="left" w:pos="90"/>
        </w:tabs>
        <w:autoSpaceDE w:val="0"/>
        <w:autoSpaceDN w:val="0"/>
        <w:adjustRightInd w:val="0"/>
        <w:spacing w:before="183"/>
        <w:rPr>
          <w:ins w:id="156" w:author="m.j.t.brentjens" w:date="2007-05-03T10:53:00Z"/>
          <w:rFonts w:cs="Arial"/>
          <w:b/>
          <w:bCs/>
          <w:color w:val="000000"/>
          <w:sz w:val="25"/>
          <w:szCs w:val="25"/>
          <w:u w:val="single"/>
        </w:rPr>
      </w:pPr>
      <w:ins w:id="157" w:author="m.j.t.brentjens" w:date="2007-05-03T10:53:00Z">
        <w:r>
          <w:rPr>
            <w:rFonts w:cs="Arial"/>
            <w:b/>
            <w:bCs/>
            <w:color w:val="000000"/>
            <w:sz w:val="20"/>
            <w:u w:val="single"/>
          </w:rPr>
          <w:t>Procesbesturing</w:t>
        </w:r>
      </w:ins>
    </w:p>
    <w:p w:rsidR="008550F9" w:rsidRDefault="008550F9">
      <w:pPr>
        <w:widowControl w:val="0"/>
        <w:numPr>
          <w:ins w:id="158" w:author="m.j.t.brentjens" w:date="2007-05-03T10:53:00Z"/>
        </w:numPr>
        <w:tabs>
          <w:tab w:val="left" w:pos="90"/>
        </w:tabs>
        <w:autoSpaceDE w:val="0"/>
        <w:autoSpaceDN w:val="0"/>
        <w:adjustRightInd w:val="0"/>
        <w:spacing w:before="59"/>
        <w:rPr>
          <w:ins w:id="159" w:author="m.j.t.brentjens" w:date="2007-05-03T10:53:00Z"/>
          <w:rFonts w:cs="Arial"/>
          <w:color w:val="000000"/>
          <w:sz w:val="25"/>
          <w:szCs w:val="25"/>
        </w:rPr>
      </w:pPr>
      <w:ins w:id="160" w:author="m.j.t.brentjens" w:date="2007-05-03T10:53:00Z">
        <w:r>
          <w:rPr>
            <w:rFonts w:cs="Arial"/>
            <w:color w:val="000000"/>
            <w:sz w:val="20"/>
          </w:rPr>
          <w:t>Afhandeling algemene alarmen van de winput.</w:t>
        </w:r>
      </w:ins>
    </w:p>
    <w:p w:rsidR="008550F9" w:rsidRDefault="008550F9">
      <w:pPr>
        <w:widowControl w:val="0"/>
        <w:numPr>
          <w:ins w:id="161" w:author="m.j.t.brentjens" w:date="2007-05-03T10:53:00Z"/>
        </w:numPr>
        <w:tabs>
          <w:tab w:val="left" w:pos="90"/>
        </w:tabs>
        <w:autoSpaceDE w:val="0"/>
        <w:autoSpaceDN w:val="0"/>
        <w:adjustRightInd w:val="0"/>
        <w:spacing w:before="213"/>
        <w:rPr>
          <w:ins w:id="162" w:author="m.j.t.brentjens" w:date="2007-05-03T10:53:00Z"/>
          <w:rFonts w:cs="Arial"/>
          <w:b/>
          <w:bCs/>
          <w:color w:val="000000"/>
          <w:sz w:val="25"/>
          <w:szCs w:val="25"/>
          <w:u w:val="single"/>
          <w:lang w:val="en-US"/>
        </w:rPr>
      </w:pPr>
      <w:ins w:id="163" w:author="m.j.t.brentjens" w:date="2007-05-03T10:53:00Z">
        <w:r>
          <w:rPr>
            <w:rFonts w:cs="Arial"/>
            <w:b/>
            <w:bCs/>
            <w:color w:val="000000"/>
            <w:sz w:val="20"/>
            <w:u w:val="single"/>
            <w:lang w:val="en-US"/>
          </w:rPr>
          <w:t>PLC</w:t>
        </w:r>
      </w:ins>
    </w:p>
    <w:p w:rsidR="008550F9" w:rsidRDefault="008550F9">
      <w:pPr>
        <w:widowControl w:val="0"/>
        <w:numPr>
          <w:ins w:id="164" w:author="m.j.t.brentjens" w:date="2007-05-03T10:53:00Z"/>
        </w:numPr>
        <w:tabs>
          <w:tab w:val="left" w:pos="90"/>
        </w:tabs>
        <w:autoSpaceDE w:val="0"/>
        <w:autoSpaceDN w:val="0"/>
        <w:adjustRightInd w:val="0"/>
        <w:spacing w:before="19"/>
        <w:rPr>
          <w:ins w:id="165" w:author="m.j.t.brentjens" w:date="2007-05-03T10:53:00Z"/>
          <w:rFonts w:cs="Arial"/>
          <w:color w:val="000000"/>
          <w:sz w:val="25"/>
          <w:szCs w:val="25"/>
          <w:lang w:val="en-US"/>
        </w:rPr>
      </w:pPr>
      <w:ins w:id="166" w:author="m.j.t.brentjens" w:date="2007-05-03T10:53:00Z">
        <w:r>
          <w:rPr>
            <w:rFonts w:cs="Arial"/>
            <w:color w:val="000000"/>
            <w:sz w:val="20"/>
            <w:lang w:val="en-US"/>
          </w:rPr>
          <w:t>PLC Winning</w:t>
        </w:r>
      </w:ins>
    </w:p>
    <w:p w:rsidR="008550F9" w:rsidRDefault="008550F9">
      <w:pPr>
        <w:widowControl w:val="0"/>
        <w:numPr>
          <w:ins w:id="167" w:author="m.j.t.brentjens" w:date="2007-05-03T10:53:00Z"/>
        </w:numPr>
        <w:tabs>
          <w:tab w:val="left" w:pos="90"/>
        </w:tabs>
        <w:autoSpaceDE w:val="0"/>
        <w:autoSpaceDN w:val="0"/>
        <w:adjustRightInd w:val="0"/>
        <w:spacing w:before="59"/>
        <w:rPr>
          <w:ins w:id="168" w:author="m.j.t.brentjens" w:date="2007-05-03T10:53:00Z"/>
          <w:rFonts w:cs="Arial"/>
          <w:b/>
          <w:bCs/>
          <w:color w:val="000000"/>
          <w:sz w:val="25"/>
          <w:szCs w:val="25"/>
          <w:lang w:val="en-US"/>
        </w:rPr>
      </w:pPr>
      <w:ins w:id="169" w:author="m.j.t.brentjens" w:date="2007-05-03T10:53:00Z">
        <w:r>
          <w:rPr>
            <w:rFonts w:cs="Arial"/>
            <w:b/>
            <w:bCs/>
            <w:color w:val="000000"/>
            <w:sz w:val="20"/>
            <w:lang w:val="en-US"/>
          </w:rPr>
          <w:t>Software typical</w:t>
        </w:r>
      </w:ins>
    </w:p>
    <w:p w:rsidR="008550F9" w:rsidRPr="00CE2A82" w:rsidRDefault="008550F9">
      <w:pPr>
        <w:widowControl w:val="0"/>
        <w:numPr>
          <w:ins w:id="170" w:author="m.j.t.brentjens" w:date="2007-05-03T10:53:00Z"/>
        </w:numPr>
        <w:tabs>
          <w:tab w:val="left" w:pos="90"/>
          <w:tab w:val="left" w:pos="1250"/>
        </w:tabs>
        <w:autoSpaceDE w:val="0"/>
        <w:autoSpaceDN w:val="0"/>
        <w:adjustRightInd w:val="0"/>
        <w:rPr>
          <w:ins w:id="171" w:author="m.j.t.brentjens" w:date="2007-05-03T10:53:00Z"/>
          <w:rFonts w:cs="Arial"/>
          <w:color w:val="000000"/>
          <w:sz w:val="25"/>
          <w:szCs w:val="25"/>
          <w:lang w:val="en-US"/>
        </w:rPr>
      </w:pPr>
      <w:ins w:id="172" w:author="m.j.t.brentjens" w:date="2007-05-03T10:53:00Z">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ins>
    </w:p>
    <w:p w:rsidR="008550F9" w:rsidRPr="00CE2A82" w:rsidRDefault="008550F9">
      <w:pPr>
        <w:widowControl w:val="0"/>
        <w:numPr>
          <w:ins w:id="173" w:author="m.j.t.brentjens" w:date="2007-05-03T10:53:00Z"/>
        </w:numPr>
        <w:tabs>
          <w:tab w:val="left" w:pos="90"/>
        </w:tabs>
        <w:autoSpaceDE w:val="0"/>
        <w:autoSpaceDN w:val="0"/>
        <w:adjustRightInd w:val="0"/>
        <w:spacing w:before="18"/>
        <w:rPr>
          <w:ins w:id="174" w:author="m.j.t.brentjens" w:date="2007-05-03T10:53:00Z"/>
          <w:rFonts w:cs="Arial"/>
          <w:b/>
          <w:bCs/>
          <w:color w:val="000000"/>
          <w:sz w:val="25"/>
          <w:szCs w:val="25"/>
          <w:lang w:val="en-US"/>
        </w:rPr>
      </w:pPr>
      <w:ins w:id="175" w:author="m.j.t.brentjens" w:date="2007-05-03T10:53:00Z">
        <w:r w:rsidRPr="00CE2A82">
          <w:rPr>
            <w:rFonts w:cs="Arial"/>
            <w:b/>
            <w:bCs/>
            <w:color w:val="000000"/>
            <w:sz w:val="20"/>
            <w:lang w:val="en-US"/>
          </w:rPr>
          <w:t>Alarmering</w:t>
        </w:r>
      </w:ins>
    </w:p>
    <w:p w:rsidR="008550F9" w:rsidRDefault="008550F9">
      <w:pPr>
        <w:widowControl w:val="0"/>
        <w:numPr>
          <w:ins w:id="176" w:author="m.j.t.brentjens" w:date="2007-05-03T10:53:00Z"/>
        </w:numPr>
        <w:tabs>
          <w:tab w:val="left" w:pos="90"/>
          <w:tab w:val="left" w:pos="226"/>
          <w:tab w:val="left" w:pos="2420"/>
        </w:tabs>
        <w:autoSpaceDE w:val="0"/>
        <w:autoSpaceDN w:val="0"/>
        <w:adjustRightInd w:val="0"/>
        <w:spacing w:before="4"/>
        <w:rPr>
          <w:ins w:id="177" w:author="m.j.t.brentjens" w:date="2007-05-03T10:53:00Z"/>
          <w:rFonts w:cs="Arial"/>
          <w:color w:val="000000"/>
          <w:sz w:val="25"/>
          <w:szCs w:val="25"/>
        </w:rPr>
      </w:pPr>
      <w:ins w:id="178" w:author="m.j.t.brentjens" w:date="2007-05-03T10:53:00Z">
        <w:r>
          <w:rPr>
            <w:rFonts w:cs="Arial"/>
            <w:color w:val="000080"/>
            <w:sz w:val="20"/>
          </w:rPr>
          <w:t>-</w:t>
        </w:r>
        <w:r>
          <w:tab/>
        </w:r>
        <w:r>
          <w:rPr>
            <w:rFonts w:cs="Arial"/>
            <w:color w:val="000000"/>
            <w:sz w:val="20"/>
          </w:rPr>
          <w:t>Alarm</w:t>
        </w:r>
        <w:r>
          <w:tab/>
        </w:r>
        <w:r>
          <w:rPr>
            <w:rFonts w:cs="Arial"/>
            <w:color w:val="000000"/>
            <w:sz w:val="20"/>
          </w:rPr>
          <w:t>Manbeveiliging (Voorbereid)</w:t>
        </w:r>
      </w:ins>
    </w:p>
    <w:p w:rsidR="008550F9" w:rsidRDefault="008550F9">
      <w:pPr>
        <w:widowControl w:val="0"/>
        <w:numPr>
          <w:ins w:id="179" w:author="m.j.t.brentjens" w:date="2007-05-03T10:53:00Z"/>
        </w:numPr>
        <w:tabs>
          <w:tab w:val="left" w:pos="90"/>
          <w:tab w:val="left" w:pos="226"/>
          <w:tab w:val="left" w:pos="2420"/>
        </w:tabs>
        <w:autoSpaceDE w:val="0"/>
        <w:autoSpaceDN w:val="0"/>
        <w:adjustRightInd w:val="0"/>
        <w:spacing w:before="4"/>
        <w:rPr>
          <w:ins w:id="180" w:author="m.j.t.brentjens" w:date="2007-05-03T10:53:00Z"/>
          <w:rFonts w:cs="Arial"/>
          <w:color w:val="000000"/>
          <w:sz w:val="25"/>
          <w:szCs w:val="25"/>
        </w:rPr>
      </w:pPr>
      <w:ins w:id="181" w:author="m.j.t.brentjens" w:date="2007-05-03T10:53:00Z">
        <w:r>
          <w:rPr>
            <w:rFonts w:cs="Arial"/>
            <w:color w:val="000080"/>
            <w:sz w:val="20"/>
          </w:rPr>
          <w:t>-</w:t>
        </w:r>
        <w:r>
          <w:tab/>
        </w:r>
        <w:r>
          <w:rPr>
            <w:rFonts w:cs="Arial"/>
            <w:color w:val="000000"/>
            <w:sz w:val="20"/>
          </w:rPr>
          <w:t>Alarm</w:t>
        </w:r>
        <w:r>
          <w:tab/>
        </w:r>
        <w:r>
          <w:rPr>
            <w:rFonts w:cs="Arial"/>
            <w:color w:val="000000"/>
            <w:sz w:val="20"/>
          </w:rPr>
          <w:t>Water op vloer (Voorbereid)</w:t>
        </w:r>
      </w:ins>
    </w:p>
    <w:p w:rsidR="008550F9" w:rsidRDefault="008550F9">
      <w:pPr>
        <w:widowControl w:val="0"/>
        <w:numPr>
          <w:ins w:id="182" w:author="m.j.t.brentjens" w:date="2007-05-03T10:53:00Z"/>
        </w:numPr>
        <w:tabs>
          <w:tab w:val="left" w:pos="90"/>
          <w:tab w:val="left" w:pos="226"/>
          <w:tab w:val="left" w:pos="2420"/>
        </w:tabs>
        <w:autoSpaceDE w:val="0"/>
        <w:autoSpaceDN w:val="0"/>
        <w:adjustRightInd w:val="0"/>
        <w:spacing w:before="4"/>
        <w:rPr>
          <w:ins w:id="183" w:author="m.j.t.brentjens" w:date="2007-05-03T10:53:00Z"/>
          <w:rFonts w:cs="Arial"/>
          <w:color w:val="000000"/>
          <w:sz w:val="25"/>
          <w:szCs w:val="25"/>
          <w:lang w:val="en-US"/>
        </w:rPr>
      </w:pPr>
      <w:ins w:id="184" w:author="m.j.t.brentjens" w:date="2007-05-03T10:53:00Z">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ins>
    </w:p>
    <w:p w:rsidR="008550F9" w:rsidRDefault="008550F9">
      <w:pPr>
        <w:widowControl w:val="0"/>
        <w:numPr>
          <w:ins w:id="185" w:author="m.j.t.brentjens" w:date="2007-05-03T10:53:00Z"/>
        </w:numPr>
        <w:tabs>
          <w:tab w:val="left" w:pos="90"/>
        </w:tabs>
        <w:autoSpaceDE w:val="0"/>
        <w:autoSpaceDN w:val="0"/>
        <w:adjustRightInd w:val="0"/>
        <w:spacing w:before="132"/>
        <w:rPr>
          <w:ins w:id="186" w:author="m.j.t.brentjens" w:date="2007-05-03T10:53:00Z"/>
          <w:rFonts w:cs="Arial"/>
          <w:b/>
          <w:bCs/>
          <w:color w:val="000000"/>
          <w:sz w:val="25"/>
          <w:szCs w:val="25"/>
          <w:u w:val="single"/>
        </w:rPr>
      </w:pPr>
      <w:ins w:id="187" w:author="m.j.t.brentjens" w:date="2007-05-03T10:53:00Z">
        <w:r>
          <w:rPr>
            <w:rFonts w:cs="Arial"/>
            <w:b/>
            <w:bCs/>
            <w:color w:val="000000"/>
            <w:sz w:val="20"/>
            <w:u w:val="single"/>
          </w:rPr>
          <w:t>Opmerking:</w:t>
        </w:r>
      </w:ins>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108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109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Buiten bedrijf.</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Ook niet opnemen in Scada.</w:t>
      </w:r>
    </w:p>
    <w:p w:rsidR="008550F9" w:rsidRDefault="008550F9">
      <w:pPr>
        <w:widowControl w:val="0"/>
        <w:tabs>
          <w:tab w:val="left" w:pos="90"/>
        </w:tabs>
        <w:autoSpaceDE w:val="0"/>
        <w:autoSpaceDN w:val="0"/>
        <w:adjustRightInd w:val="0"/>
        <w:spacing w:before="250"/>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110</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082132" w:rsidRDefault="00082132" w:rsidP="00082132">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Deelproces: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Procesblok:</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Omschrijving:</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Winput 112</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Tagnummer:</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PP112</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Doel:</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082132" w:rsidRDefault="00082132" w:rsidP="000821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082132" w:rsidRDefault="00082132" w:rsidP="00082132">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082132" w:rsidRDefault="00082132" w:rsidP="00082132">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082132" w:rsidRDefault="00082132" w:rsidP="00082132">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082132" w:rsidRDefault="00082132" w:rsidP="00082132">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082132" w:rsidRPr="00082132" w:rsidRDefault="00082132" w:rsidP="00082132">
      <w:pPr>
        <w:widowControl w:val="0"/>
        <w:tabs>
          <w:tab w:val="left" w:pos="90"/>
          <w:tab w:val="left" w:pos="1250"/>
        </w:tabs>
        <w:autoSpaceDE w:val="0"/>
        <w:autoSpaceDN w:val="0"/>
        <w:adjustRightInd w:val="0"/>
        <w:rPr>
          <w:rFonts w:cs="Arial"/>
          <w:color w:val="000000"/>
          <w:sz w:val="25"/>
          <w:szCs w:val="25"/>
          <w:lang w:val="en-GB"/>
        </w:rPr>
      </w:pPr>
      <w:r w:rsidRPr="00082132">
        <w:rPr>
          <w:rFonts w:cs="Arial"/>
          <w:color w:val="000000"/>
          <w:sz w:val="20"/>
          <w:lang w:val="en-GB"/>
        </w:rPr>
        <w:t>DFB_DIGA</w:t>
      </w:r>
      <w:r w:rsidRPr="00082132">
        <w:rPr>
          <w:lang w:val="en-GB"/>
        </w:rPr>
        <w:tab/>
      </w:r>
      <w:r w:rsidRPr="00082132">
        <w:rPr>
          <w:rFonts w:cs="Arial"/>
          <w:color w:val="000000"/>
          <w:sz w:val="20"/>
          <w:lang w:val="en-GB"/>
        </w:rPr>
        <w:t>Digitale alarmen, 16 stuks</w:t>
      </w:r>
    </w:p>
    <w:p w:rsidR="00082132" w:rsidRPr="00082132" w:rsidRDefault="00082132" w:rsidP="00082132">
      <w:pPr>
        <w:widowControl w:val="0"/>
        <w:tabs>
          <w:tab w:val="left" w:pos="90"/>
        </w:tabs>
        <w:autoSpaceDE w:val="0"/>
        <w:autoSpaceDN w:val="0"/>
        <w:adjustRightInd w:val="0"/>
        <w:spacing w:before="18"/>
        <w:rPr>
          <w:rFonts w:cs="Arial"/>
          <w:b/>
          <w:bCs/>
          <w:color w:val="000000"/>
          <w:sz w:val="25"/>
          <w:szCs w:val="25"/>
          <w:lang w:val="en-GB"/>
        </w:rPr>
      </w:pPr>
      <w:r w:rsidRPr="00082132">
        <w:rPr>
          <w:rFonts w:cs="Arial"/>
          <w:b/>
          <w:bCs/>
          <w:color w:val="000000"/>
          <w:sz w:val="20"/>
          <w:lang w:val="en-GB"/>
        </w:rPr>
        <w:t>Alarmering</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082132" w:rsidRDefault="00082132" w:rsidP="000821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082132" w:rsidRDefault="00082132" w:rsidP="00082132">
      <w:pPr>
        <w:widowControl w:val="0"/>
        <w:tabs>
          <w:tab w:val="left" w:pos="90"/>
          <w:tab w:val="left" w:pos="2265"/>
        </w:tabs>
        <w:autoSpaceDE w:val="0"/>
        <w:autoSpaceDN w:val="0"/>
        <w:adjustRightInd w:val="0"/>
        <w:rPr>
          <w:rFonts w:cs="Arial"/>
          <w:b/>
          <w:bCs/>
          <w:color w:val="000000"/>
          <w:sz w:val="20"/>
        </w:rPr>
      </w:pPr>
      <w:r>
        <w:rPr>
          <w:rFonts w:cs="Arial"/>
          <w:b/>
          <w:bCs/>
          <w:color w:val="000000"/>
          <w:sz w:val="20"/>
        </w:rP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Deelproces: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Procesblok:</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Omschrijving:</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Winput 113</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Tagnummer:</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PP113</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Doel:</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082132" w:rsidRDefault="00082132" w:rsidP="000821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082132" w:rsidRDefault="00082132" w:rsidP="00082132">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082132" w:rsidRDefault="00082132" w:rsidP="00082132">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082132" w:rsidRPr="00082132" w:rsidRDefault="00082132" w:rsidP="00082132">
      <w:pPr>
        <w:widowControl w:val="0"/>
        <w:tabs>
          <w:tab w:val="left" w:pos="90"/>
        </w:tabs>
        <w:autoSpaceDE w:val="0"/>
        <w:autoSpaceDN w:val="0"/>
        <w:adjustRightInd w:val="0"/>
        <w:spacing w:before="19"/>
        <w:rPr>
          <w:rFonts w:cs="Arial"/>
          <w:color w:val="000000"/>
          <w:sz w:val="25"/>
          <w:szCs w:val="25"/>
          <w:lang w:val="en-GB"/>
        </w:rPr>
      </w:pPr>
      <w:r w:rsidRPr="00082132">
        <w:rPr>
          <w:rFonts w:cs="Arial"/>
          <w:color w:val="000000"/>
          <w:sz w:val="20"/>
          <w:lang w:val="en-GB"/>
        </w:rPr>
        <w:t>PLC Winning</w:t>
      </w:r>
    </w:p>
    <w:p w:rsidR="00082132" w:rsidRPr="00082132" w:rsidRDefault="00082132" w:rsidP="00082132">
      <w:pPr>
        <w:widowControl w:val="0"/>
        <w:tabs>
          <w:tab w:val="left" w:pos="90"/>
        </w:tabs>
        <w:autoSpaceDE w:val="0"/>
        <w:autoSpaceDN w:val="0"/>
        <w:adjustRightInd w:val="0"/>
        <w:spacing w:before="59"/>
        <w:rPr>
          <w:rFonts w:cs="Arial"/>
          <w:b/>
          <w:bCs/>
          <w:color w:val="000000"/>
          <w:sz w:val="25"/>
          <w:szCs w:val="25"/>
          <w:lang w:val="en-GB"/>
        </w:rPr>
      </w:pPr>
      <w:r w:rsidRPr="00082132">
        <w:rPr>
          <w:rFonts w:cs="Arial"/>
          <w:b/>
          <w:bCs/>
          <w:color w:val="000000"/>
          <w:sz w:val="20"/>
          <w:lang w:val="en-GB"/>
        </w:rPr>
        <w:t>Software typical</w:t>
      </w:r>
    </w:p>
    <w:p w:rsidR="00082132" w:rsidRPr="00082132" w:rsidRDefault="00082132" w:rsidP="00082132">
      <w:pPr>
        <w:widowControl w:val="0"/>
        <w:tabs>
          <w:tab w:val="left" w:pos="90"/>
          <w:tab w:val="left" w:pos="1250"/>
        </w:tabs>
        <w:autoSpaceDE w:val="0"/>
        <w:autoSpaceDN w:val="0"/>
        <w:adjustRightInd w:val="0"/>
        <w:rPr>
          <w:rFonts w:cs="Arial"/>
          <w:color w:val="000000"/>
          <w:sz w:val="25"/>
          <w:szCs w:val="25"/>
          <w:lang w:val="en-GB"/>
        </w:rPr>
      </w:pPr>
      <w:r w:rsidRPr="00082132">
        <w:rPr>
          <w:rFonts w:cs="Arial"/>
          <w:color w:val="000000"/>
          <w:sz w:val="20"/>
          <w:lang w:val="en-GB"/>
        </w:rPr>
        <w:t>DFB_DIGA</w:t>
      </w:r>
      <w:r w:rsidRPr="00082132">
        <w:rPr>
          <w:lang w:val="en-GB"/>
        </w:rPr>
        <w:tab/>
      </w:r>
      <w:r w:rsidRPr="00082132">
        <w:rPr>
          <w:rFonts w:cs="Arial"/>
          <w:color w:val="000000"/>
          <w:sz w:val="20"/>
          <w:lang w:val="en-GB"/>
        </w:rPr>
        <w:t>Digitale alarmen, 16 stuks</w:t>
      </w:r>
    </w:p>
    <w:p w:rsidR="00082132" w:rsidRPr="00082132" w:rsidRDefault="00082132" w:rsidP="00082132">
      <w:pPr>
        <w:widowControl w:val="0"/>
        <w:tabs>
          <w:tab w:val="left" w:pos="90"/>
        </w:tabs>
        <w:autoSpaceDE w:val="0"/>
        <w:autoSpaceDN w:val="0"/>
        <w:adjustRightInd w:val="0"/>
        <w:spacing w:before="18"/>
        <w:rPr>
          <w:rFonts w:cs="Arial"/>
          <w:b/>
          <w:bCs/>
          <w:color w:val="000000"/>
          <w:sz w:val="25"/>
          <w:szCs w:val="25"/>
          <w:lang w:val="en-GB"/>
        </w:rPr>
      </w:pPr>
      <w:r w:rsidRPr="00082132">
        <w:rPr>
          <w:rFonts w:cs="Arial"/>
          <w:b/>
          <w:bCs/>
          <w:color w:val="000000"/>
          <w:sz w:val="20"/>
          <w:lang w:val="en-GB"/>
        </w:rPr>
        <w:t>Alarmering</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082132" w:rsidRDefault="00082132" w:rsidP="000821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082132" w:rsidRDefault="00082132" w:rsidP="00082132">
      <w:pPr>
        <w:widowControl w:val="0"/>
        <w:tabs>
          <w:tab w:val="left" w:pos="90"/>
          <w:tab w:val="left" w:pos="2265"/>
        </w:tabs>
        <w:autoSpaceDE w:val="0"/>
        <w:autoSpaceDN w:val="0"/>
        <w:adjustRightInd w:val="0"/>
        <w:rPr>
          <w:rFonts w:cs="Arial"/>
          <w:b/>
          <w:bCs/>
          <w:color w:val="000000"/>
          <w:sz w:val="20"/>
        </w:rPr>
      </w:pPr>
      <w:r>
        <w:rPr>
          <w:rFonts w:cs="Arial"/>
          <w:b/>
          <w:bCs/>
          <w:color w:val="000000"/>
          <w:sz w:val="20"/>
        </w:rP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Deelproces: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Procesblok:</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Omschrijving:</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Winput 114</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Tagnummer:</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PP114</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Doel:</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082132" w:rsidRDefault="00082132" w:rsidP="000821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082132" w:rsidRDefault="00082132" w:rsidP="00082132">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082132" w:rsidRDefault="00082132" w:rsidP="00082132">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082132" w:rsidRDefault="00082132" w:rsidP="00082132">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082132" w:rsidRDefault="00082132" w:rsidP="00082132">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082132" w:rsidRPr="00082132" w:rsidRDefault="00082132" w:rsidP="00082132">
      <w:pPr>
        <w:widowControl w:val="0"/>
        <w:tabs>
          <w:tab w:val="left" w:pos="90"/>
          <w:tab w:val="left" w:pos="1250"/>
        </w:tabs>
        <w:autoSpaceDE w:val="0"/>
        <w:autoSpaceDN w:val="0"/>
        <w:adjustRightInd w:val="0"/>
        <w:rPr>
          <w:rFonts w:cs="Arial"/>
          <w:color w:val="000000"/>
          <w:sz w:val="25"/>
          <w:szCs w:val="25"/>
          <w:lang w:val="en-GB"/>
        </w:rPr>
      </w:pPr>
      <w:r w:rsidRPr="00082132">
        <w:rPr>
          <w:rFonts w:cs="Arial"/>
          <w:color w:val="000000"/>
          <w:sz w:val="20"/>
          <w:lang w:val="en-GB"/>
        </w:rPr>
        <w:t>DFB_DIGA</w:t>
      </w:r>
      <w:r w:rsidRPr="00082132">
        <w:rPr>
          <w:lang w:val="en-GB"/>
        </w:rPr>
        <w:tab/>
      </w:r>
      <w:r w:rsidRPr="00082132">
        <w:rPr>
          <w:rFonts w:cs="Arial"/>
          <w:color w:val="000000"/>
          <w:sz w:val="20"/>
          <w:lang w:val="en-GB"/>
        </w:rPr>
        <w:t>Digitale alarmen, 16 stuks</w:t>
      </w:r>
    </w:p>
    <w:p w:rsidR="00082132" w:rsidRPr="00082132" w:rsidRDefault="00082132" w:rsidP="00082132">
      <w:pPr>
        <w:widowControl w:val="0"/>
        <w:tabs>
          <w:tab w:val="left" w:pos="90"/>
        </w:tabs>
        <w:autoSpaceDE w:val="0"/>
        <w:autoSpaceDN w:val="0"/>
        <w:adjustRightInd w:val="0"/>
        <w:spacing w:before="18"/>
        <w:rPr>
          <w:rFonts w:cs="Arial"/>
          <w:b/>
          <w:bCs/>
          <w:color w:val="000000"/>
          <w:sz w:val="25"/>
          <w:szCs w:val="25"/>
          <w:lang w:val="en-GB"/>
        </w:rPr>
      </w:pPr>
      <w:r w:rsidRPr="00082132">
        <w:rPr>
          <w:rFonts w:cs="Arial"/>
          <w:b/>
          <w:bCs/>
          <w:color w:val="000000"/>
          <w:sz w:val="20"/>
          <w:lang w:val="en-GB"/>
        </w:rPr>
        <w:t>Alarmering</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082132" w:rsidRDefault="00082132" w:rsidP="000821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082132" w:rsidP="00082132">
      <w:pPr>
        <w:widowControl w:val="0"/>
        <w:tabs>
          <w:tab w:val="left" w:pos="90"/>
          <w:tab w:val="left" w:pos="2265"/>
        </w:tabs>
        <w:autoSpaceDE w:val="0"/>
        <w:autoSpaceDN w:val="0"/>
        <w:adjustRightInd w:val="0"/>
        <w:rPr>
          <w:rFonts w:cs="Arial"/>
          <w:b/>
          <w:bCs/>
          <w:color w:val="000000"/>
          <w:sz w:val="20"/>
        </w:rPr>
      </w:pPr>
      <w:r>
        <w:rPr>
          <w:rFonts w:cs="Arial"/>
          <w:b/>
          <w:bCs/>
          <w:color w:val="000000"/>
          <w:sz w:val="20"/>
        </w:rP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115</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118</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Overstortklep Ruwwater</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PSV-100-01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Signalering en alarmmering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Indien de overstortklep niet dicht is wordt er een alarm gegenereerd.</w:t>
      </w:r>
    </w:p>
    <w:p w:rsidR="008550F9" w:rsidRPr="00CE2A82" w:rsidRDefault="008550F9">
      <w:pPr>
        <w:widowControl w:val="0"/>
        <w:tabs>
          <w:tab w:val="left" w:pos="90"/>
        </w:tabs>
        <w:autoSpaceDE w:val="0"/>
        <w:autoSpaceDN w:val="0"/>
        <w:adjustRightInd w:val="0"/>
        <w:spacing w:before="213"/>
        <w:rPr>
          <w:rFonts w:cs="Arial"/>
          <w:b/>
          <w:bCs/>
          <w:color w:val="000000"/>
          <w:sz w:val="25"/>
          <w:szCs w:val="25"/>
          <w:u w:val="single"/>
          <w:lang w:val="nl-BE"/>
        </w:rPr>
      </w:pPr>
      <w:r w:rsidRPr="00CE2A82">
        <w:rPr>
          <w:rFonts w:cs="Arial"/>
          <w:b/>
          <w:bCs/>
          <w:color w:val="000000"/>
          <w:sz w:val="20"/>
          <w:u w:val="single"/>
          <w:lang w:val="nl-B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lang w:val="nl-BE"/>
        </w:rPr>
      </w:pPr>
      <w:r w:rsidRPr="00CE2A82">
        <w:rPr>
          <w:rFonts w:cs="Arial"/>
          <w:color w:val="000000"/>
          <w:sz w:val="20"/>
          <w:lang w:val="nl-BE"/>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lang w:val="nl-BE"/>
        </w:rPr>
      </w:pPr>
      <w:r w:rsidRPr="00CE2A82">
        <w:rPr>
          <w:rFonts w:cs="Arial"/>
          <w:b/>
          <w:bCs/>
          <w:color w:val="000000"/>
          <w:sz w:val="20"/>
          <w:lang w:val="nl-BE"/>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Klep niet dicht</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Niet Dicht</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Drukmeting Ruwwater</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PT-141-01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Beheersing van de productieputten</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2"/>
          <w:szCs w:val="22"/>
        </w:rPr>
      </w:pPr>
      <w:r>
        <w:rPr>
          <w:rFonts w:cs="Arial"/>
          <w:color w:val="000000"/>
          <w:sz w:val="20"/>
        </w:rPr>
        <w:t>Via de maximaaldrukschakelaar of indien de actuele druk &gt; ingestelde maximale druk wordt een te hoge druk gedetecteerd.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Via de minimaaldrukschakelaar of indien de actuele druk &lt; ingestelde minimale druk wordt een te lage druk gedetecteerd.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Bij een te hoge druk wordt het bijschakelen van putten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Bij een te lage druk wordt het afschakelen van putten geblokkeerd</w:t>
      </w:r>
    </w:p>
    <w:p w:rsidR="008550F9" w:rsidRDefault="008550F9">
      <w:pPr>
        <w:widowControl w:val="0"/>
        <w:tabs>
          <w:tab w:val="left" w:pos="90"/>
        </w:tabs>
        <w:autoSpaceDE w:val="0"/>
        <w:autoSpaceDN w:val="0"/>
        <w:adjustRightInd w:val="0"/>
        <w:spacing w:before="278"/>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DFB_ANA</w:t>
      </w:r>
      <w:r w:rsidRPr="00CE2A82">
        <w:rPr>
          <w:lang w:val="en-US"/>
        </w:rPr>
        <w:tab/>
      </w:r>
      <w:r w:rsidRPr="00CE2A82">
        <w:rPr>
          <w:rFonts w:cs="Arial"/>
          <w:color w:val="000000"/>
          <w:sz w:val="20"/>
          <w:lang w:val="en-US"/>
        </w:rPr>
        <w:t>Procesmeting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Instelling maximaal druk</w:t>
      </w:r>
      <w:r>
        <w:tab/>
      </w:r>
      <w:r>
        <w:rPr>
          <w:rFonts w:cs="Arial"/>
          <w:color w:val="000000"/>
          <w:sz w:val="20"/>
        </w:rPr>
        <w:t>kPa</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Instelling minimaal druk</w:t>
      </w:r>
      <w:r>
        <w:tab/>
      </w:r>
      <w:r>
        <w:rPr>
          <w:rFonts w:cs="Arial"/>
          <w:color w:val="000000"/>
          <w:sz w:val="20"/>
        </w:rPr>
        <w:t>kPa</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Druk</w:t>
      </w:r>
      <w:r>
        <w:tab/>
      </w:r>
      <w:r>
        <w:rPr>
          <w:rFonts w:cs="Arial"/>
          <w:color w:val="000000"/>
          <w:sz w:val="20"/>
        </w:rPr>
        <w:t>0 -</w:t>
      </w:r>
      <w:r>
        <w:tab/>
      </w:r>
      <w:r>
        <w:rPr>
          <w:rFonts w:cs="Arial"/>
          <w:color w:val="000000"/>
          <w:sz w:val="20"/>
        </w:rPr>
        <w:t>100</w:t>
      </w:r>
      <w:r>
        <w:tab/>
      </w:r>
      <w:r>
        <w:rPr>
          <w:rFonts w:cs="Arial"/>
          <w:color w:val="000000"/>
          <w:sz w:val="20"/>
        </w:rPr>
        <w:t>kPa</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kPa</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rsidP="00CE2A82">
            <w:pPr>
              <w:widowControl w:val="0"/>
              <w:autoSpaceDE w:val="0"/>
              <w:autoSpaceDN w:val="0"/>
              <w:adjustRightInd w:val="0"/>
              <w:rPr>
                <w:rFonts w:cs="Arial"/>
                <w:b/>
                <w:bCs/>
                <w:color w:val="000000"/>
                <w:sz w:val="20"/>
                <w:szCs w:val="25"/>
              </w:rPr>
            </w:pPr>
            <w:r>
              <w:rPr>
                <w:rFonts w:cs="Arial"/>
                <w:b/>
                <w:bCs/>
                <w:color w:val="000000"/>
                <w:sz w:val="20"/>
              </w:rPr>
              <w:t>Winput 0</w:t>
            </w:r>
            <w:r w:rsidR="00CE2A82">
              <w:rPr>
                <w:rFonts w:cs="Arial"/>
                <w:b/>
                <w:bCs/>
                <w:color w:val="000000"/>
                <w:sz w:val="20"/>
              </w:rPr>
              <w:t>14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rsidP="00CE2A82">
            <w:pPr>
              <w:widowControl w:val="0"/>
              <w:autoSpaceDE w:val="0"/>
              <w:autoSpaceDN w:val="0"/>
              <w:adjustRightInd w:val="0"/>
              <w:rPr>
                <w:rFonts w:cs="Arial"/>
                <w:b/>
                <w:bCs/>
                <w:color w:val="000000"/>
                <w:sz w:val="20"/>
                <w:szCs w:val="25"/>
              </w:rPr>
            </w:pPr>
            <w:r>
              <w:rPr>
                <w:rFonts w:cs="Arial"/>
                <w:b/>
                <w:bCs/>
                <w:color w:val="000000"/>
                <w:sz w:val="20"/>
              </w:rPr>
              <w:t>PP0</w:t>
            </w:r>
            <w:r w:rsidR="00CE2A82">
              <w:rPr>
                <w:rFonts w:cs="Arial"/>
                <w:b/>
                <w:bCs/>
                <w:color w:val="000000"/>
                <w:sz w:val="20"/>
              </w:rPr>
              <w:t>14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sidR="00CE2A82">
        <w:t>Put</w:t>
      </w:r>
      <w:r>
        <w:rPr>
          <w:rFonts w:cs="Arial"/>
          <w:color w:val="000000"/>
          <w:sz w:val="20"/>
        </w:rPr>
        <w:t>beveiliging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 xml:space="preserve">Water op vloer </w:t>
      </w:r>
    </w:p>
    <w:p w:rsidR="008550F9" w:rsidRDefault="008550F9">
      <w:pPr>
        <w:widowControl w:val="0"/>
        <w:tabs>
          <w:tab w:val="left" w:pos="90"/>
          <w:tab w:val="left" w:pos="226"/>
          <w:tab w:val="left" w:pos="2420"/>
        </w:tabs>
        <w:autoSpaceDE w:val="0"/>
        <w:autoSpaceDN w:val="0"/>
        <w:adjustRightInd w:val="0"/>
        <w:spacing w:before="4"/>
        <w:rPr>
          <w:rFonts w:cs="Arial"/>
          <w:color w:val="000000"/>
          <w:sz w:val="20"/>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CE2A82" w:rsidRDefault="00CE2A8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00"/>
          <w:sz w:val="20"/>
          <w:lang w:val="en-US"/>
        </w:rPr>
        <w:t>-Alarm</w:t>
      </w:r>
      <w:r>
        <w:rPr>
          <w:rFonts w:cs="Arial"/>
          <w:color w:val="000000"/>
          <w:sz w:val="20"/>
          <w:lang w:val="en-US"/>
        </w:rPr>
        <w:tab/>
        <w:t>Externe storing, hardware verzamelstoring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6D3C2C" w:rsidP="006D3C2C">
            <w:pPr>
              <w:widowControl w:val="0"/>
              <w:autoSpaceDE w:val="0"/>
              <w:autoSpaceDN w:val="0"/>
              <w:adjustRightInd w:val="0"/>
              <w:rPr>
                <w:rFonts w:cs="Arial"/>
                <w:b/>
                <w:bCs/>
                <w:color w:val="000000"/>
                <w:sz w:val="20"/>
                <w:szCs w:val="25"/>
              </w:rPr>
            </w:pPr>
            <w:r>
              <w:rPr>
                <w:rFonts w:cs="Arial"/>
                <w:b/>
                <w:bCs/>
                <w:color w:val="000000"/>
                <w:sz w:val="20"/>
              </w:rPr>
              <w:t>Winput 1</w:t>
            </w:r>
            <w:r w:rsidR="008550F9">
              <w:rPr>
                <w:rFonts w:cs="Arial"/>
                <w:b/>
                <w:bCs/>
                <w:color w:val="000000"/>
                <w:sz w:val="20"/>
              </w:rPr>
              <w:t>0</w:t>
            </w:r>
            <w:r>
              <w:rPr>
                <w:rFonts w:cs="Arial"/>
                <w:b/>
                <w:bCs/>
                <w:color w:val="000000"/>
                <w:sz w:val="20"/>
              </w:rPr>
              <w:t>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rsidP="006D3C2C">
            <w:pPr>
              <w:widowControl w:val="0"/>
              <w:autoSpaceDE w:val="0"/>
              <w:autoSpaceDN w:val="0"/>
              <w:adjustRightInd w:val="0"/>
              <w:rPr>
                <w:rFonts w:cs="Arial"/>
                <w:b/>
                <w:bCs/>
                <w:color w:val="000000"/>
                <w:sz w:val="20"/>
                <w:szCs w:val="25"/>
              </w:rPr>
            </w:pPr>
            <w:r>
              <w:rPr>
                <w:rFonts w:cs="Arial"/>
                <w:b/>
                <w:bCs/>
                <w:color w:val="000000"/>
                <w:sz w:val="20"/>
              </w:rPr>
              <w:t>PP</w:t>
            </w:r>
            <w:r w:rsidR="006D3C2C">
              <w:rPr>
                <w:rFonts w:cs="Arial"/>
                <w:b/>
                <w:bCs/>
                <w:color w:val="000000"/>
                <w:sz w:val="20"/>
              </w:rPr>
              <w:t>1</w:t>
            </w:r>
            <w:r>
              <w:rPr>
                <w:rFonts w:cs="Arial"/>
                <w:b/>
                <w:bCs/>
                <w:color w:val="000000"/>
                <w:sz w:val="20"/>
              </w:rPr>
              <w:t>0</w:t>
            </w:r>
            <w:r w:rsidR="006D3C2C">
              <w:rPr>
                <w:rFonts w:cs="Arial"/>
                <w:b/>
                <w:bCs/>
                <w:color w:val="000000"/>
                <w:sz w:val="20"/>
              </w:rPr>
              <w:t>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sidR="006D3C2C">
        <w:t>Put</w:t>
      </w:r>
      <w:r>
        <w:rPr>
          <w:rFonts w:cs="Arial"/>
          <w:color w:val="000000"/>
          <w:sz w:val="20"/>
        </w:rPr>
        <w:t>beveiliging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w:t>
      </w:r>
    </w:p>
    <w:p w:rsidR="008550F9" w:rsidRDefault="008550F9">
      <w:pPr>
        <w:widowControl w:val="0"/>
        <w:tabs>
          <w:tab w:val="left" w:pos="90"/>
          <w:tab w:val="left" w:pos="226"/>
          <w:tab w:val="left" w:pos="2420"/>
        </w:tabs>
        <w:autoSpaceDE w:val="0"/>
        <w:autoSpaceDN w:val="0"/>
        <w:adjustRightInd w:val="0"/>
        <w:spacing w:before="4"/>
        <w:rPr>
          <w:rFonts w:cs="Arial"/>
          <w:color w:val="000000"/>
          <w:sz w:val="20"/>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6D3C2C" w:rsidRDefault="006D3C2C">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00"/>
          <w:sz w:val="20"/>
          <w:lang w:val="en-US"/>
        </w:rPr>
        <w:t>-Alarm</w:t>
      </w:r>
      <w:r>
        <w:rPr>
          <w:rFonts w:cs="Arial"/>
          <w:color w:val="000000"/>
          <w:sz w:val="20"/>
          <w:lang w:val="en-US"/>
        </w:rPr>
        <w:tab/>
        <w:t>Externe storing, hardware verzamelstoring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rsidP="009768DC">
            <w:pPr>
              <w:widowControl w:val="0"/>
              <w:autoSpaceDE w:val="0"/>
              <w:autoSpaceDN w:val="0"/>
              <w:adjustRightInd w:val="0"/>
              <w:rPr>
                <w:rFonts w:cs="Arial"/>
                <w:b/>
                <w:bCs/>
                <w:color w:val="000000"/>
                <w:sz w:val="20"/>
                <w:szCs w:val="25"/>
              </w:rPr>
            </w:pPr>
            <w:r>
              <w:rPr>
                <w:rFonts w:cs="Arial"/>
                <w:b/>
                <w:bCs/>
                <w:color w:val="000000"/>
                <w:sz w:val="20"/>
              </w:rPr>
              <w:t>Winput 0</w:t>
            </w:r>
            <w:r w:rsidR="009768DC">
              <w:rPr>
                <w:rFonts w:cs="Arial"/>
                <w:b/>
                <w:bCs/>
                <w:color w:val="000000"/>
                <w:sz w:val="20"/>
              </w:rPr>
              <w:t>15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w:t>
            </w:r>
            <w:r w:rsidR="009768DC">
              <w:rPr>
                <w:rFonts w:cs="Arial"/>
                <w:b/>
                <w:bCs/>
                <w:color w:val="000000"/>
                <w:sz w:val="20"/>
              </w:rPr>
              <w:t>015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0"/>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9768DC" w:rsidRDefault="009768DC">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00"/>
          <w:sz w:val="20"/>
          <w:lang w:val="en-US"/>
        </w:rPr>
        <w:t>-Alarm</w:t>
      </w:r>
      <w:r>
        <w:rPr>
          <w:rFonts w:cs="Arial"/>
          <w:color w:val="000000"/>
          <w:sz w:val="20"/>
          <w:lang w:val="en-US"/>
        </w:rPr>
        <w:tab/>
        <w:t>Externe storing, hardware verzamelstoring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rsidP="00EE12EE">
            <w:pPr>
              <w:widowControl w:val="0"/>
              <w:autoSpaceDE w:val="0"/>
              <w:autoSpaceDN w:val="0"/>
              <w:adjustRightInd w:val="0"/>
              <w:rPr>
                <w:rFonts w:cs="Arial"/>
                <w:b/>
                <w:bCs/>
                <w:color w:val="000000"/>
                <w:sz w:val="20"/>
                <w:szCs w:val="25"/>
              </w:rPr>
            </w:pPr>
            <w:r>
              <w:rPr>
                <w:rFonts w:cs="Arial"/>
                <w:b/>
                <w:bCs/>
                <w:color w:val="000000"/>
                <w:sz w:val="20"/>
              </w:rPr>
              <w:t xml:space="preserve">Winput </w:t>
            </w:r>
            <w:r w:rsidR="00EE12EE">
              <w:rPr>
                <w:rFonts w:cs="Arial"/>
                <w:b/>
                <w:bCs/>
                <w:color w:val="000000"/>
                <w:sz w:val="20"/>
              </w:rPr>
              <w:t>105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rsidP="00EE12EE">
            <w:pPr>
              <w:widowControl w:val="0"/>
              <w:autoSpaceDE w:val="0"/>
              <w:autoSpaceDN w:val="0"/>
              <w:adjustRightInd w:val="0"/>
              <w:rPr>
                <w:rFonts w:cs="Arial"/>
                <w:b/>
                <w:bCs/>
                <w:color w:val="000000"/>
                <w:sz w:val="20"/>
                <w:szCs w:val="25"/>
              </w:rPr>
            </w:pPr>
            <w:r>
              <w:rPr>
                <w:rFonts w:cs="Arial"/>
                <w:b/>
                <w:bCs/>
                <w:color w:val="000000"/>
                <w:sz w:val="20"/>
              </w:rPr>
              <w:t>PP10</w:t>
            </w:r>
            <w:r w:rsidR="00EE12EE">
              <w:rPr>
                <w:rFonts w:cs="Arial"/>
                <w:b/>
                <w:bCs/>
                <w:color w:val="000000"/>
                <w:sz w:val="20"/>
              </w:rPr>
              <w:t>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0"/>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EE12EE" w:rsidRDefault="00EE12EE">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00"/>
          <w:sz w:val="20"/>
          <w:lang w:val="en-US"/>
        </w:rPr>
        <w:t>-Alarm</w:t>
      </w:r>
      <w:r>
        <w:rPr>
          <w:rFonts w:cs="Arial"/>
          <w:color w:val="000000"/>
          <w:sz w:val="20"/>
          <w:lang w:val="en-US"/>
        </w:rPr>
        <w:tab/>
        <w:t>Externe storing, hardware verzamelstoring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011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PP011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012 (Buiten bedrijf)</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PP012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Buiten bedrijf.</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Ook niet opnemen in Scada.</w:t>
      </w:r>
    </w:p>
    <w:p w:rsidR="008550F9" w:rsidRDefault="008550F9">
      <w:pPr>
        <w:widowControl w:val="0"/>
        <w:tabs>
          <w:tab w:val="left" w:pos="90"/>
        </w:tabs>
        <w:autoSpaceDE w:val="0"/>
        <w:autoSpaceDN w:val="0"/>
        <w:adjustRightInd w:val="0"/>
        <w:spacing w:before="250"/>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033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Buiten bedrijf.</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Ook niet opnemen in Scada.</w:t>
      </w:r>
    </w:p>
    <w:p w:rsidR="008550F9" w:rsidRDefault="008550F9">
      <w:pPr>
        <w:widowControl w:val="0"/>
        <w:tabs>
          <w:tab w:val="left" w:pos="90"/>
        </w:tabs>
        <w:autoSpaceDE w:val="0"/>
        <w:autoSpaceDN w:val="0"/>
        <w:adjustRightInd w:val="0"/>
        <w:spacing w:before="250"/>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034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Buiten bedrijf.</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Ook niet opnemen in Scada.</w:t>
      </w:r>
    </w:p>
    <w:p w:rsidR="008550F9" w:rsidRDefault="008550F9">
      <w:pPr>
        <w:widowControl w:val="0"/>
        <w:tabs>
          <w:tab w:val="left" w:pos="90"/>
        </w:tabs>
        <w:autoSpaceDE w:val="0"/>
        <w:autoSpaceDN w:val="0"/>
        <w:adjustRightInd w:val="0"/>
        <w:spacing w:before="250"/>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082132" w:rsidRDefault="008550F9" w:rsidP="00082132">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Deelproces: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Procesblok:</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Omschrijving:</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Winput 040</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Tagnummer:</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PP040</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Doel:</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082132" w:rsidRDefault="00082132" w:rsidP="000821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082132" w:rsidRDefault="00082132" w:rsidP="00082132">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082132" w:rsidRDefault="00082132" w:rsidP="00082132">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082132" w:rsidRDefault="00082132" w:rsidP="00082132">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082132" w:rsidRDefault="00082132" w:rsidP="00082132">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082132" w:rsidRPr="00082132" w:rsidRDefault="00082132" w:rsidP="00082132">
      <w:pPr>
        <w:widowControl w:val="0"/>
        <w:tabs>
          <w:tab w:val="left" w:pos="90"/>
          <w:tab w:val="left" w:pos="1250"/>
        </w:tabs>
        <w:autoSpaceDE w:val="0"/>
        <w:autoSpaceDN w:val="0"/>
        <w:adjustRightInd w:val="0"/>
        <w:rPr>
          <w:rFonts w:cs="Arial"/>
          <w:color w:val="000000"/>
          <w:sz w:val="25"/>
          <w:szCs w:val="25"/>
          <w:lang w:val="en-GB"/>
        </w:rPr>
      </w:pPr>
      <w:r w:rsidRPr="00082132">
        <w:rPr>
          <w:rFonts w:cs="Arial"/>
          <w:color w:val="000000"/>
          <w:sz w:val="20"/>
          <w:lang w:val="en-GB"/>
        </w:rPr>
        <w:t>DFB_DIGA</w:t>
      </w:r>
      <w:r w:rsidRPr="00082132">
        <w:rPr>
          <w:lang w:val="en-GB"/>
        </w:rPr>
        <w:tab/>
      </w:r>
      <w:r w:rsidRPr="00082132">
        <w:rPr>
          <w:rFonts w:cs="Arial"/>
          <w:color w:val="000000"/>
          <w:sz w:val="20"/>
          <w:lang w:val="en-GB"/>
        </w:rPr>
        <w:t>Digitale alarmen, 16 stuks</w:t>
      </w:r>
    </w:p>
    <w:p w:rsidR="00082132" w:rsidRPr="00082132" w:rsidRDefault="00082132" w:rsidP="00082132">
      <w:pPr>
        <w:widowControl w:val="0"/>
        <w:tabs>
          <w:tab w:val="left" w:pos="90"/>
        </w:tabs>
        <w:autoSpaceDE w:val="0"/>
        <w:autoSpaceDN w:val="0"/>
        <w:adjustRightInd w:val="0"/>
        <w:spacing w:before="18"/>
        <w:rPr>
          <w:rFonts w:cs="Arial"/>
          <w:b/>
          <w:bCs/>
          <w:color w:val="000000"/>
          <w:sz w:val="25"/>
          <w:szCs w:val="25"/>
          <w:lang w:val="en-GB"/>
        </w:rPr>
      </w:pPr>
      <w:r w:rsidRPr="00082132">
        <w:rPr>
          <w:rFonts w:cs="Arial"/>
          <w:b/>
          <w:bCs/>
          <w:color w:val="000000"/>
          <w:sz w:val="20"/>
          <w:lang w:val="en-GB"/>
        </w:rPr>
        <w:t>Alarmering</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082132" w:rsidRDefault="00082132" w:rsidP="000821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082132" w:rsidRDefault="00082132" w:rsidP="00082132">
      <w:pPr>
        <w:widowControl w:val="0"/>
        <w:tabs>
          <w:tab w:val="left" w:pos="90"/>
          <w:tab w:val="left" w:pos="2265"/>
        </w:tabs>
        <w:autoSpaceDE w:val="0"/>
        <w:autoSpaceDN w:val="0"/>
        <w:adjustRightInd w:val="0"/>
        <w:rPr>
          <w:rFonts w:cs="Arial"/>
          <w:b/>
          <w:bCs/>
          <w:color w:val="000000"/>
          <w:sz w:val="20"/>
        </w:rPr>
      </w:pPr>
      <w:r>
        <w:br w:type="page"/>
      </w:r>
    </w:p>
    <w:p w:rsidR="00082132" w:rsidRDefault="00082132" w:rsidP="00082132">
      <w:pPr>
        <w:widowControl w:val="0"/>
        <w:tabs>
          <w:tab w:val="left" w:pos="90"/>
          <w:tab w:val="left" w:pos="2265"/>
        </w:tabs>
        <w:autoSpaceDE w:val="0"/>
        <w:autoSpaceDN w:val="0"/>
        <w:adjustRightInd w:val="0"/>
        <w:rPr>
          <w:rFonts w:cs="Arial"/>
          <w:b/>
          <w:bCs/>
          <w:color w:val="000000"/>
          <w:sz w:val="20"/>
        </w:rPr>
      </w:pP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Deelproces: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Procesblok:</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Omschrijving:</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Winput 042</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Tagnummer:</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PP042</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Doel:</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082132" w:rsidRDefault="00082132" w:rsidP="000821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082132" w:rsidRDefault="00082132" w:rsidP="00082132">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082132" w:rsidRDefault="00082132" w:rsidP="00082132">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082132" w:rsidRDefault="00082132" w:rsidP="00082132">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082132" w:rsidRDefault="00082132" w:rsidP="00082132">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082132" w:rsidRPr="00082132" w:rsidRDefault="00082132" w:rsidP="00082132">
      <w:pPr>
        <w:widowControl w:val="0"/>
        <w:tabs>
          <w:tab w:val="left" w:pos="90"/>
          <w:tab w:val="left" w:pos="1250"/>
        </w:tabs>
        <w:autoSpaceDE w:val="0"/>
        <w:autoSpaceDN w:val="0"/>
        <w:adjustRightInd w:val="0"/>
        <w:rPr>
          <w:rFonts w:cs="Arial"/>
          <w:color w:val="000000"/>
          <w:sz w:val="25"/>
          <w:szCs w:val="25"/>
          <w:lang w:val="en-GB"/>
        </w:rPr>
      </w:pPr>
      <w:r w:rsidRPr="00082132">
        <w:rPr>
          <w:rFonts w:cs="Arial"/>
          <w:color w:val="000000"/>
          <w:sz w:val="20"/>
          <w:lang w:val="en-GB"/>
        </w:rPr>
        <w:t>DFB_DIGA</w:t>
      </w:r>
      <w:r w:rsidRPr="00082132">
        <w:rPr>
          <w:lang w:val="en-GB"/>
        </w:rPr>
        <w:tab/>
      </w:r>
      <w:r w:rsidRPr="00082132">
        <w:rPr>
          <w:rFonts w:cs="Arial"/>
          <w:color w:val="000000"/>
          <w:sz w:val="20"/>
          <w:lang w:val="en-GB"/>
        </w:rPr>
        <w:t>Digitale alarmen, 16 stuks</w:t>
      </w:r>
    </w:p>
    <w:p w:rsidR="00082132" w:rsidRPr="00082132" w:rsidRDefault="00082132" w:rsidP="00082132">
      <w:pPr>
        <w:widowControl w:val="0"/>
        <w:tabs>
          <w:tab w:val="left" w:pos="90"/>
        </w:tabs>
        <w:autoSpaceDE w:val="0"/>
        <w:autoSpaceDN w:val="0"/>
        <w:adjustRightInd w:val="0"/>
        <w:spacing w:before="18"/>
        <w:rPr>
          <w:rFonts w:cs="Arial"/>
          <w:b/>
          <w:bCs/>
          <w:color w:val="000000"/>
          <w:sz w:val="25"/>
          <w:szCs w:val="25"/>
          <w:lang w:val="en-GB"/>
        </w:rPr>
      </w:pPr>
      <w:r w:rsidRPr="00082132">
        <w:rPr>
          <w:rFonts w:cs="Arial"/>
          <w:b/>
          <w:bCs/>
          <w:color w:val="000000"/>
          <w:sz w:val="20"/>
          <w:lang w:val="en-GB"/>
        </w:rPr>
        <w:t>Alarmering</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082132" w:rsidRDefault="00082132" w:rsidP="000821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082132" w:rsidRDefault="00082132" w:rsidP="00082132">
      <w:pPr>
        <w:widowControl w:val="0"/>
        <w:tabs>
          <w:tab w:val="left" w:pos="90"/>
          <w:tab w:val="left" w:pos="2265"/>
        </w:tabs>
        <w:autoSpaceDE w:val="0"/>
        <w:autoSpaceDN w:val="0"/>
        <w:adjustRightInd w:val="0"/>
        <w:rPr>
          <w:rFonts w:cs="Arial"/>
          <w:b/>
          <w:bCs/>
          <w:color w:val="000000"/>
          <w:sz w:val="20"/>
        </w:rPr>
      </w:pPr>
      <w:r>
        <w:br w:type="page"/>
      </w:r>
    </w:p>
    <w:p w:rsidR="00082132" w:rsidRDefault="00082132" w:rsidP="00082132">
      <w:pPr>
        <w:widowControl w:val="0"/>
        <w:tabs>
          <w:tab w:val="left" w:pos="90"/>
          <w:tab w:val="left" w:pos="2265"/>
        </w:tabs>
        <w:autoSpaceDE w:val="0"/>
        <w:autoSpaceDN w:val="0"/>
        <w:adjustRightInd w:val="0"/>
        <w:rPr>
          <w:rFonts w:cs="Arial"/>
          <w:b/>
          <w:bCs/>
          <w:color w:val="000000"/>
          <w:sz w:val="20"/>
        </w:rPr>
      </w:pP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Deelproces: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Procesblok:</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Omschrijving:</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Winput 043</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Tagnummer:</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PP043</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Doel:</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082132" w:rsidRDefault="00082132" w:rsidP="000821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082132" w:rsidRDefault="00082132" w:rsidP="00082132">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082132" w:rsidRDefault="00082132" w:rsidP="00082132">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082132" w:rsidRDefault="00082132" w:rsidP="00082132">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082132" w:rsidRDefault="00082132" w:rsidP="00082132">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082132" w:rsidRPr="00082132" w:rsidRDefault="00082132" w:rsidP="00082132">
      <w:pPr>
        <w:widowControl w:val="0"/>
        <w:tabs>
          <w:tab w:val="left" w:pos="90"/>
          <w:tab w:val="left" w:pos="1250"/>
        </w:tabs>
        <w:autoSpaceDE w:val="0"/>
        <w:autoSpaceDN w:val="0"/>
        <w:adjustRightInd w:val="0"/>
        <w:rPr>
          <w:rFonts w:cs="Arial"/>
          <w:color w:val="000000"/>
          <w:sz w:val="25"/>
          <w:szCs w:val="25"/>
          <w:lang w:val="en-GB"/>
        </w:rPr>
      </w:pPr>
      <w:r w:rsidRPr="00082132">
        <w:rPr>
          <w:rFonts w:cs="Arial"/>
          <w:color w:val="000000"/>
          <w:sz w:val="20"/>
          <w:lang w:val="en-GB"/>
        </w:rPr>
        <w:t>DFB_DIGA</w:t>
      </w:r>
      <w:r w:rsidRPr="00082132">
        <w:rPr>
          <w:lang w:val="en-GB"/>
        </w:rPr>
        <w:tab/>
      </w:r>
      <w:r w:rsidRPr="00082132">
        <w:rPr>
          <w:rFonts w:cs="Arial"/>
          <w:color w:val="000000"/>
          <w:sz w:val="20"/>
          <w:lang w:val="en-GB"/>
        </w:rPr>
        <w:t>Digitale alarmen, 16 stuks</w:t>
      </w:r>
    </w:p>
    <w:p w:rsidR="00082132" w:rsidRPr="00082132" w:rsidRDefault="00082132" w:rsidP="00082132">
      <w:pPr>
        <w:widowControl w:val="0"/>
        <w:tabs>
          <w:tab w:val="left" w:pos="90"/>
        </w:tabs>
        <w:autoSpaceDE w:val="0"/>
        <w:autoSpaceDN w:val="0"/>
        <w:adjustRightInd w:val="0"/>
        <w:spacing w:before="18"/>
        <w:rPr>
          <w:rFonts w:cs="Arial"/>
          <w:b/>
          <w:bCs/>
          <w:color w:val="000000"/>
          <w:sz w:val="25"/>
          <w:szCs w:val="25"/>
          <w:lang w:val="en-GB"/>
        </w:rPr>
      </w:pPr>
      <w:r w:rsidRPr="00082132">
        <w:rPr>
          <w:rFonts w:cs="Arial"/>
          <w:b/>
          <w:bCs/>
          <w:color w:val="000000"/>
          <w:sz w:val="20"/>
          <w:lang w:val="en-GB"/>
        </w:rPr>
        <w:t>Alarmering</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082132" w:rsidRDefault="00082132" w:rsidP="000821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082132" w:rsidRDefault="00082132" w:rsidP="00082132">
      <w:pPr>
        <w:widowControl w:val="0"/>
        <w:tabs>
          <w:tab w:val="left" w:pos="90"/>
          <w:tab w:val="left" w:pos="2265"/>
        </w:tabs>
        <w:autoSpaceDE w:val="0"/>
        <w:autoSpaceDN w:val="0"/>
        <w:adjustRightInd w:val="0"/>
        <w:rPr>
          <w:rFonts w:cs="Arial"/>
          <w:b/>
          <w:bCs/>
          <w:color w:val="000000"/>
          <w:sz w:val="20"/>
        </w:rPr>
      </w:pPr>
      <w:r>
        <w:rPr>
          <w:rFonts w:cs="Arial"/>
          <w:b/>
          <w:bCs/>
          <w:color w:val="000000"/>
          <w:sz w:val="20"/>
        </w:rP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Deelproces:</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Procesblok:</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Omschrijving:</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Winput 044</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Tagnummer:</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PP044</w:t>
            </w:r>
          </w:p>
        </w:tc>
      </w:tr>
      <w:tr w:rsidR="00082132">
        <w:tc>
          <w:tcPr>
            <w:tcW w:w="2265" w:type="dxa"/>
          </w:tcPr>
          <w:p w:rsidR="00082132" w:rsidRDefault="00082132" w:rsidP="00BA53B5">
            <w:pPr>
              <w:widowControl w:val="0"/>
              <w:autoSpaceDE w:val="0"/>
              <w:autoSpaceDN w:val="0"/>
              <w:adjustRightInd w:val="0"/>
              <w:rPr>
                <w:sz w:val="20"/>
              </w:rPr>
            </w:pPr>
            <w:r>
              <w:rPr>
                <w:rFonts w:cs="Arial"/>
                <w:b/>
                <w:bCs/>
                <w:color w:val="000000"/>
                <w:sz w:val="20"/>
              </w:rPr>
              <w:t>Doel:</w:t>
            </w:r>
          </w:p>
        </w:tc>
        <w:tc>
          <w:tcPr>
            <w:tcW w:w="7021" w:type="dxa"/>
          </w:tcPr>
          <w:p w:rsidR="00082132" w:rsidRDefault="00082132" w:rsidP="00BA53B5">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082132" w:rsidRDefault="00082132" w:rsidP="000821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082132" w:rsidRDefault="00082132" w:rsidP="00082132">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082132" w:rsidRDefault="00082132" w:rsidP="00082132">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082132" w:rsidRDefault="00082132" w:rsidP="00082132">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082132" w:rsidRDefault="00082132" w:rsidP="00082132">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082132" w:rsidRPr="00082132" w:rsidRDefault="00082132" w:rsidP="00082132">
      <w:pPr>
        <w:widowControl w:val="0"/>
        <w:tabs>
          <w:tab w:val="left" w:pos="90"/>
          <w:tab w:val="left" w:pos="1250"/>
        </w:tabs>
        <w:autoSpaceDE w:val="0"/>
        <w:autoSpaceDN w:val="0"/>
        <w:adjustRightInd w:val="0"/>
        <w:rPr>
          <w:rFonts w:cs="Arial"/>
          <w:color w:val="000000"/>
          <w:sz w:val="25"/>
          <w:szCs w:val="25"/>
          <w:lang w:val="en-GB"/>
        </w:rPr>
      </w:pPr>
      <w:r w:rsidRPr="00082132">
        <w:rPr>
          <w:rFonts w:cs="Arial"/>
          <w:color w:val="000000"/>
          <w:sz w:val="20"/>
          <w:lang w:val="en-GB"/>
        </w:rPr>
        <w:t>DFB_DIGA</w:t>
      </w:r>
      <w:r w:rsidRPr="00082132">
        <w:rPr>
          <w:lang w:val="en-GB"/>
        </w:rPr>
        <w:tab/>
      </w:r>
      <w:r w:rsidRPr="00082132">
        <w:rPr>
          <w:rFonts w:cs="Arial"/>
          <w:color w:val="000000"/>
          <w:sz w:val="20"/>
          <w:lang w:val="en-GB"/>
        </w:rPr>
        <w:t>Digitale alarmen, 16 stuks</w:t>
      </w:r>
    </w:p>
    <w:p w:rsidR="00082132" w:rsidRPr="00082132" w:rsidRDefault="00082132" w:rsidP="00082132">
      <w:pPr>
        <w:widowControl w:val="0"/>
        <w:tabs>
          <w:tab w:val="left" w:pos="90"/>
        </w:tabs>
        <w:autoSpaceDE w:val="0"/>
        <w:autoSpaceDN w:val="0"/>
        <w:adjustRightInd w:val="0"/>
        <w:spacing w:before="18"/>
        <w:rPr>
          <w:rFonts w:cs="Arial"/>
          <w:b/>
          <w:bCs/>
          <w:color w:val="000000"/>
          <w:sz w:val="25"/>
          <w:szCs w:val="25"/>
          <w:lang w:val="en-GB"/>
        </w:rPr>
      </w:pPr>
      <w:r w:rsidRPr="00082132">
        <w:rPr>
          <w:rFonts w:cs="Arial"/>
          <w:b/>
          <w:bCs/>
          <w:color w:val="000000"/>
          <w:sz w:val="20"/>
          <w:lang w:val="en-GB"/>
        </w:rPr>
        <w:t>Alarmering</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082132" w:rsidRDefault="00082132" w:rsidP="00082132">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082132" w:rsidRDefault="00082132" w:rsidP="000821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082132">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045</w:t>
            </w:r>
            <w:r w:rsidR="00082132">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 xml:space="preserve">Winput 049 </w:t>
            </w:r>
            <w:r w:rsidR="00082132">
              <w:rPr>
                <w:rFonts w:cs="Arial"/>
                <w:b/>
                <w:bCs/>
                <w:color w:val="000000"/>
                <w:sz w:val="20"/>
              </w:rPr>
              <w:t>(Vervallen)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050</w:t>
            </w:r>
            <w:r w:rsidR="00082132">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PP050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401 (Toekomst)</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lang w:val="en-US"/>
        </w:rPr>
      </w:pPr>
      <w:r>
        <w:rPr>
          <w:rFonts w:cs="Arial"/>
          <w:b/>
          <w:bCs/>
          <w:color w:val="000000"/>
          <w:sz w:val="20"/>
          <w:u w:val="single"/>
          <w:lang w:val="en-US"/>
        </w:rPr>
        <w:t>PLC</w:t>
      </w:r>
    </w:p>
    <w:p w:rsidR="008550F9" w:rsidRDefault="008550F9">
      <w:pPr>
        <w:widowControl w:val="0"/>
        <w:tabs>
          <w:tab w:val="left" w:pos="90"/>
        </w:tabs>
        <w:autoSpaceDE w:val="0"/>
        <w:autoSpaceDN w:val="0"/>
        <w:adjustRightInd w:val="0"/>
        <w:spacing w:before="19"/>
        <w:rPr>
          <w:rFonts w:cs="Arial"/>
          <w:color w:val="000000"/>
          <w:sz w:val="25"/>
          <w:szCs w:val="25"/>
          <w:lang w:val="en-US"/>
        </w:rPr>
      </w:pPr>
      <w:r>
        <w:rPr>
          <w:rFonts w:cs="Arial"/>
          <w:color w:val="000000"/>
          <w:sz w:val="20"/>
          <w:lang w:val="en-US"/>
        </w:rPr>
        <w:t>PLC Winning</w:t>
      </w:r>
    </w:p>
    <w:p w:rsidR="008550F9" w:rsidRDefault="008550F9">
      <w:pPr>
        <w:widowControl w:val="0"/>
        <w:tabs>
          <w:tab w:val="left" w:pos="90"/>
        </w:tabs>
        <w:autoSpaceDE w:val="0"/>
        <w:autoSpaceDN w:val="0"/>
        <w:adjustRightInd w:val="0"/>
        <w:spacing w:before="59"/>
        <w:rPr>
          <w:rFonts w:cs="Arial"/>
          <w:b/>
          <w:bCs/>
          <w:color w:val="000000"/>
          <w:sz w:val="25"/>
          <w:szCs w:val="25"/>
          <w:lang w:val="en-US"/>
        </w:rPr>
      </w:pPr>
      <w:r>
        <w:rPr>
          <w:rFonts w:cs="Arial"/>
          <w:b/>
          <w:bCs/>
          <w:color w:val="000000"/>
          <w:sz w:val="20"/>
          <w:lang w:val="en-US"/>
        </w:rPr>
        <w:t>Software typical</w:t>
      </w:r>
    </w:p>
    <w:p w:rsidR="008550F9" w:rsidRPr="00CE2A82" w:rsidRDefault="008550F9">
      <w:pPr>
        <w:widowControl w:val="0"/>
        <w:tabs>
          <w:tab w:val="left" w:pos="90"/>
          <w:tab w:val="left" w:pos="1250"/>
        </w:tabs>
        <w:autoSpaceDE w:val="0"/>
        <w:autoSpaceDN w:val="0"/>
        <w:adjustRightInd w:val="0"/>
        <w:rPr>
          <w:rFonts w:cs="Arial"/>
          <w:color w:val="000000"/>
          <w:sz w:val="25"/>
          <w:szCs w:val="25"/>
          <w:lang w:val="en-US"/>
        </w:rPr>
      </w:pPr>
      <w:r w:rsidRPr="00CE2A82">
        <w:rPr>
          <w:rFonts w:cs="Arial"/>
          <w:color w:val="000000"/>
          <w:sz w:val="20"/>
          <w:lang w:val="en-US"/>
        </w:rPr>
        <w:t>DFB_DIGA</w:t>
      </w:r>
      <w:r w:rsidRPr="00CE2A82">
        <w:rPr>
          <w:lang w:val="en-US"/>
        </w:rPr>
        <w:tab/>
      </w:r>
      <w:r w:rsidRPr="00CE2A82">
        <w:rPr>
          <w:rFonts w:cs="Arial"/>
          <w:color w:val="000000"/>
          <w:sz w:val="20"/>
          <w:lang w:val="en-US"/>
        </w:rPr>
        <w:t>Digitale alarmen, 16 stuks</w:t>
      </w:r>
    </w:p>
    <w:p w:rsidR="008550F9" w:rsidRPr="00CE2A82" w:rsidRDefault="008550F9">
      <w:pPr>
        <w:widowControl w:val="0"/>
        <w:tabs>
          <w:tab w:val="left" w:pos="90"/>
        </w:tabs>
        <w:autoSpaceDE w:val="0"/>
        <w:autoSpaceDN w:val="0"/>
        <w:adjustRightInd w:val="0"/>
        <w:spacing w:before="18"/>
        <w:rPr>
          <w:rFonts w:cs="Arial"/>
          <w:b/>
          <w:bCs/>
          <w:color w:val="000000"/>
          <w:sz w:val="25"/>
          <w:szCs w:val="25"/>
          <w:lang w:val="en-US"/>
        </w:rPr>
      </w:pPr>
      <w:r w:rsidRPr="00CE2A82">
        <w:rPr>
          <w:rFonts w:cs="Arial"/>
          <w:b/>
          <w:bCs/>
          <w:color w:val="000000"/>
          <w:sz w:val="20"/>
          <w:lang w:val="en-US"/>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188" w:author="r.m.w.jansen" w:date="2007-07-02T15:34:00Z">
        <w:r>
          <w:rPr>
            <w:rFonts w:cs="Arial"/>
            <w:color w:val="000000"/>
            <w:sz w:val="20"/>
          </w:rPr>
          <w:delText>popup</w:delText>
        </w:r>
      </w:del>
      <w:ins w:id="189"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0"/>
          <w:u w:val="single"/>
        </w:rPr>
      </w:pPr>
      <w:r>
        <w:rPr>
          <w:rFonts w:cs="Arial"/>
          <w:b/>
          <w:bCs/>
          <w:color w:val="000000"/>
          <w:sz w:val="20"/>
          <w:u w:val="single"/>
        </w:rPr>
        <w:t>Opmerking:</w:t>
      </w:r>
    </w:p>
    <w:p w:rsidR="00A05832" w:rsidRDefault="00A05832">
      <w:pPr>
        <w:spacing w:line="240" w:lineRule="auto"/>
        <w:rPr>
          <w:rFonts w:cs="Arial"/>
          <w:b/>
          <w:bCs/>
          <w:color w:val="000000"/>
          <w:sz w:val="20"/>
          <w:u w:val="single"/>
        </w:rPr>
      </w:pPr>
      <w:r>
        <w:rPr>
          <w:rFonts w:cs="Arial"/>
          <w:b/>
          <w:bCs/>
          <w:color w:val="000000"/>
          <w:sz w:val="20"/>
          <w:u w:val="single"/>
        </w:rPr>
        <w:br w:type="page"/>
      </w:r>
    </w:p>
    <w:tbl>
      <w:tblPr>
        <w:tblW w:w="9286" w:type="dxa"/>
        <w:tblBorders>
          <w:bottom w:val="single" w:sz="4" w:space="0" w:color="auto"/>
        </w:tblBorders>
        <w:tblLayout w:type="fixed"/>
        <w:tblLook w:val="0000" w:firstRow="0" w:lastRow="0" w:firstColumn="0" w:lastColumn="0" w:noHBand="0" w:noVBand="0"/>
      </w:tblPr>
      <w:tblGrid>
        <w:gridCol w:w="2265"/>
        <w:gridCol w:w="7021"/>
      </w:tblGrid>
      <w:tr w:rsidR="00A05832" w:rsidTr="00A05832">
        <w:tc>
          <w:tcPr>
            <w:tcW w:w="2265" w:type="dxa"/>
          </w:tcPr>
          <w:p w:rsidR="00A05832" w:rsidRDefault="00A05832" w:rsidP="00A05832">
            <w:pPr>
              <w:widowControl w:val="0"/>
              <w:autoSpaceDE w:val="0"/>
              <w:autoSpaceDN w:val="0"/>
              <w:adjustRightInd w:val="0"/>
              <w:rPr>
                <w:sz w:val="20"/>
              </w:rPr>
            </w:pPr>
            <w:r>
              <w:rPr>
                <w:rFonts w:cs="Arial"/>
                <w:b/>
                <w:bCs/>
                <w:color w:val="000000"/>
                <w:sz w:val="20"/>
              </w:rPr>
              <w:lastRenderedPageBreak/>
              <w:t>Proces:</w:t>
            </w:r>
          </w:p>
        </w:tc>
        <w:tc>
          <w:tcPr>
            <w:tcW w:w="7021" w:type="dxa"/>
          </w:tcPr>
          <w:p w:rsidR="00A05832" w:rsidRDefault="00A05832" w:rsidP="00A05832">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A05832" w:rsidTr="00A05832">
        <w:tc>
          <w:tcPr>
            <w:tcW w:w="2265" w:type="dxa"/>
          </w:tcPr>
          <w:p w:rsidR="00A05832" w:rsidRDefault="00A05832" w:rsidP="00A05832">
            <w:pPr>
              <w:widowControl w:val="0"/>
              <w:autoSpaceDE w:val="0"/>
              <w:autoSpaceDN w:val="0"/>
              <w:adjustRightInd w:val="0"/>
              <w:rPr>
                <w:sz w:val="20"/>
              </w:rPr>
            </w:pPr>
            <w:r>
              <w:rPr>
                <w:rFonts w:cs="Arial"/>
                <w:b/>
                <w:bCs/>
                <w:color w:val="000000"/>
                <w:sz w:val="20"/>
              </w:rPr>
              <w:t>Deelproces:</w:t>
            </w:r>
          </w:p>
        </w:tc>
        <w:tc>
          <w:tcPr>
            <w:tcW w:w="7021" w:type="dxa"/>
          </w:tcPr>
          <w:p w:rsidR="00A05832" w:rsidRDefault="00A05832" w:rsidP="00A05832">
            <w:pPr>
              <w:widowControl w:val="0"/>
              <w:autoSpaceDE w:val="0"/>
              <w:autoSpaceDN w:val="0"/>
              <w:adjustRightInd w:val="0"/>
              <w:rPr>
                <w:rFonts w:cs="Arial"/>
                <w:b/>
                <w:bCs/>
                <w:color w:val="000000"/>
                <w:sz w:val="20"/>
                <w:szCs w:val="25"/>
              </w:rPr>
            </w:pPr>
            <w:r>
              <w:rPr>
                <w:rFonts w:cs="Arial"/>
                <w:b/>
                <w:bCs/>
                <w:color w:val="000000"/>
                <w:sz w:val="20"/>
              </w:rPr>
              <w:t>3.1 Winning</w:t>
            </w:r>
          </w:p>
        </w:tc>
      </w:tr>
      <w:tr w:rsidR="00A05832" w:rsidTr="00A05832">
        <w:tc>
          <w:tcPr>
            <w:tcW w:w="2265" w:type="dxa"/>
          </w:tcPr>
          <w:p w:rsidR="00A05832" w:rsidRDefault="00A05832" w:rsidP="00A05832">
            <w:pPr>
              <w:widowControl w:val="0"/>
              <w:autoSpaceDE w:val="0"/>
              <w:autoSpaceDN w:val="0"/>
              <w:adjustRightInd w:val="0"/>
              <w:rPr>
                <w:sz w:val="20"/>
              </w:rPr>
            </w:pPr>
            <w:r>
              <w:rPr>
                <w:rFonts w:cs="Arial"/>
                <w:b/>
                <w:bCs/>
                <w:color w:val="000000"/>
                <w:sz w:val="20"/>
              </w:rPr>
              <w:t>Procesblok:</w:t>
            </w:r>
          </w:p>
        </w:tc>
        <w:tc>
          <w:tcPr>
            <w:tcW w:w="7021" w:type="dxa"/>
          </w:tcPr>
          <w:p w:rsidR="00A05832" w:rsidRDefault="00A05832" w:rsidP="00A05832">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A05832" w:rsidTr="00A05832">
        <w:tc>
          <w:tcPr>
            <w:tcW w:w="2265" w:type="dxa"/>
          </w:tcPr>
          <w:p w:rsidR="00A05832" w:rsidRDefault="00A05832" w:rsidP="00A05832">
            <w:pPr>
              <w:widowControl w:val="0"/>
              <w:autoSpaceDE w:val="0"/>
              <w:autoSpaceDN w:val="0"/>
              <w:adjustRightInd w:val="0"/>
              <w:rPr>
                <w:sz w:val="20"/>
              </w:rPr>
            </w:pPr>
            <w:r>
              <w:rPr>
                <w:rFonts w:cs="Arial"/>
                <w:b/>
                <w:bCs/>
                <w:color w:val="000000"/>
                <w:sz w:val="20"/>
              </w:rPr>
              <w:t>Omschrijving:</w:t>
            </w:r>
          </w:p>
        </w:tc>
        <w:tc>
          <w:tcPr>
            <w:tcW w:w="7021" w:type="dxa"/>
          </w:tcPr>
          <w:p w:rsidR="00A05832" w:rsidRDefault="00A05832" w:rsidP="00A05832">
            <w:pPr>
              <w:widowControl w:val="0"/>
              <w:autoSpaceDE w:val="0"/>
              <w:autoSpaceDN w:val="0"/>
              <w:adjustRightInd w:val="0"/>
              <w:rPr>
                <w:rFonts w:cs="Arial"/>
                <w:b/>
                <w:bCs/>
                <w:color w:val="000000"/>
                <w:sz w:val="20"/>
                <w:szCs w:val="25"/>
              </w:rPr>
            </w:pPr>
            <w:r>
              <w:rPr>
                <w:rFonts w:cs="Arial"/>
                <w:b/>
                <w:bCs/>
                <w:color w:val="000000"/>
                <w:sz w:val="20"/>
              </w:rPr>
              <w:t>Niveaumeting ruwwater Winput 014</w:t>
            </w:r>
          </w:p>
        </w:tc>
      </w:tr>
      <w:tr w:rsidR="00A05832" w:rsidTr="00A05832">
        <w:tc>
          <w:tcPr>
            <w:tcW w:w="2265" w:type="dxa"/>
          </w:tcPr>
          <w:p w:rsidR="00A05832" w:rsidRDefault="00A05832" w:rsidP="00A05832">
            <w:pPr>
              <w:widowControl w:val="0"/>
              <w:autoSpaceDE w:val="0"/>
              <w:autoSpaceDN w:val="0"/>
              <w:adjustRightInd w:val="0"/>
              <w:rPr>
                <w:sz w:val="20"/>
              </w:rPr>
            </w:pPr>
            <w:r>
              <w:rPr>
                <w:rFonts w:cs="Arial"/>
                <w:b/>
                <w:bCs/>
                <w:color w:val="000000"/>
                <w:sz w:val="20"/>
              </w:rPr>
              <w:t>Tagnummer:</w:t>
            </w:r>
          </w:p>
        </w:tc>
        <w:tc>
          <w:tcPr>
            <w:tcW w:w="7021" w:type="dxa"/>
          </w:tcPr>
          <w:p w:rsidR="00A05832" w:rsidRDefault="00A05832" w:rsidP="00A05832">
            <w:pPr>
              <w:widowControl w:val="0"/>
              <w:autoSpaceDE w:val="0"/>
              <w:autoSpaceDN w:val="0"/>
              <w:adjustRightInd w:val="0"/>
              <w:rPr>
                <w:rFonts w:cs="Arial"/>
                <w:b/>
                <w:bCs/>
                <w:color w:val="000000"/>
                <w:sz w:val="20"/>
                <w:szCs w:val="25"/>
                <w:lang w:val="en-US"/>
              </w:rPr>
            </w:pPr>
            <w:r>
              <w:rPr>
                <w:rFonts w:cs="Arial"/>
                <w:b/>
                <w:bCs/>
                <w:color w:val="000000"/>
                <w:sz w:val="20"/>
                <w:lang w:val="en-US"/>
              </w:rPr>
              <w:t>LT-014</w:t>
            </w:r>
          </w:p>
        </w:tc>
      </w:tr>
      <w:tr w:rsidR="00A05832" w:rsidTr="00A05832">
        <w:tc>
          <w:tcPr>
            <w:tcW w:w="2265" w:type="dxa"/>
          </w:tcPr>
          <w:p w:rsidR="00A05832" w:rsidRDefault="00A05832" w:rsidP="00A05832">
            <w:pPr>
              <w:widowControl w:val="0"/>
              <w:autoSpaceDE w:val="0"/>
              <w:autoSpaceDN w:val="0"/>
              <w:adjustRightInd w:val="0"/>
              <w:rPr>
                <w:sz w:val="20"/>
              </w:rPr>
            </w:pPr>
            <w:r>
              <w:rPr>
                <w:rFonts w:cs="Arial"/>
                <w:b/>
                <w:bCs/>
                <w:color w:val="000000"/>
                <w:sz w:val="20"/>
              </w:rPr>
              <w:t>Doel:</w:t>
            </w:r>
          </w:p>
        </w:tc>
        <w:tc>
          <w:tcPr>
            <w:tcW w:w="7021" w:type="dxa"/>
          </w:tcPr>
          <w:p w:rsidR="00A05832" w:rsidRDefault="00A05832" w:rsidP="00A05832">
            <w:pPr>
              <w:widowControl w:val="0"/>
              <w:autoSpaceDE w:val="0"/>
              <w:autoSpaceDN w:val="0"/>
              <w:adjustRightInd w:val="0"/>
              <w:rPr>
                <w:rFonts w:cs="Arial"/>
                <w:b/>
                <w:bCs/>
                <w:color w:val="000000"/>
                <w:sz w:val="20"/>
                <w:szCs w:val="25"/>
                <w:lang w:val="en-US"/>
              </w:rPr>
            </w:pPr>
            <w:r>
              <w:rPr>
                <w:rFonts w:cs="Arial"/>
                <w:b/>
                <w:bCs/>
                <w:color w:val="000000"/>
                <w:sz w:val="20"/>
                <w:lang w:val="en-US"/>
              </w:rPr>
              <w:t>Niveaumeting</w:t>
            </w:r>
          </w:p>
        </w:tc>
      </w:tr>
    </w:tbl>
    <w:p w:rsidR="00A05832" w:rsidRDefault="00A05832" w:rsidP="00A05832">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A05832" w:rsidRDefault="009019CE" w:rsidP="009019CE">
      <w:pPr>
        <w:widowControl w:val="0"/>
        <w:tabs>
          <w:tab w:val="left" w:pos="90"/>
        </w:tabs>
        <w:autoSpaceDE w:val="0"/>
        <w:autoSpaceDN w:val="0"/>
        <w:adjustRightInd w:val="0"/>
        <w:spacing w:before="59"/>
        <w:rPr>
          <w:rFonts w:cs="Arial"/>
          <w:color w:val="000000"/>
          <w:sz w:val="22"/>
          <w:szCs w:val="22"/>
        </w:rPr>
      </w:pPr>
      <w:r w:rsidRPr="005966E0">
        <w:rPr>
          <w:rFonts w:cs="Arial"/>
          <w:color w:val="000000"/>
          <w:sz w:val="20"/>
        </w:rPr>
        <w:t>Het grondwaterniveau in de peil bu</w:t>
      </w:r>
      <w:r>
        <w:rPr>
          <w:rFonts w:cs="Arial"/>
          <w:color w:val="000000"/>
          <w:sz w:val="20"/>
        </w:rPr>
        <w:t>is</w:t>
      </w:r>
      <w:r w:rsidRPr="005966E0">
        <w:rPr>
          <w:rFonts w:cs="Arial"/>
          <w:color w:val="000000"/>
          <w:sz w:val="20"/>
        </w:rPr>
        <w:t xml:space="preserve"> </w:t>
      </w:r>
      <w:r>
        <w:rPr>
          <w:rFonts w:cs="Arial"/>
          <w:color w:val="000000"/>
          <w:sz w:val="20"/>
        </w:rPr>
        <w:t>wordt</w:t>
      </w:r>
      <w:r w:rsidRPr="005966E0">
        <w:rPr>
          <w:rFonts w:cs="Arial"/>
          <w:color w:val="000000"/>
          <w:sz w:val="20"/>
        </w:rPr>
        <w:t xml:space="preserve"> gemeten</w:t>
      </w:r>
      <w:r>
        <w:rPr>
          <w:rFonts w:cs="Arial"/>
          <w:color w:val="000000"/>
          <w:sz w:val="20"/>
        </w:rPr>
        <w:t>, met een diver.</w:t>
      </w:r>
    </w:p>
    <w:p w:rsidR="00A05832" w:rsidRDefault="00A05832" w:rsidP="00A05832">
      <w:pPr>
        <w:widowControl w:val="0"/>
        <w:tabs>
          <w:tab w:val="left" w:pos="90"/>
        </w:tabs>
        <w:autoSpaceDE w:val="0"/>
        <w:autoSpaceDN w:val="0"/>
        <w:adjustRightInd w:val="0"/>
        <w:spacing w:before="328"/>
        <w:rPr>
          <w:rFonts w:cs="Arial"/>
          <w:b/>
          <w:bCs/>
          <w:color w:val="000000"/>
          <w:sz w:val="25"/>
          <w:szCs w:val="25"/>
          <w:u w:val="single"/>
        </w:rPr>
      </w:pPr>
      <w:r>
        <w:rPr>
          <w:rFonts w:cs="Arial"/>
          <w:b/>
          <w:bCs/>
          <w:color w:val="000000"/>
          <w:sz w:val="20"/>
          <w:u w:val="single"/>
        </w:rPr>
        <w:t>PLC</w:t>
      </w:r>
    </w:p>
    <w:p w:rsidR="00A05832" w:rsidRDefault="00A05832" w:rsidP="00A05832">
      <w:pPr>
        <w:widowControl w:val="0"/>
        <w:tabs>
          <w:tab w:val="left" w:pos="90"/>
        </w:tabs>
        <w:autoSpaceDE w:val="0"/>
        <w:autoSpaceDN w:val="0"/>
        <w:adjustRightInd w:val="0"/>
        <w:spacing w:before="19"/>
        <w:rPr>
          <w:rFonts w:cs="Arial"/>
          <w:color w:val="000000"/>
          <w:sz w:val="25"/>
          <w:szCs w:val="25"/>
        </w:rPr>
      </w:pPr>
      <w:r>
        <w:rPr>
          <w:rFonts w:cs="Arial"/>
          <w:color w:val="000000"/>
          <w:sz w:val="20"/>
        </w:rPr>
        <w:t xml:space="preserve">PLC </w:t>
      </w:r>
      <w:r w:rsidR="009019CE">
        <w:rPr>
          <w:rFonts w:cs="Arial"/>
          <w:color w:val="000000"/>
          <w:sz w:val="20"/>
        </w:rPr>
        <w:t>Winning</w:t>
      </w:r>
    </w:p>
    <w:p w:rsidR="00A05832" w:rsidRDefault="00A05832" w:rsidP="00A05832">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A05832" w:rsidRDefault="00A05832" w:rsidP="00A05832">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DFB_ANA</w:t>
      </w:r>
      <w:r>
        <w:tab/>
      </w:r>
      <w:r>
        <w:rPr>
          <w:rFonts w:cs="Arial"/>
          <w:color w:val="000000"/>
          <w:sz w:val="20"/>
        </w:rPr>
        <w:t>Procesmeting</w:t>
      </w:r>
      <w:r w:rsidR="00016BAC">
        <w:rPr>
          <w:rFonts w:cs="Arial"/>
          <w:color w:val="000000"/>
          <w:sz w:val="20"/>
        </w:rPr>
        <w:t>, 16 alarmen</w:t>
      </w:r>
    </w:p>
    <w:p w:rsidR="00A05832" w:rsidRDefault="00A05832" w:rsidP="00A05832">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A05832" w:rsidRDefault="00A05832" w:rsidP="00A05832">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Niveau</w:t>
      </w:r>
      <w:r>
        <w:tab/>
      </w:r>
      <w:r>
        <w:rPr>
          <w:rFonts w:cs="Arial"/>
          <w:color w:val="000000"/>
          <w:sz w:val="20"/>
        </w:rPr>
        <w:t>0 -</w:t>
      </w:r>
      <w:r>
        <w:tab/>
      </w:r>
      <w:r w:rsidR="00016BAC">
        <w:t>2</w:t>
      </w:r>
      <w:r>
        <w:rPr>
          <w:rFonts w:cs="Arial"/>
          <w:color w:val="000000"/>
          <w:sz w:val="20"/>
        </w:rPr>
        <w:t>0</w:t>
      </w:r>
      <w:r>
        <w:tab/>
      </w:r>
      <w:r>
        <w:rPr>
          <w:rFonts w:cs="Arial"/>
          <w:color w:val="000000"/>
          <w:sz w:val="20"/>
        </w:rPr>
        <w:t>m</w:t>
      </w:r>
    </w:p>
    <w:p w:rsidR="00A05832" w:rsidRDefault="00A05832" w:rsidP="00A05832">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A05832" w:rsidRDefault="00A05832" w:rsidP="00A058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sidR="00016BAC">
        <w:t>Draadbreauk</w:t>
      </w:r>
    </w:p>
    <w:p w:rsidR="00016BAC" w:rsidRDefault="00016BAC" w:rsidP="00016BAC">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Plausibiliteit</w:t>
      </w:r>
    </w:p>
    <w:p w:rsidR="00A05832" w:rsidRDefault="00A05832" w:rsidP="00A05832">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sidR="00016BAC">
        <w:t>Hoog-hoog</w:t>
      </w:r>
      <w:r>
        <w:rPr>
          <w:rFonts w:cs="Arial"/>
          <w:color w:val="000000"/>
          <w:sz w:val="20"/>
        </w:rPr>
        <w:t xml:space="preserve"> Niveau</w:t>
      </w:r>
    </w:p>
    <w:p w:rsidR="00016BAC" w:rsidRDefault="00016BAC" w:rsidP="00016BAC">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Hoog Niveau</w:t>
      </w:r>
    </w:p>
    <w:p w:rsidR="00016BAC" w:rsidRDefault="00016BAC" w:rsidP="00016BAC">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Laag</w:t>
      </w:r>
      <w:r>
        <w:rPr>
          <w:rFonts w:cs="Arial"/>
          <w:color w:val="000000"/>
          <w:sz w:val="20"/>
        </w:rPr>
        <w:t xml:space="preserve"> Niveau</w:t>
      </w:r>
    </w:p>
    <w:p w:rsidR="00016BAC" w:rsidRDefault="00016BAC" w:rsidP="00016BAC">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Laag-laag Niveau</w:t>
      </w:r>
    </w:p>
    <w:p w:rsidR="00A05832" w:rsidRDefault="00A05832" w:rsidP="00A05832">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A05832" w:rsidRDefault="00A05832" w:rsidP="00A05832">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w:t>
      </w:r>
    </w:p>
    <w:p w:rsidR="00A05832" w:rsidRDefault="00A05832" w:rsidP="00A05832">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A05832" w:rsidRDefault="00A05832" w:rsidP="00A05832">
      <w:pPr>
        <w:widowControl w:val="0"/>
        <w:tabs>
          <w:tab w:val="left" w:pos="90"/>
          <w:tab w:val="left" w:pos="2265"/>
        </w:tabs>
        <w:autoSpaceDE w:val="0"/>
        <w:autoSpaceDN w:val="0"/>
        <w:adjustRightInd w:val="0"/>
        <w:rPr>
          <w:rFonts w:cs="Arial"/>
          <w:b/>
          <w:bCs/>
          <w:color w:val="000000"/>
          <w:sz w:val="20"/>
        </w:rPr>
      </w:pPr>
    </w:p>
    <w:p w:rsidR="00A05832" w:rsidRDefault="00A05832">
      <w:pPr>
        <w:widowControl w:val="0"/>
        <w:tabs>
          <w:tab w:val="left" w:pos="90"/>
        </w:tabs>
        <w:autoSpaceDE w:val="0"/>
        <w:autoSpaceDN w:val="0"/>
        <w:adjustRightInd w:val="0"/>
        <w:spacing w:before="132"/>
        <w:rPr>
          <w:rFonts w:cs="Arial"/>
          <w:b/>
          <w:bCs/>
          <w:color w:val="000000"/>
          <w:sz w:val="25"/>
          <w:szCs w:val="25"/>
          <w:u w:val="single"/>
        </w:rPr>
      </w:pP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rsidP="00DC48DF">
            <w:pPr>
              <w:widowControl w:val="0"/>
              <w:autoSpaceDE w:val="0"/>
              <w:autoSpaceDN w:val="0"/>
              <w:adjustRightInd w:val="0"/>
              <w:rPr>
                <w:rFonts w:cs="Arial"/>
                <w:b/>
                <w:bCs/>
                <w:color w:val="000000"/>
                <w:sz w:val="20"/>
                <w:szCs w:val="25"/>
              </w:rPr>
            </w:pPr>
            <w:r>
              <w:rPr>
                <w:rFonts w:cs="Arial"/>
                <w:b/>
                <w:bCs/>
                <w:color w:val="000000"/>
                <w:sz w:val="20"/>
              </w:rPr>
              <w:t>Debietmeting ruwwater Winput 0</w:t>
            </w:r>
            <w:r w:rsidR="00DC48DF">
              <w:rPr>
                <w:rFonts w:cs="Arial"/>
                <w:b/>
                <w:bCs/>
                <w:color w:val="000000"/>
                <w:sz w:val="20"/>
              </w:rPr>
              <w:t>14</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rsidP="00DC48DF">
            <w:pPr>
              <w:widowControl w:val="0"/>
              <w:autoSpaceDE w:val="0"/>
              <w:autoSpaceDN w:val="0"/>
              <w:adjustRightInd w:val="0"/>
              <w:rPr>
                <w:rFonts w:cs="Arial"/>
                <w:b/>
                <w:bCs/>
                <w:color w:val="000000"/>
                <w:sz w:val="20"/>
                <w:szCs w:val="25"/>
                <w:lang w:val="en-US"/>
              </w:rPr>
            </w:pPr>
            <w:r>
              <w:rPr>
                <w:rFonts w:cs="Arial"/>
                <w:b/>
                <w:bCs/>
                <w:color w:val="000000"/>
                <w:sz w:val="20"/>
                <w:lang w:val="en-US"/>
              </w:rPr>
              <w:t>FIT-0</w:t>
            </w:r>
            <w:r w:rsidR="00DC48DF">
              <w:rPr>
                <w:rFonts w:cs="Arial"/>
                <w:b/>
                <w:bCs/>
                <w:color w:val="000000"/>
                <w:sz w:val="20"/>
                <w:lang w:val="en-US"/>
              </w:rPr>
              <w:t>14</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F6BB2" w:rsidRDefault="009F6BB2" w:rsidP="009F6BB2">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9F6BB2" w:rsidRDefault="009F6BB2" w:rsidP="009F6BB2">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9F6BB2" w:rsidRDefault="009F6BB2" w:rsidP="009F6BB2">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9F6BB2" w:rsidRDefault="009F6BB2" w:rsidP="009F6BB2">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9F6BB2" w:rsidRDefault="009F6BB2" w:rsidP="009F6BB2">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9F6BB2" w:rsidRDefault="009F6BB2" w:rsidP="009F6BB2">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9F6BB2" w:rsidRDefault="009F6BB2" w:rsidP="009F6BB2">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9F6BB2" w:rsidRDefault="009F6BB2" w:rsidP="009F6BB2">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F6BB2" w:rsidRDefault="009F6BB2" w:rsidP="009F6BB2">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9F6BB2" w:rsidRDefault="009F6BB2" w:rsidP="009F6BB2">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9F6BB2" w:rsidRDefault="009F6BB2" w:rsidP="009F6BB2">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rsidP="00DC48DF">
            <w:pPr>
              <w:widowControl w:val="0"/>
              <w:autoSpaceDE w:val="0"/>
              <w:autoSpaceDN w:val="0"/>
              <w:adjustRightInd w:val="0"/>
              <w:rPr>
                <w:rFonts w:cs="Arial"/>
                <w:b/>
                <w:bCs/>
                <w:color w:val="000000"/>
                <w:sz w:val="20"/>
                <w:szCs w:val="25"/>
              </w:rPr>
            </w:pPr>
            <w:r>
              <w:rPr>
                <w:rFonts w:cs="Arial"/>
                <w:b/>
                <w:bCs/>
                <w:color w:val="000000"/>
                <w:sz w:val="20"/>
              </w:rPr>
              <w:t>Winput 0</w:t>
            </w:r>
            <w:r w:rsidR="00DC48DF">
              <w:rPr>
                <w:rFonts w:cs="Arial"/>
                <w:b/>
                <w:bCs/>
                <w:color w:val="000000"/>
                <w:sz w:val="20"/>
              </w:rPr>
              <w:t>14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rsidP="00DC48DF">
            <w:pPr>
              <w:widowControl w:val="0"/>
              <w:autoSpaceDE w:val="0"/>
              <w:autoSpaceDN w:val="0"/>
              <w:adjustRightInd w:val="0"/>
              <w:rPr>
                <w:rFonts w:cs="Arial"/>
                <w:b/>
                <w:bCs/>
                <w:color w:val="000000"/>
                <w:sz w:val="20"/>
                <w:szCs w:val="25"/>
              </w:rPr>
            </w:pPr>
            <w:r>
              <w:rPr>
                <w:rFonts w:cs="Arial"/>
                <w:b/>
                <w:bCs/>
                <w:color w:val="000000"/>
                <w:sz w:val="20"/>
              </w:rPr>
              <w:t>PP-0</w:t>
            </w:r>
            <w:r w:rsidR="00DC48DF">
              <w:rPr>
                <w:rFonts w:cs="Arial"/>
                <w:b/>
                <w:bCs/>
                <w:color w:val="000000"/>
                <w:sz w:val="20"/>
              </w:rPr>
              <w:t>14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190" w:author="r.m.w.jansen" w:date="2007-07-02T15:34:00Z">
        <w:r>
          <w:rPr>
            <w:rFonts w:cs="Arial"/>
            <w:color w:val="000000"/>
            <w:sz w:val="20"/>
          </w:rPr>
          <w:delText>popup</w:delText>
        </w:r>
      </w:del>
      <w:ins w:id="191"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654E69" w:rsidRDefault="00654E69">
      <w:pPr>
        <w:widowControl w:val="0"/>
        <w:tabs>
          <w:tab w:val="left" w:pos="90"/>
          <w:tab w:val="left" w:pos="2265"/>
        </w:tabs>
        <w:autoSpaceDE w:val="0"/>
        <w:autoSpaceDN w:val="0"/>
        <w:adjustRightInd w:val="0"/>
      </w:pPr>
    </w:p>
    <w:p w:rsidR="00654E69" w:rsidRDefault="00654E69">
      <w:pPr>
        <w:spacing w:line="240" w:lineRule="auto"/>
      </w:pPr>
      <w:r>
        <w:br w:type="page"/>
      </w:r>
    </w:p>
    <w:p w:rsidR="00B41D48" w:rsidRDefault="008550F9">
      <w:pPr>
        <w:widowControl w:val="0"/>
        <w:tabs>
          <w:tab w:val="left" w:pos="90"/>
          <w:tab w:val="left" w:pos="2265"/>
        </w:tabs>
        <w:autoSpaceDE w:val="0"/>
        <w:autoSpaceDN w:val="0"/>
        <w:adjustRightInd w:val="0"/>
        <w:rPr>
          <w:rFonts w:cs="Arial"/>
          <w:b/>
          <w:bCs/>
          <w:color w:val="000000"/>
          <w:sz w:val="20"/>
        </w:rPr>
      </w:pPr>
      <w:r>
        <w:lastRenderedPageBreak/>
        <w:br w:type="page"/>
      </w:r>
    </w:p>
    <w:tbl>
      <w:tblPr>
        <w:tblW w:w="9286" w:type="dxa"/>
        <w:tblBorders>
          <w:bottom w:val="single" w:sz="4" w:space="0" w:color="auto"/>
        </w:tblBorders>
        <w:tblLayout w:type="fixed"/>
        <w:tblLook w:val="0000" w:firstRow="0" w:lastRow="0" w:firstColumn="0" w:lastColumn="0" w:noHBand="0" w:noVBand="0"/>
      </w:tblPr>
      <w:tblGrid>
        <w:gridCol w:w="2265"/>
        <w:gridCol w:w="7021"/>
      </w:tblGrid>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Deelproces:</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Procesblok:</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Omschrijving:</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Niveaumeting ruwwater Winput 015</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Tagnummer:</w:t>
            </w:r>
          </w:p>
        </w:tc>
        <w:tc>
          <w:tcPr>
            <w:tcW w:w="7021" w:type="dxa"/>
          </w:tcPr>
          <w:p w:rsidR="00B41D48" w:rsidRDefault="00B41D48"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LT-015</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Doel:</w:t>
            </w:r>
          </w:p>
        </w:tc>
        <w:tc>
          <w:tcPr>
            <w:tcW w:w="7021" w:type="dxa"/>
          </w:tcPr>
          <w:p w:rsidR="00B41D48" w:rsidRDefault="00B41D48"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Niveaumeting</w:t>
            </w:r>
          </w:p>
        </w:tc>
      </w:tr>
    </w:tbl>
    <w:p w:rsidR="00B41D48" w:rsidRDefault="00B41D48" w:rsidP="00B41D48">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B41D48" w:rsidRDefault="00B41D48" w:rsidP="00B41D48">
      <w:pPr>
        <w:widowControl w:val="0"/>
        <w:tabs>
          <w:tab w:val="left" w:pos="90"/>
        </w:tabs>
        <w:autoSpaceDE w:val="0"/>
        <w:autoSpaceDN w:val="0"/>
        <w:adjustRightInd w:val="0"/>
        <w:spacing w:before="59"/>
        <w:rPr>
          <w:rFonts w:cs="Arial"/>
          <w:color w:val="000000"/>
          <w:sz w:val="22"/>
          <w:szCs w:val="22"/>
        </w:rPr>
      </w:pPr>
      <w:r w:rsidRPr="005966E0">
        <w:rPr>
          <w:rFonts w:cs="Arial"/>
          <w:color w:val="000000"/>
          <w:sz w:val="20"/>
        </w:rPr>
        <w:t>Het grondwaterniveau in de peil bu</w:t>
      </w:r>
      <w:r>
        <w:rPr>
          <w:rFonts w:cs="Arial"/>
          <w:color w:val="000000"/>
          <w:sz w:val="20"/>
        </w:rPr>
        <w:t>is</w:t>
      </w:r>
      <w:r w:rsidRPr="005966E0">
        <w:rPr>
          <w:rFonts w:cs="Arial"/>
          <w:color w:val="000000"/>
          <w:sz w:val="20"/>
        </w:rPr>
        <w:t xml:space="preserve"> </w:t>
      </w:r>
      <w:r>
        <w:rPr>
          <w:rFonts w:cs="Arial"/>
          <w:color w:val="000000"/>
          <w:sz w:val="20"/>
        </w:rPr>
        <w:t>wordt</w:t>
      </w:r>
      <w:r w:rsidRPr="005966E0">
        <w:rPr>
          <w:rFonts w:cs="Arial"/>
          <w:color w:val="000000"/>
          <w:sz w:val="20"/>
        </w:rPr>
        <w:t xml:space="preserve"> gemeten</w:t>
      </w:r>
      <w:r>
        <w:rPr>
          <w:rFonts w:cs="Arial"/>
          <w:color w:val="000000"/>
          <w:sz w:val="20"/>
        </w:rPr>
        <w:t>, met een diver.</w:t>
      </w:r>
    </w:p>
    <w:p w:rsidR="00B41D48" w:rsidRPr="00B41D48" w:rsidRDefault="00B41D48" w:rsidP="00B41D48">
      <w:pPr>
        <w:widowControl w:val="0"/>
        <w:tabs>
          <w:tab w:val="left" w:pos="90"/>
        </w:tabs>
        <w:autoSpaceDE w:val="0"/>
        <w:autoSpaceDN w:val="0"/>
        <w:adjustRightInd w:val="0"/>
        <w:spacing w:before="328"/>
        <w:rPr>
          <w:rFonts w:cs="Arial"/>
          <w:b/>
          <w:bCs/>
          <w:color w:val="000000"/>
          <w:sz w:val="25"/>
          <w:szCs w:val="25"/>
          <w:u w:val="single"/>
          <w:lang w:val="en-US"/>
        </w:rPr>
      </w:pPr>
      <w:r w:rsidRPr="00B41D48">
        <w:rPr>
          <w:rFonts w:cs="Arial"/>
          <w:b/>
          <w:bCs/>
          <w:color w:val="000000"/>
          <w:sz w:val="20"/>
          <w:u w:val="single"/>
          <w:lang w:val="en-US"/>
        </w:rPr>
        <w:t>PLC</w:t>
      </w:r>
    </w:p>
    <w:p w:rsidR="00B41D48" w:rsidRPr="00B41D48" w:rsidRDefault="00B41D48" w:rsidP="00B41D48">
      <w:pPr>
        <w:widowControl w:val="0"/>
        <w:tabs>
          <w:tab w:val="left" w:pos="90"/>
        </w:tabs>
        <w:autoSpaceDE w:val="0"/>
        <w:autoSpaceDN w:val="0"/>
        <w:adjustRightInd w:val="0"/>
        <w:spacing w:before="19"/>
        <w:rPr>
          <w:rFonts w:cs="Arial"/>
          <w:color w:val="000000"/>
          <w:sz w:val="25"/>
          <w:szCs w:val="25"/>
          <w:lang w:val="en-US"/>
        </w:rPr>
      </w:pPr>
      <w:r w:rsidRPr="00B41D48">
        <w:rPr>
          <w:rFonts w:cs="Arial"/>
          <w:color w:val="000000"/>
          <w:sz w:val="20"/>
          <w:lang w:val="en-US"/>
        </w:rPr>
        <w:t>PLC Winning</w:t>
      </w:r>
    </w:p>
    <w:p w:rsidR="00B41D48" w:rsidRPr="00B41D48" w:rsidRDefault="00B41D48" w:rsidP="00B41D48">
      <w:pPr>
        <w:widowControl w:val="0"/>
        <w:tabs>
          <w:tab w:val="left" w:pos="90"/>
        </w:tabs>
        <w:autoSpaceDE w:val="0"/>
        <w:autoSpaceDN w:val="0"/>
        <w:adjustRightInd w:val="0"/>
        <w:spacing w:before="59"/>
        <w:rPr>
          <w:rFonts w:cs="Arial"/>
          <w:b/>
          <w:bCs/>
          <w:color w:val="000000"/>
          <w:sz w:val="25"/>
          <w:szCs w:val="25"/>
          <w:lang w:val="en-US"/>
        </w:rPr>
      </w:pPr>
      <w:r w:rsidRPr="00B41D48">
        <w:rPr>
          <w:rFonts w:cs="Arial"/>
          <w:b/>
          <w:bCs/>
          <w:color w:val="000000"/>
          <w:sz w:val="20"/>
          <w:lang w:val="en-US"/>
        </w:rPr>
        <w:t>Software typical</w:t>
      </w:r>
    </w:p>
    <w:p w:rsidR="00B41D48" w:rsidRPr="00B41D48" w:rsidRDefault="00B41D48" w:rsidP="00B41D48">
      <w:pPr>
        <w:widowControl w:val="0"/>
        <w:tabs>
          <w:tab w:val="left" w:pos="90"/>
          <w:tab w:val="left" w:pos="1250"/>
        </w:tabs>
        <w:autoSpaceDE w:val="0"/>
        <w:autoSpaceDN w:val="0"/>
        <w:adjustRightInd w:val="0"/>
        <w:rPr>
          <w:rFonts w:cs="Arial"/>
          <w:color w:val="000000"/>
          <w:sz w:val="25"/>
          <w:szCs w:val="25"/>
          <w:lang w:val="en-US"/>
        </w:rPr>
      </w:pPr>
      <w:r w:rsidRPr="00B41D48">
        <w:rPr>
          <w:rFonts w:cs="Arial"/>
          <w:color w:val="000000"/>
          <w:sz w:val="20"/>
          <w:lang w:val="en-US"/>
        </w:rPr>
        <w:t>DFB_ANA</w:t>
      </w:r>
      <w:r w:rsidRPr="00B41D48">
        <w:rPr>
          <w:lang w:val="en-US"/>
        </w:rPr>
        <w:tab/>
      </w:r>
      <w:r w:rsidRPr="00B41D48">
        <w:rPr>
          <w:rFonts w:cs="Arial"/>
          <w:color w:val="000000"/>
          <w:sz w:val="20"/>
          <w:lang w:val="en-US"/>
        </w:rPr>
        <w:t>Procesmeting, 16 alarmen</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B41D48" w:rsidRDefault="00B41D48" w:rsidP="00B41D48">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Niveau</w:t>
      </w:r>
      <w:r>
        <w:tab/>
      </w:r>
      <w:r>
        <w:rPr>
          <w:rFonts w:cs="Arial"/>
          <w:color w:val="000000"/>
          <w:sz w:val="20"/>
        </w:rPr>
        <w:t>0 -</w:t>
      </w:r>
      <w:r>
        <w:tab/>
        <w:t>2</w:t>
      </w:r>
      <w:r>
        <w:rPr>
          <w:rFonts w:cs="Arial"/>
          <w:color w:val="000000"/>
          <w:sz w:val="20"/>
        </w:rPr>
        <w:t>0</w:t>
      </w:r>
      <w:r>
        <w:tab/>
      </w:r>
      <w:r>
        <w:rPr>
          <w:rFonts w:cs="Arial"/>
          <w:color w:val="000000"/>
          <w:sz w:val="20"/>
        </w:rPr>
        <w:t>m</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Draadbreauk</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Plausibiliteit</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Hoog-hoog</w:t>
      </w:r>
      <w:r>
        <w:rPr>
          <w:rFonts w:cs="Arial"/>
          <w:color w:val="000000"/>
          <w:sz w:val="20"/>
        </w:rPr>
        <w:t xml:space="preserve"> Niveau</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Hoog Niveau</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Laag</w:t>
      </w:r>
      <w:r>
        <w:rPr>
          <w:rFonts w:cs="Arial"/>
          <w:color w:val="000000"/>
          <w:sz w:val="20"/>
        </w:rPr>
        <w:t xml:space="preserve"> Niveau</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Laag-laag Niveau</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w:t>
      </w:r>
    </w:p>
    <w:p w:rsidR="00B41D48" w:rsidRDefault="00B41D48" w:rsidP="00B41D48">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B41D48" w:rsidRDefault="00B41D48" w:rsidP="00B41D48">
      <w:pPr>
        <w:widowControl w:val="0"/>
        <w:tabs>
          <w:tab w:val="left" w:pos="90"/>
          <w:tab w:val="left" w:pos="2265"/>
        </w:tabs>
        <w:autoSpaceDE w:val="0"/>
        <w:autoSpaceDN w:val="0"/>
        <w:adjustRightInd w:val="0"/>
        <w:rPr>
          <w:rFonts w:cs="Arial"/>
          <w:b/>
          <w:bCs/>
          <w:color w:val="000000"/>
          <w:sz w:val="20"/>
        </w:rPr>
      </w:pPr>
    </w:p>
    <w:p w:rsidR="00B41D48" w:rsidRDefault="00B41D48" w:rsidP="00B41D48">
      <w:pPr>
        <w:widowControl w:val="0"/>
        <w:tabs>
          <w:tab w:val="left" w:pos="90"/>
          <w:tab w:val="left" w:pos="2265"/>
        </w:tabs>
        <w:autoSpaceDE w:val="0"/>
        <w:autoSpaceDN w:val="0"/>
        <w:adjustRightInd w:val="0"/>
        <w:rPr>
          <w:rFonts w:cs="Arial"/>
          <w:b/>
          <w:bCs/>
          <w:color w:val="000000"/>
          <w:sz w:val="20"/>
        </w:rPr>
      </w:pPr>
    </w:p>
    <w:p w:rsidR="00B41D48" w:rsidRDefault="00B41D48">
      <w:pPr>
        <w:spacing w:line="240" w:lineRule="auto"/>
        <w:rPr>
          <w:rFonts w:cs="Arial"/>
          <w:b/>
          <w:bCs/>
          <w:color w:val="000000"/>
          <w:sz w:val="20"/>
        </w:rPr>
      </w:pPr>
      <w:r>
        <w:rPr>
          <w:rFonts w:cs="Arial"/>
          <w:b/>
          <w:bCs/>
          <w:color w:val="000000"/>
          <w:sz w:val="20"/>
        </w:rP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rsidP="003C49E7">
            <w:pPr>
              <w:widowControl w:val="0"/>
              <w:autoSpaceDE w:val="0"/>
              <w:autoSpaceDN w:val="0"/>
              <w:adjustRightInd w:val="0"/>
              <w:rPr>
                <w:rFonts w:cs="Arial"/>
                <w:b/>
                <w:bCs/>
                <w:color w:val="000000"/>
                <w:sz w:val="20"/>
                <w:szCs w:val="25"/>
              </w:rPr>
            </w:pPr>
            <w:r>
              <w:rPr>
                <w:rFonts w:cs="Arial"/>
                <w:b/>
                <w:bCs/>
                <w:color w:val="000000"/>
                <w:sz w:val="20"/>
              </w:rPr>
              <w:t xml:space="preserve">Debietmeting ruwwater Winput </w:t>
            </w:r>
            <w:r w:rsidR="003C49E7">
              <w:rPr>
                <w:rFonts w:cs="Arial"/>
                <w:b/>
                <w:bCs/>
                <w:color w:val="000000"/>
                <w:sz w:val="20"/>
              </w:rPr>
              <w:t>015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rsidP="003C49E7">
            <w:pPr>
              <w:widowControl w:val="0"/>
              <w:autoSpaceDE w:val="0"/>
              <w:autoSpaceDN w:val="0"/>
              <w:adjustRightInd w:val="0"/>
              <w:rPr>
                <w:rFonts w:cs="Arial"/>
                <w:b/>
                <w:bCs/>
                <w:color w:val="000000"/>
                <w:sz w:val="20"/>
                <w:szCs w:val="25"/>
                <w:lang w:val="en-US"/>
              </w:rPr>
            </w:pPr>
            <w:r>
              <w:rPr>
                <w:rFonts w:cs="Arial"/>
                <w:b/>
                <w:bCs/>
                <w:color w:val="000000"/>
                <w:sz w:val="20"/>
                <w:lang w:val="en-US"/>
              </w:rPr>
              <w:t>FIT-0</w:t>
            </w:r>
            <w:r w:rsidR="003C49E7">
              <w:rPr>
                <w:rFonts w:cs="Arial"/>
                <w:b/>
                <w:bCs/>
                <w:color w:val="000000"/>
                <w:sz w:val="20"/>
                <w:lang w:val="en-US"/>
              </w:rPr>
              <w:t>15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w:t>
            </w:r>
            <w:r w:rsidR="003C49E7">
              <w:rPr>
                <w:rFonts w:cs="Arial"/>
                <w:b/>
                <w:bCs/>
                <w:color w:val="000000"/>
                <w:sz w:val="20"/>
              </w:rPr>
              <w:t>15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w:t>
            </w:r>
            <w:r w:rsidR="003C49E7">
              <w:rPr>
                <w:rFonts w:cs="Arial"/>
                <w:b/>
                <w:bCs/>
                <w:color w:val="000000"/>
                <w:sz w:val="20"/>
              </w:rPr>
              <w:t>15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192" w:author="r.m.w.jansen" w:date="2007-07-02T15:34:00Z">
        <w:r>
          <w:rPr>
            <w:rFonts w:cs="Arial"/>
            <w:color w:val="000000"/>
            <w:sz w:val="20"/>
          </w:rPr>
          <w:delText>popup</w:delText>
        </w:r>
      </w:del>
      <w:ins w:id="193" w:author="r.m.w.jansen" w:date="2007-07-02T15:35:00Z">
        <w:r>
          <w:rPr>
            <w:rFonts w:cs="Arial"/>
            <w:color w:val="000000"/>
            <w:sz w:val="20"/>
          </w:rPr>
          <w:t>pop-up</w:t>
        </w:r>
      </w:ins>
      <w:ins w:id="194" w:author="r.m.w.jansen" w:date="2007-07-02T15:34: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B41D48" w:rsidRDefault="00B41D48">
      <w:pPr>
        <w:widowControl w:val="0"/>
        <w:tabs>
          <w:tab w:val="left" w:pos="90"/>
          <w:tab w:val="left" w:pos="2265"/>
        </w:tabs>
        <w:autoSpaceDE w:val="0"/>
        <w:autoSpaceDN w:val="0"/>
        <w:adjustRightInd w:val="0"/>
      </w:pPr>
    </w:p>
    <w:p w:rsidR="00B41D48" w:rsidRDefault="00B41D48">
      <w:pPr>
        <w:spacing w:line="240" w:lineRule="auto"/>
      </w:pPr>
      <w:r>
        <w:br w:type="page"/>
      </w:r>
    </w:p>
    <w:tbl>
      <w:tblPr>
        <w:tblW w:w="9286" w:type="dxa"/>
        <w:tblBorders>
          <w:bottom w:val="single" w:sz="4" w:space="0" w:color="auto"/>
        </w:tblBorders>
        <w:tblLayout w:type="fixed"/>
        <w:tblLook w:val="0000" w:firstRow="0" w:lastRow="0" w:firstColumn="0" w:lastColumn="0" w:noHBand="0" w:noVBand="0"/>
      </w:tblPr>
      <w:tblGrid>
        <w:gridCol w:w="2265"/>
        <w:gridCol w:w="7021"/>
      </w:tblGrid>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Deelproces:</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Procesblok:</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Omschrijving:</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Niveaumeting ruwwater Winput 016</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Tagnummer:</w:t>
            </w:r>
          </w:p>
        </w:tc>
        <w:tc>
          <w:tcPr>
            <w:tcW w:w="7021" w:type="dxa"/>
          </w:tcPr>
          <w:p w:rsidR="00B41D48" w:rsidRDefault="00B41D48"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LT-016</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Doel:</w:t>
            </w:r>
          </w:p>
        </w:tc>
        <w:tc>
          <w:tcPr>
            <w:tcW w:w="7021" w:type="dxa"/>
          </w:tcPr>
          <w:p w:rsidR="00B41D48" w:rsidRDefault="00B41D48"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Niveaumeting</w:t>
            </w:r>
          </w:p>
        </w:tc>
      </w:tr>
    </w:tbl>
    <w:p w:rsidR="00B41D48" w:rsidRDefault="00B41D48" w:rsidP="00B41D48">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B41D48" w:rsidRDefault="00B41D48" w:rsidP="00B41D48">
      <w:pPr>
        <w:widowControl w:val="0"/>
        <w:tabs>
          <w:tab w:val="left" w:pos="90"/>
        </w:tabs>
        <w:autoSpaceDE w:val="0"/>
        <w:autoSpaceDN w:val="0"/>
        <w:adjustRightInd w:val="0"/>
        <w:spacing w:before="59"/>
        <w:rPr>
          <w:rFonts w:cs="Arial"/>
          <w:color w:val="000000"/>
          <w:sz w:val="22"/>
          <w:szCs w:val="22"/>
        </w:rPr>
      </w:pPr>
      <w:r w:rsidRPr="005966E0">
        <w:rPr>
          <w:rFonts w:cs="Arial"/>
          <w:color w:val="000000"/>
          <w:sz w:val="20"/>
        </w:rPr>
        <w:t>Het grondwaterniveau in de peil bu</w:t>
      </w:r>
      <w:r>
        <w:rPr>
          <w:rFonts w:cs="Arial"/>
          <w:color w:val="000000"/>
          <w:sz w:val="20"/>
        </w:rPr>
        <w:t>is</w:t>
      </w:r>
      <w:r w:rsidRPr="005966E0">
        <w:rPr>
          <w:rFonts w:cs="Arial"/>
          <w:color w:val="000000"/>
          <w:sz w:val="20"/>
        </w:rPr>
        <w:t xml:space="preserve"> </w:t>
      </w:r>
      <w:r>
        <w:rPr>
          <w:rFonts w:cs="Arial"/>
          <w:color w:val="000000"/>
          <w:sz w:val="20"/>
        </w:rPr>
        <w:t>wordt</w:t>
      </w:r>
      <w:r w:rsidRPr="005966E0">
        <w:rPr>
          <w:rFonts w:cs="Arial"/>
          <w:color w:val="000000"/>
          <w:sz w:val="20"/>
        </w:rPr>
        <w:t xml:space="preserve"> gemeten</w:t>
      </w:r>
      <w:r>
        <w:rPr>
          <w:rFonts w:cs="Arial"/>
          <w:color w:val="000000"/>
          <w:sz w:val="20"/>
        </w:rPr>
        <w:t>, met een diver.</w:t>
      </w:r>
    </w:p>
    <w:p w:rsidR="00B41D48" w:rsidRPr="00B41D48" w:rsidRDefault="00B41D48" w:rsidP="00B41D48">
      <w:pPr>
        <w:widowControl w:val="0"/>
        <w:tabs>
          <w:tab w:val="left" w:pos="90"/>
        </w:tabs>
        <w:autoSpaceDE w:val="0"/>
        <w:autoSpaceDN w:val="0"/>
        <w:adjustRightInd w:val="0"/>
        <w:spacing w:before="328"/>
        <w:rPr>
          <w:rFonts w:cs="Arial"/>
          <w:b/>
          <w:bCs/>
          <w:color w:val="000000"/>
          <w:sz w:val="25"/>
          <w:szCs w:val="25"/>
          <w:u w:val="single"/>
          <w:lang w:val="en-US"/>
        </w:rPr>
      </w:pPr>
      <w:r w:rsidRPr="00B41D48">
        <w:rPr>
          <w:rFonts w:cs="Arial"/>
          <w:b/>
          <w:bCs/>
          <w:color w:val="000000"/>
          <w:sz w:val="20"/>
          <w:u w:val="single"/>
          <w:lang w:val="en-US"/>
        </w:rPr>
        <w:t>PLC</w:t>
      </w:r>
    </w:p>
    <w:p w:rsidR="00B41D48" w:rsidRPr="00B41D48" w:rsidRDefault="00B41D48" w:rsidP="00B41D48">
      <w:pPr>
        <w:widowControl w:val="0"/>
        <w:tabs>
          <w:tab w:val="left" w:pos="90"/>
        </w:tabs>
        <w:autoSpaceDE w:val="0"/>
        <w:autoSpaceDN w:val="0"/>
        <w:adjustRightInd w:val="0"/>
        <w:spacing w:before="19"/>
        <w:rPr>
          <w:rFonts w:cs="Arial"/>
          <w:color w:val="000000"/>
          <w:sz w:val="25"/>
          <w:szCs w:val="25"/>
          <w:lang w:val="en-US"/>
        </w:rPr>
      </w:pPr>
      <w:r w:rsidRPr="00B41D48">
        <w:rPr>
          <w:rFonts w:cs="Arial"/>
          <w:color w:val="000000"/>
          <w:sz w:val="20"/>
          <w:lang w:val="en-US"/>
        </w:rPr>
        <w:t>PLC Winning</w:t>
      </w:r>
    </w:p>
    <w:p w:rsidR="00B41D48" w:rsidRPr="00B41D48" w:rsidRDefault="00B41D48" w:rsidP="00B41D48">
      <w:pPr>
        <w:widowControl w:val="0"/>
        <w:tabs>
          <w:tab w:val="left" w:pos="90"/>
        </w:tabs>
        <w:autoSpaceDE w:val="0"/>
        <w:autoSpaceDN w:val="0"/>
        <w:adjustRightInd w:val="0"/>
        <w:spacing w:before="59"/>
        <w:rPr>
          <w:rFonts w:cs="Arial"/>
          <w:b/>
          <w:bCs/>
          <w:color w:val="000000"/>
          <w:sz w:val="25"/>
          <w:szCs w:val="25"/>
          <w:lang w:val="en-US"/>
        </w:rPr>
      </w:pPr>
      <w:r w:rsidRPr="00B41D48">
        <w:rPr>
          <w:rFonts w:cs="Arial"/>
          <w:b/>
          <w:bCs/>
          <w:color w:val="000000"/>
          <w:sz w:val="20"/>
          <w:lang w:val="en-US"/>
        </w:rPr>
        <w:t>Software typical</w:t>
      </w:r>
    </w:p>
    <w:p w:rsidR="00B41D48" w:rsidRPr="00B41D48" w:rsidRDefault="00B41D48" w:rsidP="00B41D48">
      <w:pPr>
        <w:widowControl w:val="0"/>
        <w:tabs>
          <w:tab w:val="left" w:pos="90"/>
          <w:tab w:val="left" w:pos="1250"/>
        </w:tabs>
        <w:autoSpaceDE w:val="0"/>
        <w:autoSpaceDN w:val="0"/>
        <w:adjustRightInd w:val="0"/>
        <w:rPr>
          <w:rFonts w:cs="Arial"/>
          <w:color w:val="000000"/>
          <w:sz w:val="25"/>
          <w:szCs w:val="25"/>
          <w:lang w:val="en-US"/>
        </w:rPr>
      </w:pPr>
      <w:r w:rsidRPr="00B41D48">
        <w:rPr>
          <w:rFonts w:cs="Arial"/>
          <w:color w:val="000000"/>
          <w:sz w:val="20"/>
          <w:lang w:val="en-US"/>
        </w:rPr>
        <w:t>DFB_ANA</w:t>
      </w:r>
      <w:r w:rsidRPr="00B41D48">
        <w:rPr>
          <w:lang w:val="en-US"/>
        </w:rPr>
        <w:tab/>
      </w:r>
      <w:r w:rsidRPr="00B41D48">
        <w:rPr>
          <w:rFonts w:cs="Arial"/>
          <w:color w:val="000000"/>
          <w:sz w:val="20"/>
          <w:lang w:val="en-US"/>
        </w:rPr>
        <w:t>Procesmeting, 16 alarmen</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B41D48" w:rsidRDefault="00B41D48" w:rsidP="00B41D48">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Niveau</w:t>
      </w:r>
      <w:r>
        <w:tab/>
      </w:r>
      <w:r>
        <w:rPr>
          <w:rFonts w:cs="Arial"/>
          <w:color w:val="000000"/>
          <w:sz w:val="20"/>
        </w:rPr>
        <w:t>0 -</w:t>
      </w:r>
      <w:r>
        <w:tab/>
        <w:t>2</w:t>
      </w:r>
      <w:r>
        <w:rPr>
          <w:rFonts w:cs="Arial"/>
          <w:color w:val="000000"/>
          <w:sz w:val="20"/>
        </w:rPr>
        <w:t>0</w:t>
      </w:r>
      <w:r>
        <w:tab/>
      </w:r>
      <w:r>
        <w:rPr>
          <w:rFonts w:cs="Arial"/>
          <w:color w:val="000000"/>
          <w:sz w:val="20"/>
        </w:rPr>
        <w:t>m</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Draadbreauk</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Plausibiliteit</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Hoog-hoog</w:t>
      </w:r>
      <w:r>
        <w:rPr>
          <w:rFonts w:cs="Arial"/>
          <w:color w:val="000000"/>
          <w:sz w:val="20"/>
        </w:rPr>
        <w:t xml:space="preserve"> Niveau</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Hoog Niveau</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Laag</w:t>
      </w:r>
      <w:r>
        <w:rPr>
          <w:rFonts w:cs="Arial"/>
          <w:color w:val="000000"/>
          <w:sz w:val="20"/>
        </w:rPr>
        <w:t xml:space="preserve"> Niveau</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Laag-laag Niveau</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w:t>
      </w:r>
    </w:p>
    <w:p w:rsidR="00B41D48" w:rsidRDefault="00B41D48" w:rsidP="00B41D48">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B41D48" w:rsidRDefault="00B41D48" w:rsidP="00B41D48">
      <w:pPr>
        <w:widowControl w:val="0"/>
        <w:tabs>
          <w:tab w:val="left" w:pos="90"/>
          <w:tab w:val="left" w:pos="2265"/>
        </w:tabs>
        <w:autoSpaceDE w:val="0"/>
        <w:autoSpaceDN w:val="0"/>
        <w:adjustRightInd w:val="0"/>
        <w:rPr>
          <w:rFonts w:cs="Arial"/>
          <w:b/>
          <w:bCs/>
          <w:color w:val="000000"/>
          <w:sz w:val="20"/>
        </w:rPr>
      </w:pP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rsidP="00B41D48">
            <w:pPr>
              <w:widowControl w:val="0"/>
              <w:autoSpaceDE w:val="0"/>
              <w:autoSpaceDN w:val="0"/>
              <w:adjustRightInd w:val="0"/>
              <w:rPr>
                <w:rFonts w:cs="Arial"/>
                <w:b/>
                <w:bCs/>
                <w:color w:val="000000"/>
                <w:sz w:val="20"/>
                <w:szCs w:val="25"/>
              </w:rPr>
            </w:pPr>
            <w:r>
              <w:rPr>
                <w:rFonts w:cs="Arial"/>
                <w:b/>
                <w:bCs/>
                <w:color w:val="000000"/>
                <w:sz w:val="20"/>
              </w:rPr>
              <w:t>Debietmeting ruwwater Winput 0</w:t>
            </w:r>
            <w:r w:rsidR="00B41D48">
              <w:rPr>
                <w:rFonts w:cs="Arial"/>
                <w:b/>
                <w:bCs/>
                <w:color w:val="000000"/>
                <w:sz w:val="20"/>
              </w:rPr>
              <w:t>16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EE12EE" w:rsidP="00B41D48">
            <w:pPr>
              <w:widowControl w:val="0"/>
              <w:autoSpaceDE w:val="0"/>
              <w:autoSpaceDN w:val="0"/>
              <w:adjustRightInd w:val="0"/>
              <w:rPr>
                <w:rFonts w:cs="Arial"/>
                <w:b/>
                <w:bCs/>
                <w:color w:val="000000"/>
                <w:sz w:val="20"/>
                <w:szCs w:val="25"/>
                <w:lang w:val="en-US"/>
              </w:rPr>
            </w:pPr>
            <w:r>
              <w:rPr>
                <w:rFonts w:cs="Arial"/>
                <w:b/>
                <w:bCs/>
                <w:color w:val="000000"/>
                <w:sz w:val="20"/>
                <w:lang w:val="en-US"/>
              </w:rPr>
              <w:t>FIT-</w:t>
            </w:r>
            <w:r w:rsidR="00B41D48">
              <w:rPr>
                <w:rFonts w:cs="Arial"/>
                <w:b/>
                <w:bCs/>
                <w:color w:val="000000"/>
                <w:sz w:val="20"/>
                <w:lang w:val="en-US"/>
              </w:rPr>
              <w:t>016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Deelproces:</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Procesblok:</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Omschrijving:</w:t>
            </w:r>
          </w:p>
        </w:tc>
        <w:tc>
          <w:tcPr>
            <w:tcW w:w="7021" w:type="dxa"/>
          </w:tcPr>
          <w:p w:rsidR="00B41D48" w:rsidRDefault="00B41D48" w:rsidP="00B41D48">
            <w:pPr>
              <w:widowControl w:val="0"/>
              <w:autoSpaceDE w:val="0"/>
              <w:autoSpaceDN w:val="0"/>
              <w:adjustRightInd w:val="0"/>
              <w:rPr>
                <w:rFonts w:cs="Arial"/>
                <w:b/>
                <w:bCs/>
                <w:color w:val="000000"/>
                <w:sz w:val="20"/>
                <w:szCs w:val="25"/>
              </w:rPr>
            </w:pPr>
            <w:r>
              <w:rPr>
                <w:rFonts w:cs="Arial"/>
                <w:b/>
                <w:bCs/>
                <w:color w:val="000000"/>
                <w:sz w:val="20"/>
              </w:rPr>
              <w:t>Winput 016</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Tagnummer:</w:t>
            </w:r>
          </w:p>
        </w:tc>
        <w:tc>
          <w:tcPr>
            <w:tcW w:w="7021" w:type="dxa"/>
          </w:tcPr>
          <w:p w:rsidR="00B41D48" w:rsidRDefault="00B41D48" w:rsidP="00B41D48">
            <w:pPr>
              <w:widowControl w:val="0"/>
              <w:autoSpaceDE w:val="0"/>
              <w:autoSpaceDN w:val="0"/>
              <w:adjustRightInd w:val="0"/>
              <w:rPr>
                <w:rFonts w:cs="Arial"/>
                <w:b/>
                <w:bCs/>
                <w:color w:val="000000"/>
                <w:sz w:val="20"/>
                <w:szCs w:val="25"/>
              </w:rPr>
            </w:pPr>
            <w:r>
              <w:rPr>
                <w:rFonts w:cs="Arial"/>
                <w:b/>
                <w:bCs/>
                <w:color w:val="000000"/>
                <w:sz w:val="20"/>
              </w:rPr>
              <w:t>PP-016</w:t>
            </w:r>
          </w:p>
        </w:tc>
      </w:tr>
      <w:tr w:rsidR="00B41D48" w:rsidTr="00E676A5">
        <w:tc>
          <w:tcPr>
            <w:tcW w:w="2265" w:type="dxa"/>
          </w:tcPr>
          <w:p w:rsidR="00B41D48" w:rsidRDefault="00B41D48" w:rsidP="00E676A5">
            <w:pPr>
              <w:widowControl w:val="0"/>
              <w:autoSpaceDE w:val="0"/>
              <w:autoSpaceDN w:val="0"/>
              <w:adjustRightInd w:val="0"/>
              <w:rPr>
                <w:sz w:val="20"/>
              </w:rPr>
            </w:pPr>
            <w:r>
              <w:rPr>
                <w:rFonts w:cs="Arial"/>
                <w:b/>
                <w:bCs/>
                <w:color w:val="000000"/>
                <w:sz w:val="20"/>
              </w:rPr>
              <w:t>Doel:</w:t>
            </w:r>
          </w:p>
        </w:tc>
        <w:tc>
          <w:tcPr>
            <w:tcW w:w="7021" w:type="dxa"/>
          </w:tcPr>
          <w:p w:rsidR="00B41D48" w:rsidRDefault="00B41D48" w:rsidP="00E676A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B41D48" w:rsidRDefault="00B41D48" w:rsidP="00B41D48">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B41D48" w:rsidRDefault="00B41D48" w:rsidP="00B41D48">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B41D48" w:rsidRDefault="00B41D48" w:rsidP="00B41D48">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B41D48" w:rsidRDefault="00B41D48" w:rsidP="00B41D48">
      <w:pPr>
        <w:widowControl w:val="0"/>
        <w:tabs>
          <w:tab w:val="left" w:pos="90"/>
        </w:tabs>
        <w:autoSpaceDE w:val="0"/>
        <w:autoSpaceDN w:val="0"/>
        <w:adjustRightInd w:val="0"/>
        <w:rPr>
          <w:rFonts w:cs="Arial"/>
          <w:color w:val="000000"/>
          <w:sz w:val="22"/>
          <w:szCs w:val="22"/>
        </w:rPr>
      </w:pPr>
    </w:p>
    <w:p w:rsidR="00B41D48" w:rsidRDefault="00B41D48" w:rsidP="00B41D48">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B41D48" w:rsidRDefault="00B41D48" w:rsidP="00B41D48">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B41D48" w:rsidRDefault="00B41D48" w:rsidP="00B41D48">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B41D48" w:rsidRDefault="00B41D48" w:rsidP="00B41D48">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195" w:author="r.m.w.jansen" w:date="2007-07-02T15:35:00Z">
        <w:r>
          <w:rPr>
            <w:rFonts w:cs="Arial"/>
            <w:color w:val="000000"/>
            <w:sz w:val="20"/>
          </w:rPr>
          <w:delText>popup</w:delText>
        </w:r>
      </w:del>
      <w:ins w:id="196" w:author="r.m.w.jansen" w:date="2007-07-02T15:35:00Z">
        <w:r>
          <w:rPr>
            <w:rFonts w:cs="Arial"/>
            <w:color w:val="000000"/>
            <w:sz w:val="20"/>
          </w:rPr>
          <w:t>pop-up</w:t>
        </w:r>
      </w:ins>
      <w:r>
        <w:rPr>
          <w:rFonts w:cs="Arial"/>
          <w:color w:val="000000"/>
          <w:sz w:val="20"/>
        </w:rPr>
        <w:t xml:space="preserve"> menu.</w:t>
      </w:r>
    </w:p>
    <w:p w:rsidR="00B41D48" w:rsidRPr="00CE2A82" w:rsidRDefault="00B41D48" w:rsidP="00B41D48">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B41D48" w:rsidRPr="00CE2A82" w:rsidRDefault="00B41D48" w:rsidP="00B41D48">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B41D48" w:rsidRPr="00CE2A82" w:rsidRDefault="00B41D48" w:rsidP="00B41D48">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B41D48" w:rsidRDefault="00B41D48" w:rsidP="00B41D48">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B41D48" w:rsidRDefault="00B41D48" w:rsidP="00B41D48">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B41D48" w:rsidRDefault="00B41D48" w:rsidP="00B41D48">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B41D48" w:rsidRDefault="00B41D48" w:rsidP="00B41D48">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B41D48" w:rsidRDefault="00B41D48" w:rsidP="00B41D48">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B41D48" w:rsidRDefault="00B41D48" w:rsidP="00B41D48">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B41D48" w:rsidP="00B41D48">
      <w:pPr>
        <w:widowControl w:val="0"/>
        <w:tabs>
          <w:tab w:val="left" w:pos="90"/>
          <w:tab w:val="left" w:pos="2265"/>
        </w:tabs>
        <w:autoSpaceDE w:val="0"/>
        <w:autoSpaceDN w:val="0"/>
        <w:adjustRightInd w:val="0"/>
        <w:rPr>
          <w:rFonts w:cs="Arial"/>
          <w:b/>
          <w:bCs/>
          <w:color w:val="000000"/>
          <w:sz w:val="20"/>
        </w:rPr>
      </w:pPr>
      <w:r>
        <w:br w:type="page"/>
      </w:r>
    </w:p>
    <w:p w:rsidR="008550F9" w:rsidRDefault="008550F9">
      <w:pPr>
        <w:widowControl w:val="0"/>
        <w:tabs>
          <w:tab w:val="left" w:pos="90"/>
          <w:tab w:val="left" w:pos="2265"/>
        </w:tabs>
        <w:autoSpaceDE w:val="0"/>
        <w:autoSpaceDN w:val="0"/>
        <w:adjustRightInd w:val="0"/>
        <w:rPr>
          <w:rFonts w:cs="Arial"/>
          <w:b/>
          <w:bCs/>
          <w:color w:val="000000"/>
          <w:sz w:val="20"/>
        </w:rPr>
      </w:pP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031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FIT-031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197" w:author="r.m.w.jansen" w:date="2007-07-02T15:35:00Z">
        <w:r>
          <w:rPr>
            <w:rFonts w:cs="Arial"/>
            <w:color w:val="000000"/>
            <w:sz w:val="20"/>
          </w:rPr>
          <w:delText>popup</w:delText>
        </w:r>
      </w:del>
      <w:ins w:id="198"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p w:rsidR="008550F9" w:rsidRDefault="008550F9">
      <w:pPr>
        <w:widowControl w:val="0"/>
        <w:tabs>
          <w:tab w:val="left" w:pos="90"/>
          <w:tab w:val="left" w:pos="2265"/>
        </w:tabs>
        <w:autoSpaceDE w:val="0"/>
        <w:autoSpaceDN w:val="0"/>
        <w:adjustRightInd w:val="0"/>
        <w:rPr>
          <w:rFonts w:cs="Arial"/>
          <w:b/>
          <w:bCs/>
          <w:color w:val="000000"/>
          <w:sz w:val="20"/>
        </w:rPr>
      </w:pP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035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FIT-035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199" w:author="r.m.w.jansen" w:date="2007-07-02T15:35:00Z">
        <w:r>
          <w:rPr>
            <w:rFonts w:cs="Arial"/>
            <w:color w:val="000000"/>
            <w:sz w:val="20"/>
          </w:rPr>
          <w:delText>popup</w:delText>
        </w:r>
      </w:del>
      <w:ins w:id="200"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036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FIT-036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036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PP-036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01" w:author="r.m.w.jansen" w:date="2007-07-02T15:35:00Z">
        <w:r>
          <w:rPr>
            <w:rFonts w:cs="Arial"/>
            <w:color w:val="000000"/>
            <w:sz w:val="20"/>
          </w:rPr>
          <w:delText>popup</w:delText>
        </w:r>
      </w:del>
      <w:ins w:id="202"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040</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FIT-040</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03" w:author="r.m.w.jansen" w:date="2007-07-02T15:35:00Z">
        <w:r>
          <w:rPr>
            <w:rFonts w:cs="Arial"/>
            <w:color w:val="000000"/>
            <w:sz w:val="20"/>
          </w:rPr>
          <w:delText>popup</w:delText>
        </w:r>
      </w:del>
      <w:ins w:id="204"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8550F9"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Debietmeting ruwwater Winput 042</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FIT-042</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Doel:</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973BAD" w:rsidRDefault="00973BAD" w:rsidP="00973BAD">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973BAD" w:rsidRDefault="00973BAD" w:rsidP="00973BAD">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973BAD" w:rsidRDefault="00973BAD" w:rsidP="00973BAD">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973BAD" w:rsidRDefault="00973BAD" w:rsidP="00973BAD">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Winput 042</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PP-042</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Doel:</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973BAD" w:rsidRDefault="00973BAD" w:rsidP="00973BAD">
      <w:pPr>
        <w:widowControl w:val="0"/>
        <w:tabs>
          <w:tab w:val="left" w:pos="90"/>
        </w:tabs>
        <w:autoSpaceDE w:val="0"/>
        <w:autoSpaceDN w:val="0"/>
        <w:adjustRightInd w:val="0"/>
        <w:rPr>
          <w:rFonts w:cs="Arial"/>
          <w:color w:val="000000"/>
          <w:sz w:val="22"/>
          <w:szCs w:val="22"/>
        </w:rPr>
      </w:pP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05" w:author="r.m.w.jansen" w:date="2007-07-02T15:35:00Z">
        <w:r>
          <w:rPr>
            <w:rFonts w:cs="Arial"/>
            <w:color w:val="000000"/>
            <w:sz w:val="20"/>
          </w:rPr>
          <w:delText>popup</w:delText>
        </w:r>
      </w:del>
      <w:ins w:id="206" w:author="r.m.w.jansen" w:date="2007-07-02T15:35:00Z">
        <w:r>
          <w:rPr>
            <w:rFonts w:cs="Arial"/>
            <w:color w:val="000000"/>
            <w:sz w:val="20"/>
          </w:rPr>
          <w:t>pop-up</w:t>
        </w:r>
      </w:ins>
      <w:r>
        <w:rPr>
          <w:rFonts w:cs="Arial"/>
          <w:color w:val="000000"/>
          <w:sz w:val="20"/>
        </w:rPr>
        <w:t xml:space="preserve"> menu.</w:t>
      </w:r>
    </w:p>
    <w:p w:rsidR="00973BAD" w:rsidRPr="00CE2A82" w:rsidRDefault="00973BAD" w:rsidP="00973BAD">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973BAD" w:rsidRPr="00CE2A82" w:rsidRDefault="00973BAD" w:rsidP="00973BAD">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973BAD" w:rsidRPr="00CE2A82" w:rsidRDefault="00973BAD" w:rsidP="00973BAD">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973BAD" w:rsidRDefault="00973BAD" w:rsidP="00973BAD">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973BAD" w:rsidRDefault="00973BAD" w:rsidP="00973BAD">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p w:rsidR="00973BAD" w:rsidRDefault="00973BAD" w:rsidP="00973BAD">
      <w:pPr>
        <w:widowControl w:val="0"/>
        <w:tabs>
          <w:tab w:val="left" w:pos="90"/>
          <w:tab w:val="left" w:pos="2265"/>
        </w:tabs>
        <w:autoSpaceDE w:val="0"/>
        <w:autoSpaceDN w:val="0"/>
        <w:adjustRightInd w:val="0"/>
        <w:rPr>
          <w:rFonts w:cs="Arial"/>
          <w:b/>
          <w:bCs/>
          <w:color w:val="000000"/>
          <w:sz w:val="20"/>
        </w:rPr>
      </w:pP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Debietmeting ruwwater Winput 043</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FIT-043</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Doel:</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973BAD" w:rsidRDefault="00973BAD" w:rsidP="00973BAD">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973BAD" w:rsidRDefault="00973BAD" w:rsidP="00973BAD">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973BAD" w:rsidRDefault="00973BAD" w:rsidP="00973BAD">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973BAD" w:rsidRDefault="00973BAD" w:rsidP="00973BAD">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Winput 043</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PP-043</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Doel:</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973BAD" w:rsidRDefault="00973BAD" w:rsidP="00973BAD">
      <w:pPr>
        <w:widowControl w:val="0"/>
        <w:tabs>
          <w:tab w:val="left" w:pos="90"/>
        </w:tabs>
        <w:autoSpaceDE w:val="0"/>
        <w:autoSpaceDN w:val="0"/>
        <w:adjustRightInd w:val="0"/>
        <w:rPr>
          <w:rFonts w:cs="Arial"/>
          <w:color w:val="000000"/>
          <w:sz w:val="22"/>
          <w:szCs w:val="22"/>
        </w:rPr>
      </w:pP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07" w:author="r.m.w.jansen" w:date="2007-07-02T15:35:00Z">
        <w:r>
          <w:rPr>
            <w:rFonts w:cs="Arial"/>
            <w:color w:val="000000"/>
            <w:sz w:val="20"/>
          </w:rPr>
          <w:delText>popup</w:delText>
        </w:r>
      </w:del>
      <w:ins w:id="208" w:author="r.m.w.jansen" w:date="2007-07-02T15:35:00Z">
        <w:r>
          <w:rPr>
            <w:rFonts w:cs="Arial"/>
            <w:color w:val="000000"/>
            <w:sz w:val="20"/>
          </w:rPr>
          <w:t>pop-up</w:t>
        </w:r>
      </w:ins>
      <w:r>
        <w:rPr>
          <w:rFonts w:cs="Arial"/>
          <w:color w:val="000000"/>
          <w:sz w:val="20"/>
        </w:rPr>
        <w:t xml:space="preserve"> menu.</w:t>
      </w:r>
    </w:p>
    <w:p w:rsidR="00973BAD" w:rsidRPr="00CE2A82" w:rsidRDefault="00973BAD" w:rsidP="00973BAD">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973BAD" w:rsidRPr="00CE2A82" w:rsidRDefault="00973BAD" w:rsidP="00973BAD">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973BAD" w:rsidRPr="00CE2A82" w:rsidRDefault="00973BAD" w:rsidP="00973BAD">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973BAD" w:rsidRDefault="00973BAD" w:rsidP="00973BAD">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973BAD" w:rsidRDefault="00973BAD" w:rsidP="00973BAD">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p w:rsidR="00973BAD" w:rsidRDefault="00973BAD" w:rsidP="00973BAD">
      <w:pPr>
        <w:widowControl w:val="0"/>
        <w:tabs>
          <w:tab w:val="left" w:pos="90"/>
          <w:tab w:val="left" w:pos="2265"/>
        </w:tabs>
        <w:autoSpaceDE w:val="0"/>
        <w:autoSpaceDN w:val="0"/>
        <w:adjustRightInd w:val="0"/>
        <w:rPr>
          <w:rFonts w:cs="Arial"/>
          <w:b/>
          <w:bCs/>
          <w:color w:val="000000"/>
          <w:sz w:val="20"/>
        </w:rPr>
      </w:pP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Debietmeting ruwwater Winput 044</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FIT-044</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Doel:</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973BAD" w:rsidRDefault="00973BAD" w:rsidP="00973BAD">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973BAD" w:rsidRDefault="00973BAD" w:rsidP="00973BAD">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973BAD" w:rsidRDefault="00973BAD" w:rsidP="00973BAD">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973BAD" w:rsidRDefault="00973BAD" w:rsidP="00973BAD">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Winput 044</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PP-044</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Doel:</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973BAD" w:rsidRDefault="00973BAD" w:rsidP="00973BAD">
      <w:pPr>
        <w:widowControl w:val="0"/>
        <w:tabs>
          <w:tab w:val="left" w:pos="90"/>
        </w:tabs>
        <w:autoSpaceDE w:val="0"/>
        <w:autoSpaceDN w:val="0"/>
        <w:adjustRightInd w:val="0"/>
        <w:rPr>
          <w:rFonts w:cs="Arial"/>
          <w:color w:val="000000"/>
          <w:sz w:val="22"/>
          <w:szCs w:val="22"/>
        </w:rPr>
      </w:pP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09" w:author="r.m.w.jansen" w:date="2007-07-02T15:35:00Z">
        <w:r>
          <w:rPr>
            <w:rFonts w:cs="Arial"/>
            <w:color w:val="000000"/>
            <w:sz w:val="20"/>
          </w:rPr>
          <w:delText>popup</w:delText>
        </w:r>
      </w:del>
      <w:ins w:id="210" w:author="r.m.w.jansen" w:date="2007-07-02T15:35:00Z">
        <w:r>
          <w:rPr>
            <w:rFonts w:cs="Arial"/>
            <w:color w:val="000000"/>
            <w:sz w:val="20"/>
          </w:rPr>
          <w:t>pop-up</w:t>
        </w:r>
      </w:ins>
      <w:r>
        <w:rPr>
          <w:rFonts w:cs="Arial"/>
          <w:color w:val="000000"/>
          <w:sz w:val="20"/>
        </w:rPr>
        <w:t xml:space="preserve"> menu.</w:t>
      </w:r>
    </w:p>
    <w:p w:rsidR="00973BAD" w:rsidRPr="00CE2A82" w:rsidRDefault="00973BAD" w:rsidP="00973BAD">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973BAD" w:rsidRPr="00CE2A82" w:rsidRDefault="00973BAD" w:rsidP="00973BAD">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973BAD" w:rsidRPr="00CE2A82" w:rsidRDefault="00973BAD" w:rsidP="00973BAD">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973BAD" w:rsidRDefault="00973BAD" w:rsidP="00973BAD">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973BAD" w:rsidRDefault="00973BAD" w:rsidP="00973BAD">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p w:rsidR="008550F9" w:rsidRDefault="008550F9">
      <w:pPr>
        <w:widowControl w:val="0"/>
        <w:tabs>
          <w:tab w:val="left" w:pos="90"/>
          <w:tab w:val="left" w:pos="2265"/>
        </w:tabs>
        <w:autoSpaceDE w:val="0"/>
        <w:autoSpaceDN w:val="0"/>
        <w:adjustRightInd w:val="0"/>
        <w:rPr>
          <w:rFonts w:cs="Arial"/>
          <w:b/>
          <w:bCs/>
          <w:color w:val="000000"/>
          <w:sz w:val="20"/>
        </w:rPr>
      </w:pP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045</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FIT-045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045</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11" w:author="r.m.w.jansen" w:date="2007-07-02T15:35:00Z">
        <w:r>
          <w:rPr>
            <w:rFonts w:cs="Arial"/>
            <w:color w:val="000000"/>
            <w:sz w:val="20"/>
          </w:rPr>
          <w:delText>popup</w:delText>
        </w:r>
      </w:del>
      <w:ins w:id="212"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046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FIT-046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13" w:author="r.m.w.jansen" w:date="2007-07-02T15:35:00Z">
        <w:r>
          <w:rPr>
            <w:rFonts w:cs="Arial"/>
            <w:color w:val="000000"/>
            <w:sz w:val="20"/>
          </w:rPr>
          <w:delText>popup</w:delText>
        </w:r>
      </w:del>
      <w:ins w:id="214"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047</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FIT-047</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15" w:author="r.m.w.jansen" w:date="2007-07-02T15:35:00Z">
        <w:r>
          <w:rPr>
            <w:rFonts w:cs="Arial"/>
            <w:color w:val="000000"/>
            <w:sz w:val="20"/>
          </w:rPr>
          <w:delText>popup</w:delText>
        </w:r>
      </w:del>
      <w:ins w:id="216"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048</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FIT-048</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048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17" w:author="r.m.w.jansen" w:date="2007-07-02T15:35:00Z">
        <w:r>
          <w:rPr>
            <w:rFonts w:cs="Arial"/>
            <w:color w:val="000000"/>
            <w:sz w:val="20"/>
          </w:rPr>
          <w:delText>popup</w:delText>
        </w:r>
      </w:del>
      <w:ins w:id="218"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 xml:space="preserve">Debietmeting ruwwater Winput 049 </w:t>
            </w:r>
            <w:r w:rsidR="00973BAD">
              <w:rPr>
                <w:rFonts w:cs="Arial"/>
                <w:b/>
                <w:bCs/>
                <w:color w:val="000000"/>
                <w:sz w:val="20"/>
              </w:rPr>
              <w:t>(Vervallen)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FIT-049</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 xml:space="preserve">De meetwaarde heeft dus geen min en max bereik, maar is afhankelijk van de aantal </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 xml:space="preserve">Winput 049 </w:t>
            </w:r>
            <w:r w:rsidR="00973BAD">
              <w:rPr>
                <w:rFonts w:cs="Arial"/>
                <w:b/>
                <w:bCs/>
                <w:color w:val="000000"/>
                <w:sz w:val="20"/>
              </w:rPr>
              <w:t>(Vervallen)</w:t>
            </w:r>
            <w:r>
              <w:rPr>
                <w:rFonts w:cs="Arial"/>
                <w:b/>
                <w:bCs/>
                <w:color w:val="000000"/>
                <w:sz w:val="20"/>
              </w:rPr>
              <w:t>)</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PP-049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19" w:author="r.m.w.jansen" w:date="2007-07-02T15:35:00Z">
        <w:r>
          <w:rPr>
            <w:rFonts w:cs="Arial"/>
            <w:color w:val="000000"/>
            <w:sz w:val="20"/>
          </w:rPr>
          <w:delText>popup</w:delText>
        </w:r>
      </w:del>
      <w:ins w:id="220"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050</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FIT-050</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050</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PP-050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21" w:author="r.m.w.jansen" w:date="2007-07-02T15:35:00Z">
        <w:r>
          <w:rPr>
            <w:rFonts w:cs="Arial"/>
            <w:color w:val="000000"/>
            <w:sz w:val="20"/>
          </w:rPr>
          <w:delText>popup</w:delText>
        </w:r>
      </w:del>
      <w:ins w:id="222"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ins w:id="223" w:author="m.j.t.brentjens" w:date="2007-05-03T11:21:00Z"/>
        </w:rPr>
      </w:pPr>
      <w:ins w:id="224" w:author="m.j.t.brentjens" w:date="2007-05-03T11:21:00Z">
        <w:r>
          <w:br w:type="page"/>
        </w:r>
      </w:ins>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rPr>
          <w:ins w:id="225" w:author="m.j.t.brentjens" w:date="2007-05-03T11:21:00Z"/>
        </w:trPr>
        <w:tc>
          <w:tcPr>
            <w:tcW w:w="2265" w:type="dxa"/>
          </w:tcPr>
          <w:p w:rsidR="008550F9" w:rsidRDefault="008550F9">
            <w:pPr>
              <w:widowControl w:val="0"/>
              <w:numPr>
                <w:ins w:id="226" w:author="m.j.t.brentjens" w:date="2007-05-03T11:21:00Z"/>
              </w:numPr>
              <w:autoSpaceDE w:val="0"/>
              <w:autoSpaceDN w:val="0"/>
              <w:adjustRightInd w:val="0"/>
              <w:rPr>
                <w:ins w:id="227" w:author="m.j.t.brentjens" w:date="2007-05-03T11:21:00Z"/>
                <w:sz w:val="20"/>
              </w:rPr>
            </w:pPr>
            <w:ins w:id="228" w:author="m.j.t.brentjens" w:date="2007-05-03T11:21:00Z">
              <w:r>
                <w:rPr>
                  <w:rFonts w:cs="Arial"/>
                  <w:b/>
                  <w:bCs/>
                  <w:color w:val="000000"/>
                  <w:sz w:val="20"/>
                </w:rPr>
                <w:lastRenderedPageBreak/>
                <w:t>Proces:</w:t>
              </w:r>
            </w:ins>
          </w:p>
        </w:tc>
        <w:tc>
          <w:tcPr>
            <w:tcW w:w="7021" w:type="dxa"/>
          </w:tcPr>
          <w:p w:rsidR="008550F9" w:rsidRDefault="008550F9">
            <w:pPr>
              <w:widowControl w:val="0"/>
              <w:numPr>
                <w:ins w:id="229" w:author="m.j.t.brentjens" w:date="2007-05-03T11:21:00Z"/>
              </w:numPr>
              <w:autoSpaceDE w:val="0"/>
              <w:autoSpaceDN w:val="0"/>
              <w:adjustRightInd w:val="0"/>
              <w:rPr>
                <w:ins w:id="230" w:author="m.j.t.brentjens" w:date="2007-05-03T11:21:00Z"/>
                <w:rFonts w:cs="Arial"/>
                <w:b/>
                <w:bCs/>
                <w:color w:val="000000"/>
                <w:sz w:val="20"/>
                <w:szCs w:val="25"/>
              </w:rPr>
            </w:pPr>
            <w:ins w:id="231" w:author="m.j.t.brentjens" w:date="2007-05-03T11:21:00Z">
              <w:r>
                <w:rPr>
                  <w:rFonts w:cs="Arial"/>
                  <w:b/>
                  <w:bCs/>
                  <w:color w:val="000000"/>
                  <w:sz w:val="20"/>
                </w:rPr>
                <w:t>3 DWP Eindhoven</w:t>
              </w:r>
            </w:ins>
          </w:p>
        </w:tc>
      </w:tr>
      <w:tr w:rsidR="008550F9">
        <w:trPr>
          <w:ins w:id="232" w:author="m.j.t.brentjens" w:date="2007-05-03T11:21:00Z"/>
        </w:trPr>
        <w:tc>
          <w:tcPr>
            <w:tcW w:w="2265" w:type="dxa"/>
          </w:tcPr>
          <w:p w:rsidR="008550F9" w:rsidRDefault="008550F9">
            <w:pPr>
              <w:widowControl w:val="0"/>
              <w:numPr>
                <w:ins w:id="233" w:author="m.j.t.brentjens" w:date="2007-05-03T11:21:00Z"/>
              </w:numPr>
              <w:autoSpaceDE w:val="0"/>
              <w:autoSpaceDN w:val="0"/>
              <w:adjustRightInd w:val="0"/>
              <w:rPr>
                <w:ins w:id="234" w:author="m.j.t.brentjens" w:date="2007-05-03T11:21:00Z"/>
                <w:sz w:val="20"/>
              </w:rPr>
            </w:pPr>
            <w:ins w:id="235" w:author="m.j.t.brentjens" w:date="2007-05-03T11:21:00Z">
              <w:r>
                <w:rPr>
                  <w:rFonts w:cs="Arial"/>
                  <w:b/>
                  <w:bCs/>
                  <w:color w:val="000000"/>
                  <w:sz w:val="20"/>
                </w:rPr>
                <w:t>Deelproces:</w:t>
              </w:r>
            </w:ins>
          </w:p>
        </w:tc>
        <w:tc>
          <w:tcPr>
            <w:tcW w:w="7021" w:type="dxa"/>
          </w:tcPr>
          <w:p w:rsidR="008550F9" w:rsidRDefault="008550F9">
            <w:pPr>
              <w:widowControl w:val="0"/>
              <w:numPr>
                <w:ins w:id="236" w:author="m.j.t.brentjens" w:date="2007-05-03T11:21:00Z"/>
              </w:numPr>
              <w:autoSpaceDE w:val="0"/>
              <w:autoSpaceDN w:val="0"/>
              <w:adjustRightInd w:val="0"/>
              <w:rPr>
                <w:ins w:id="237" w:author="m.j.t.brentjens" w:date="2007-05-03T11:21:00Z"/>
                <w:rFonts w:cs="Arial"/>
                <w:b/>
                <w:bCs/>
                <w:color w:val="000000"/>
                <w:sz w:val="20"/>
                <w:szCs w:val="25"/>
              </w:rPr>
            </w:pPr>
            <w:ins w:id="238" w:author="m.j.t.brentjens" w:date="2007-05-03T11:21:00Z">
              <w:r>
                <w:rPr>
                  <w:rFonts w:cs="Arial"/>
                  <w:b/>
                  <w:bCs/>
                  <w:color w:val="000000"/>
                  <w:sz w:val="20"/>
                </w:rPr>
                <w:t>3.1 Winning</w:t>
              </w:r>
            </w:ins>
          </w:p>
        </w:tc>
      </w:tr>
      <w:tr w:rsidR="008550F9">
        <w:trPr>
          <w:ins w:id="239" w:author="m.j.t.brentjens" w:date="2007-05-03T11:21:00Z"/>
        </w:trPr>
        <w:tc>
          <w:tcPr>
            <w:tcW w:w="2265" w:type="dxa"/>
          </w:tcPr>
          <w:p w:rsidR="008550F9" w:rsidRDefault="008550F9">
            <w:pPr>
              <w:widowControl w:val="0"/>
              <w:numPr>
                <w:ins w:id="240" w:author="m.j.t.brentjens" w:date="2007-05-03T11:21:00Z"/>
              </w:numPr>
              <w:autoSpaceDE w:val="0"/>
              <w:autoSpaceDN w:val="0"/>
              <w:adjustRightInd w:val="0"/>
              <w:rPr>
                <w:ins w:id="241" w:author="m.j.t.brentjens" w:date="2007-05-03T11:21:00Z"/>
                <w:sz w:val="20"/>
              </w:rPr>
            </w:pPr>
            <w:ins w:id="242" w:author="m.j.t.brentjens" w:date="2007-05-03T11:21:00Z">
              <w:r>
                <w:rPr>
                  <w:rFonts w:cs="Arial"/>
                  <w:b/>
                  <w:bCs/>
                  <w:color w:val="000000"/>
                  <w:sz w:val="20"/>
                </w:rPr>
                <w:t>Procesblok:</w:t>
              </w:r>
            </w:ins>
          </w:p>
        </w:tc>
        <w:tc>
          <w:tcPr>
            <w:tcW w:w="7021" w:type="dxa"/>
          </w:tcPr>
          <w:p w:rsidR="008550F9" w:rsidRDefault="008550F9">
            <w:pPr>
              <w:widowControl w:val="0"/>
              <w:numPr>
                <w:ins w:id="243" w:author="m.j.t.brentjens" w:date="2007-05-03T11:21:00Z"/>
              </w:numPr>
              <w:autoSpaceDE w:val="0"/>
              <w:autoSpaceDN w:val="0"/>
              <w:adjustRightInd w:val="0"/>
              <w:rPr>
                <w:ins w:id="244" w:author="m.j.t.brentjens" w:date="2007-05-03T11:21:00Z"/>
                <w:rFonts w:cs="Arial"/>
                <w:b/>
                <w:bCs/>
                <w:color w:val="000000"/>
                <w:sz w:val="20"/>
                <w:szCs w:val="25"/>
              </w:rPr>
            </w:pPr>
            <w:ins w:id="245" w:author="m.j.t.brentjens" w:date="2007-05-03T11:21:00Z">
              <w:r>
                <w:rPr>
                  <w:rFonts w:cs="Arial"/>
                  <w:b/>
                  <w:bCs/>
                  <w:color w:val="000000"/>
                  <w:sz w:val="20"/>
                </w:rPr>
                <w:t>3.1.1 Waterwinning</w:t>
              </w:r>
            </w:ins>
          </w:p>
        </w:tc>
      </w:tr>
      <w:tr w:rsidR="008550F9">
        <w:trPr>
          <w:ins w:id="246" w:author="m.j.t.brentjens" w:date="2007-05-03T11:21:00Z"/>
        </w:trPr>
        <w:tc>
          <w:tcPr>
            <w:tcW w:w="2265" w:type="dxa"/>
          </w:tcPr>
          <w:p w:rsidR="008550F9" w:rsidRDefault="008550F9">
            <w:pPr>
              <w:widowControl w:val="0"/>
              <w:numPr>
                <w:ins w:id="247" w:author="m.j.t.brentjens" w:date="2007-05-03T11:21:00Z"/>
              </w:numPr>
              <w:autoSpaceDE w:val="0"/>
              <w:autoSpaceDN w:val="0"/>
              <w:adjustRightInd w:val="0"/>
              <w:rPr>
                <w:ins w:id="248" w:author="m.j.t.brentjens" w:date="2007-05-03T11:21:00Z"/>
                <w:sz w:val="20"/>
              </w:rPr>
            </w:pPr>
            <w:ins w:id="249" w:author="m.j.t.brentjens" w:date="2007-05-03T11:21:00Z">
              <w:r>
                <w:rPr>
                  <w:rFonts w:cs="Arial"/>
                  <w:b/>
                  <w:bCs/>
                  <w:color w:val="000000"/>
                  <w:sz w:val="20"/>
                </w:rPr>
                <w:t>Omschrijving:</w:t>
              </w:r>
            </w:ins>
          </w:p>
        </w:tc>
        <w:tc>
          <w:tcPr>
            <w:tcW w:w="7021" w:type="dxa"/>
          </w:tcPr>
          <w:p w:rsidR="008550F9" w:rsidRDefault="008550F9">
            <w:pPr>
              <w:widowControl w:val="0"/>
              <w:numPr>
                <w:ins w:id="250" w:author="m.j.t.brentjens" w:date="2007-05-03T11:21:00Z"/>
              </w:numPr>
              <w:autoSpaceDE w:val="0"/>
              <w:autoSpaceDN w:val="0"/>
              <w:adjustRightInd w:val="0"/>
              <w:rPr>
                <w:ins w:id="251" w:author="m.j.t.brentjens" w:date="2007-05-03T11:21:00Z"/>
                <w:rFonts w:cs="Arial"/>
                <w:b/>
                <w:bCs/>
                <w:color w:val="000000"/>
                <w:sz w:val="20"/>
                <w:szCs w:val="25"/>
              </w:rPr>
            </w:pPr>
            <w:ins w:id="252" w:author="m.j.t.brentjens" w:date="2007-05-03T11:21:00Z">
              <w:r>
                <w:rPr>
                  <w:rFonts w:cs="Arial"/>
                  <w:b/>
                  <w:bCs/>
                  <w:color w:val="000000"/>
                  <w:sz w:val="20"/>
                </w:rPr>
                <w:t>Winput 100</w:t>
              </w:r>
            </w:ins>
          </w:p>
        </w:tc>
      </w:tr>
      <w:tr w:rsidR="008550F9">
        <w:trPr>
          <w:ins w:id="253" w:author="m.j.t.brentjens" w:date="2007-05-03T11:21:00Z"/>
        </w:trPr>
        <w:tc>
          <w:tcPr>
            <w:tcW w:w="2265" w:type="dxa"/>
          </w:tcPr>
          <w:p w:rsidR="008550F9" w:rsidRDefault="008550F9">
            <w:pPr>
              <w:widowControl w:val="0"/>
              <w:numPr>
                <w:ins w:id="254" w:author="m.j.t.brentjens" w:date="2007-05-03T11:21:00Z"/>
              </w:numPr>
              <w:autoSpaceDE w:val="0"/>
              <w:autoSpaceDN w:val="0"/>
              <w:adjustRightInd w:val="0"/>
              <w:rPr>
                <w:ins w:id="255" w:author="m.j.t.brentjens" w:date="2007-05-03T11:21:00Z"/>
                <w:sz w:val="20"/>
              </w:rPr>
            </w:pPr>
            <w:ins w:id="256" w:author="m.j.t.brentjens" w:date="2007-05-03T11:21:00Z">
              <w:r>
                <w:rPr>
                  <w:rFonts w:cs="Arial"/>
                  <w:b/>
                  <w:bCs/>
                  <w:color w:val="000000"/>
                  <w:sz w:val="20"/>
                </w:rPr>
                <w:t>Tagnummer:</w:t>
              </w:r>
            </w:ins>
          </w:p>
        </w:tc>
        <w:tc>
          <w:tcPr>
            <w:tcW w:w="7021" w:type="dxa"/>
          </w:tcPr>
          <w:p w:rsidR="008550F9" w:rsidRDefault="008550F9">
            <w:pPr>
              <w:widowControl w:val="0"/>
              <w:numPr>
                <w:ins w:id="257" w:author="m.j.t.brentjens" w:date="2007-05-03T11:21:00Z"/>
              </w:numPr>
              <w:autoSpaceDE w:val="0"/>
              <w:autoSpaceDN w:val="0"/>
              <w:adjustRightInd w:val="0"/>
              <w:rPr>
                <w:ins w:id="258" w:author="m.j.t.brentjens" w:date="2007-05-03T11:21:00Z"/>
                <w:rFonts w:cs="Arial"/>
                <w:b/>
                <w:bCs/>
                <w:color w:val="000000"/>
                <w:sz w:val="20"/>
                <w:szCs w:val="25"/>
              </w:rPr>
            </w:pPr>
            <w:ins w:id="259" w:author="m.j.t.brentjens" w:date="2007-05-03T11:21:00Z">
              <w:r>
                <w:rPr>
                  <w:rFonts w:cs="Arial"/>
                  <w:b/>
                  <w:bCs/>
                  <w:color w:val="000000"/>
                  <w:sz w:val="20"/>
                </w:rPr>
                <w:t>PP-100</w:t>
              </w:r>
            </w:ins>
          </w:p>
        </w:tc>
      </w:tr>
      <w:tr w:rsidR="008550F9">
        <w:trPr>
          <w:ins w:id="260" w:author="m.j.t.brentjens" w:date="2007-05-03T11:21:00Z"/>
        </w:trPr>
        <w:tc>
          <w:tcPr>
            <w:tcW w:w="2265" w:type="dxa"/>
          </w:tcPr>
          <w:p w:rsidR="008550F9" w:rsidRDefault="008550F9">
            <w:pPr>
              <w:widowControl w:val="0"/>
              <w:numPr>
                <w:ins w:id="261" w:author="m.j.t.brentjens" w:date="2007-05-03T11:21:00Z"/>
              </w:numPr>
              <w:autoSpaceDE w:val="0"/>
              <w:autoSpaceDN w:val="0"/>
              <w:adjustRightInd w:val="0"/>
              <w:rPr>
                <w:ins w:id="262" w:author="m.j.t.brentjens" w:date="2007-05-03T11:21:00Z"/>
                <w:sz w:val="20"/>
              </w:rPr>
            </w:pPr>
            <w:ins w:id="263" w:author="m.j.t.brentjens" w:date="2007-05-03T11:21:00Z">
              <w:r>
                <w:rPr>
                  <w:rFonts w:cs="Arial"/>
                  <w:b/>
                  <w:bCs/>
                  <w:color w:val="000000"/>
                  <w:sz w:val="20"/>
                </w:rPr>
                <w:t>Doel:</w:t>
              </w:r>
            </w:ins>
          </w:p>
        </w:tc>
        <w:tc>
          <w:tcPr>
            <w:tcW w:w="7021" w:type="dxa"/>
          </w:tcPr>
          <w:p w:rsidR="008550F9" w:rsidRDefault="008550F9">
            <w:pPr>
              <w:widowControl w:val="0"/>
              <w:numPr>
                <w:ins w:id="264" w:author="m.j.t.brentjens" w:date="2007-05-03T11:21:00Z"/>
              </w:numPr>
              <w:autoSpaceDE w:val="0"/>
              <w:autoSpaceDN w:val="0"/>
              <w:adjustRightInd w:val="0"/>
              <w:rPr>
                <w:ins w:id="265" w:author="m.j.t.brentjens" w:date="2007-05-03T11:21:00Z"/>
                <w:rFonts w:cs="Arial"/>
                <w:b/>
                <w:bCs/>
                <w:color w:val="000000"/>
                <w:sz w:val="20"/>
                <w:szCs w:val="25"/>
              </w:rPr>
            </w:pPr>
            <w:ins w:id="266" w:author="m.j.t.brentjens" w:date="2007-05-03T11:21:00Z">
              <w:r>
                <w:rPr>
                  <w:rFonts w:cs="Arial"/>
                  <w:b/>
                  <w:bCs/>
                  <w:color w:val="000000"/>
                  <w:sz w:val="20"/>
                </w:rPr>
                <w:t>Pomp ten behoeve van de winning</w:t>
              </w:r>
            </w:ins>
          </w:p>
        </w:tc>
      </w:tr>
    </w:tbl>
    <w:p w:rsidR="008550F9" w:rsidRDefault="008550F9">
      <w:pPr>
        <w:widowControl w:val="0"/>
        <w:numPr>
          <w:ins w:id="267" w:author="m.j.t.brentjens" w:date="2007-05-03T11:21:00Z"/>
        </w:numPr>
        <w:tabs>
          <w:tab w:val="left" w:pos="90"/>
        </w:tabs>
        <w:autoSpaceDE w:val="0"/>
        <w:autoSpaceDN w:val="0"/>
        <w:adjustRightInd w:val="0"/>
        <w:spacing w:before="183"/>
        <w:rPr>
          <w:ins w:id="268" w:author="m.j.t.brentjens" w:date="2007-05-03T11:21:00Z"/>
          <w:rFonts w:cs="Arial"/>
          <w:b/>
          <w:bCs/>
          <w:color w:val="000000"/>
          <w:sz w:val="25"/>
          <w:szCs w:val="25"/>
          <w:u w:val="single"/>
        </w:rPr>
      </w:pPr>
      <w:ins w:id="269" w:author="m.j.t.brentjens" w:date="2007-05-03T11:21:00Z">
        <w:r>
          <w:rPr>
            <w:rFonts w:cs="Arial"/>
            <w:b/>
            <w:bCs/>
            <w:color w:val="000000"/>
            <w:sz w:val="20"/>
            <w:u w:val="single"/>
          </w:rPr>
          <w:t>Procesbesturing</w:t>
        </w:r>
      </w:ins>
    </w:p>
    <w:p w:rsidR="008550F9" w:rsidRDefault="008550F9">
      <w:pPr>
        <w:widowControl w:val="0"/>
        <w:numPr>
          <w:ins w:id="270" w:author="m.j.t.brentjens" w:date="2007-05-03T11:21:00Z"/>
        </w:numPr>
        <w:tabs>
          <w:tab w:val="left" w:pos="90"/>
        </w:tabs>
        <w:autoSpaceDE w:val="0"/>
        <w:autoSpaceDN w:val="0"/>
        <w:adjustRightInd w:val="0"/>
        <w:spacing w:before="59"/>
        <w:rPr>
          <w:ins w:id="271" w:author="m.j.t.brentjens" w:date="2007-05-03T11:21:00Z"/>
          <w:rFonts w:cs="Arial"/>
          <w:color w:val="000000"/>
          <w:sz w:val="25"/>
          <w:szCs w:val="25"/>
        </w:rPr>
      </w:pPr>
      <w:ins w:id="272" w:author="m.j.t.brentjens" w:date="2007-05-03T11:21:00Z">
        <w:r>
          <w:rPr>
            <w:rFonts w:cs="Arial"/>
            <w:color w:val="000000"/>
            <w:sz w:val="20"/>
          </w:rPr>
          <w:t>Inschakeling:</w:t>
        </w:r>
      </w:ins>
    </w:p>
    <w:p w:rsidR="008550F9" w:rsidRDefault="008550F9">
      <w:pPr>
        <w:widowControl w:val="0"/>
        <w:numPr>
          <w:ins w:id="273" w:author="m.j.t.brentjens" w:date="2007-05-03T11:21:00Z"/>
        </w:numPr>
        <w:tabs>
          <w:tab w:val="left" w:pos="90"/>
        </w:tabs>
        <w:autoSpaceDE w:val="0"/>
        <w:autoSpaceDN w:val="0"/>
        <w:adjustRightInd w:val="0"/>
        <w:rPr>
          <w:ins w:id="274" w:author="m.j.t.brentjens" w:date="2007-05-03T11:21:00Z"/>
          <w:rFonts w:cs="Arial"/>
          <w:color w:val="000000"/>
          <w:sz w:val="22"/>
          <w:szCs w:val="22"/>
        </w:rPr>
      </w:pPr>
      <w:ins w:id="275" w:author="m.j.t.brentjens" w:date="2007-05-03T11:21:00Z">
        <w:r>
          <w:rPr>
            <w:rFonts w:cs="Arial"/>
            <w:color w:val="000000"/>
            <w:sz w:val="20"/>
          </w:rPr>
          <w:t>-</w:t>
        </w:r>
        <w:r>
          <w:rPr>
            <w:rFonts w:cs="Arial"/>
            <w:color w:val="000000"/>
            <w:sz w:val="20"/>
          </w:rPr>
          <w:tab/>
          <w:t xml:space="preserve">volgens procesblok Waterwinning </w:t>
        </w:r>
      </w:ins>
    </w:p>
    <w:p w:rsidR="008550F9" w:rsidRDefault="008550F9">
      <w:pPr>
        <w:widowControl w:val="0"/>
        <w:numPr>
          <w:ins w:id="276" w:author="m.j.t.brentjens" w:date="2007-05-03T11:21:00Z"/>
        </w:numPr>
        <w:tabs>
          <w:tab w:val="left" w:pos="90"/>
        </w:tabs>
        <w:autoSpaceDE w:val="0"/>
        <w:autoSpaceDN w:val="0"/>
        <w:adjustRightInd w:val="0"/>
        <w:rPr>
          <w:ins w:id="277" w:author="m.j.t.brentjens" w:date="2007-05-03T11:21:00Z"/>
          <w:rFonts w:cs="Arial"/>
          <w:color w:val="000000"/>
          <w:sz w:val="22"/>
          <w:szCs w:val="22"/>
        </w:rPr>
      </w:pPr>
    </w:p>
    <w:p w:rsidR="008550F9" w:rsidRDefault="008550F9">
      <w:pPr>
        <w:widowControl w:val="0"/>
        <w:numPr>
          <w:ins w:id="278" w:author="m.j.t.brentjens" w:date="2007-05-03T11:21:00Z"/>
        </w:numPr>
        <w:tabs>
          <w:tab w:val="left" w:pos="90"/>
        </w:tabs>
        <w:autoSpaceDE w:val="0"/>
        <w:autoSpaceDN w:val="0"/>
        <w:adjustRightInd w:val="0"/>
        <w:rPr>
          <w:ins w:id="279" w:author="m.j.t.brentjens" w:date="2007-05-03T11:21:00Z"/>
          <w:rFonts w:cs="Arial"/>
          <w:color w:val="000000"/>
          <w:sz w:val="22"/>
          <w:szCs w:val="22"/>
        </w:rPr>
      </w:pPr>
      <w:ins w:id="280" w:author="m.j.t.brentjens" w:date="2007-05-03T11:21:00Z">
        <w:r>
          <w:rPr>
            <w:rFonts w:cs="Arial"/>
            <w:color w:val="000000"/>
            <w:sz w:val="20"/>
          </w:rPr>
          <w:t>Blokkering:</w:t>
        </w:r>
      </w:ins>
    </w:p>
    <w:p w:rsidR="008550F9" w:rsidRDefault="008550F9">
      <w:pPr>
        <w:widowControl w:val="0"/>
        <w:numPr>
          <w:ins w:id="281" w:author="m.j.t.brentjens" w:date="2007-05-03T11:21:00Z"/>
        </w:numPr>
        <w:tabs>
          <w:tab w:val="left" w:pos="90"/>
        </w:tabs>
        <w:autoSpaceDE w:val="0"/>
        <w:autoSpaceDN w:val="0"/>
        <w:adjustRightInd w:val="0"/>
        <w:rPr>
          <w:ins w:id="282" w:author="m.j.t.brentjens" w:date="2007-05-03T11:21:00Z"/>
          <w:rFonts w:cs="Arial"/>
          <w:color w:val="000000"/>
          <w:sz w:val="22"/>
          <w:szCs w:val="22"/>
        </w:rPr>
      </w:pPr>
      <w:ins w:id="283" w:author="m.j.t.brentjens" w:date="2007-05-03T11:21:00Z">
        <w:r>
          <w:rPr>
            <w:rFonts w:cs="Arial"/>
            <w:color w:val="000000"/>
            <w:sz w:val="20"/>
          </w:rPr>
          <w:t>-</w:t>
        </w:r>
        <w:r>
          <w:rPr>
            <w:rFonts w:cs="Arial"/>
            <w:color w:val="000000"/>
            <w:sz w:val="20"/>
          </w:rPr>
          <w:tab/>
          <w:t>volgens procesblok Waterwinning 3.1.1.</w:t>
        </w:r>
      </w:ins>
    </w:p>
    <w:p w:rsidR="008550F9" w:rsidRDefault="008550F9">
      <w:pPr>
        <w:widowControl w:val="0"/>
        <w:numPr>
          <w:ins w:id="284" w:author="m.j.t.brentjens" w:date="2007-05-03T11:21:00Z"/>
        </w:numPr>
        <w:tabs>
          <w:tab w:val="left" w:pos="90"/>
        </w:tabs>
        <w:autoSpaceDE w:val="0"/>
        <w:autoSpaceDN w:val="0"/>
        <w:adjustRightInd w:val="0"/>
        <w:rPr>
          <w:ins w:id="285" w:author="m.j.t.brentjens" w:date="2007-05-03T11:21:00Z"/>
          <w:rFonts w:cs="Arial"/>
          <w:color w:val="000000"/>
          <w:sz w:val="22"/>
          <w:szCs w:val="22"/>
        </w:rPr>
      </w:pPr>
      <w:ins w:id="286" w:author="m.j.t.brentjens" w:date="2007-05-03T11:21:00Z">
        <w:r>
          <w:rPr>
            <w:rFonts w:cs="Arial"/>
            <w:color w:val="000000"/>
            <w:sz w:val="20"/>
          </w:rPr>
          <w:t>-</w:t>
        </w:r>
        <w:r>
          <w:rPr>
            <w:rFonts w:cs="Arial"/>
            <w:color w:val="000000"/>
            <w:sz w:val="20"/>
          </w:rPr>
          <w:tab/>
          <w:t>Indien de inbraakdetectie is aangesproken wordt de betreffende winput hardwarematig geblokkeerd</w:t>
        </w:r>
      </w:ins>
    </w:p>
    <w:p w:rsidR="008550F9" w:rsidRDefault="008550F9">
      <w:pPr>
        <w:widowControl w:val="0"/>
        <w:numPr>
          <w:ins w:id="287" w:author="m.j.t.brentjens" w:date="2007-05-03T11:21:00Z"/>
        </w:numPr>
        <w:tabs>
          <w:tab w:val="left" w:pos="90"/>
        </w:tabs>
        <w:autoSpaceDE w:val="0"/>
        <w:autoSpaceDN w:val="0"/>
        <w:adjustRightInd w:val="0"/>
        <w:rPr>
          <w:ins w:id="288" w:author="m.j.t.brentjens" w:date="2007-05-03T11:21:00Z"/>
          <w:rFonts w:cs="Arial"/>
          <w:color w:val="000000"/>
          <w:sz w:val="22"/>
          <w:szCs w:val="22"/>
        </w:rPr>
      </w:pPr>
      <w:ins w:id="289" w:author="m.j.t.brentjens" w:date="2007-05-03T11:21:00Z">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290" w:author="r.m.w.jansen" w:date="2007-07-02T15:35:00Z">
          <w:r>
            <w:rPr>
              <w:rFonts w:cs="Arial"/>
              <w:color w:val="000000"/>
              <w:sz w:val="20"/>
            </w:rPr>
            <w:delText>popup</w:delText>
          </w:r>
        </w:del>
      </w:ins>
      <w:ins w:id="291" w:author="r.m.w.jansen" w:date="2007-07-02T15:35:00Z">
        <w:r>
          <w:rPr>
            <w:rFonts w:cs="Arial"/>
            <w:color w:val="000000"/>
            <w:sz w:val="20"/>
          </w:rPr>
          <w:t>pop-up</w:t>
        </w:r>
      </w:ins>
      <w:ins w:id="292" w:author="m.j.t.brentjens" w:date="2007-05-03T11:21:00Z">
        <w:r>
          <w:rPr>
            <w:rFonts w:cs="Arial"/>
            <w:color w:val="000000"/>
            <w:sz w:val="20"/>
          </w:rPr>
          <w:t xml:space="preserve"> menu.</w:t>
        </w:r>
      </w:ins>
    </w:p>
    <w:p w:rsidR="008550F9" w:rsidRPr="00CE2A82" w:rsidRDefault="008550F9">
      <w:pPr>
        <w:widowControl w:val="0"/>
        <w:numPr>
          <w:ins w:id="293" w:author="m.j.t.brentjens" w:date="2007-05-03T11:21:00Z"/>
        </w:numPr>
        <w:tabs>
          <w:tab w:val="left" w:pos="90"/>
        </w:tabs>
        <w:autoSpaceDE w:val="0"/>
        <w:autoSpaceDN w:val="0"/>
        <w:adjustRightInd w:val="0"/>
        <w:spacing w:before="299"/>
        <w:rPr>
          <w:ins w:id="294" w:author="m.j.t.brentjens" w:date="2007-05-03T11:21:00Z"/>
          <w:rFonts w:cs="Arial"/>
          <w:b/>
          <w:bCs/>
          <w:color w:val="000000"/>
          <w:sz w:val="25"/>
          <w:szCs w:val="25"/>
          <w:u w:val="single"/>
        </w:rPr>
      </w:pPr>
      <w:ins w:id="295" w:author="m.j.t.brentjens" w:date="2007-05-03T11:21:00Z">
        <w:r w:rsidRPr="00CE2A82">
          <w:rPr>
            <w:rFonts w:cs="Arial"/>
            <w:b/>
            <w:bCs/>
            <w:color w:val="000000"/>
            <w:sz w:val="20"/>
            <w:u w:val="single"/>
          </w:rPr>
          <w:t>PLC</w:t>
        </w:r>
      </w:ins>
    </w:p>
    <w:p w:rsidR="008550F9" w:rsidRPr="00CE2A82" w:rsidRDefault="008550F9">
      <w:pPr>
        <w:widowControl w:val="0"/>
        <w:numPr>
          <w:ins w:id="296" w:author="m.j.t.brentjens" w:date="2007-05-03T11:21:00Z"/>
        </w:numPr>
        <w:tabs>
          <w:tab w:val="left" w:pos="90"/>
        </w:tabs>
        <w:autoSpaceDE w:val="0"/>
        <w:autoSpaceDN w:val="0"/>
        <w:adjustRightInd w:val="0"/>
        <w:spacing w:before="19"/>
        <w:rPr>
          <w:ins w:id="297" w:author="m.j.t.brentjens" w:date="2007-05-03T11:21:00Z"/>
          <w:rFonts w:cs="Arial"/>
          <w:color w:val="000000"/>
          <w:sz w:val="25"/>
          <w:szCs w:val="25"/>
        </w:rPr>
      </w:pPr>
      <w:ins w:id="298" w:author="m.j.t.brentjens" w:date="2007-05-03T11:21:00Z">
        <w:r w:rsidRPr="00CE2A82">
          <w:rPr>
            <w:rFonts w:cs="Arial"/>
            <w:color w:val="000000"/>
            <w:sz w:val="20"/>
          </w:rPr>
          <w:t>PLC Winning</w:t>
        </w:r>
      </w:ins>
    </w:p>
    <w:p w:rsidR="008550F9" w:rsidRPr="00CE2A82" w:rsidRDefault="008550F9">
      <w:pPr>
        <w:widowControl w:val="0"/>
        <w:numPr>
          <w:ins w:id="299" w:author="m.j.t.brentjens" w:date="2007-05-03T11:21:00Z"/>
        </w:numPr>
        <w:tabs>
          <w:tab w:val="left" w:pos="90"/>
        </w:tabs>
        <w:autoSpaceDE w:val="0"/>
        <w:autoSpaceDN w:val="0"/>
        <w:adjustRightInd w:val="0"/>
        <w:spacing w:before="59"/>
        <w:rPr>
          <w:ins w:id="300" w:author="m.j.t.brentjens" w:date="2007-05-03T11:21:00Z"/>
          <w:rFonts w:cs="Arial"/>
          <w:b/>
          <w:bCs/>
          <w:color w:val="000000"/>
          <w:sz w:val="25"/>
          <w:szCs w:val="25"/>
        </w:rPr>
      </w:pPr>
      <w:ins w:id="301" w:author="m.j.t.brentjens" w:date="2007-05-03T11:21:00Z">
        <w:r w:rsidRPr="00CE2A82">
          <w:rPr>
            <w:rFonts w:cs="Arial"/>
            <w:b/>
            <w:bCs/>
            <w:color w:val="000000"/>
            <w:sz w:val="20"/>
          </w:rPr>
          <w:t>Software typical</w:t>
        </w:r>
      </w:ins>
    </w:p>
    <w:p w:rsidR="008550F9" w:rsidRDefault="008550F9">
      <w:pPr>
        <w:widowControl w:val="0"/>
        <w:numPr>
          <w:ins w:id="302" w:author="m.j.t.brentjens" w:date="2007-05-03T11:21:00Z"/>
        </w:numPr>
        <w:tabs>
          <w:tab w:val="left" w:pos="90"/>
          <w:tab w:val="left" w:pos="1250"/>
        </w:tabs>
        <w:autoSpaceDE w:val="0"/>
        <w:autoSpaceDN w:val="0"/>
        <w:adjustRightInd w:val="0"/>
        <w:rPr>
          <w:ins w:id="303" w:author="m.j.t.brentjens" w:date="2007-05-03T11:21:00Z"/>
          <w:rFonts w:cs="Arial"/>
          <w:color w:val="000000"/>
          <w:sz w:val="25"/>
          <w:szCs w:val="25"/>
        </w:rPr>
      </w:pPr>
      <w:ins w:id="304" w:author="m.j.t.brentjens" w:date="2007-05-03T11:21:00Z">
        <w:r>
          <w:rPr>
            <w:rFonts w:cs="Arial"/>
            <w:color w:val="000000"/>
            <w:sz w:val="20"/>
          </w:rPr>
          <w:t>DBF_DOL</w:t>
        </w:r>
        <w:r>
          <w:tab/>
        </w:r>
        <w:r>
          <w:rPr>
            <w:rFonts w:cs="Arial"/>
            <w:color w:val="000000"/>
            <w:sz w:val="20"/>
          </w:rPr>
          <w:t>Motor direct online met flowschakelaar</w:t>
        </w:r>
      </w:ins>
    </w:p>
    <w:p w:rsidR="008550F9" w:rsidRDefault="008550F9">
      <w:pPr>
        <w:widowControl w:val="0"/>
        <w:numPr>
          <w:ins w:id="305" w:author="m.j.t.brentjens" w:date="2007-05-03T11:21:00Z"/>
        </w:numPr>
        <w:tabs>
          <w:tab w:val="left" w:pos="90"/>
        </w:tabs>
        <w:autoSpaceDE w:val="0"/>
        <w:autoSpaceDN w:val="0"/>
        <w:adjustRightInd w:val="0"/>
        <w:spacing w:before="18"/>
        <w:rPr>
          <w:ins w:id="306" w:author="m.j.t.brentjens" w:date="2007-05-03T11:21:00Z"/>
          <w:rFonts w:cs="Arial"/>
          <w:b/>
          <w:bCs/>
          <w:color w:val="000000"/>
          <w:sz w:val="25"/>
          <w:szCs w:val="25"/>
        </w:rPr>
      </w:pPr>
      <w:ins w:id="307" w:author="m.j.t.brentjens" w:date="2007-05-03T11:21:00Z">
        <w:r>
          <w:rPr>
            <w:rFonts w:cs="Arial"/>
            <w:b/>
            <w:bCs/>
            <w:color w:val="000000"/>
            <w:sz w:val="20"/>
          </w:rPr>
          <w:t>Bediening</w:t>
        </w:r>
      </w:ins>
    </w:p>
    <w:p w:rsidR="008550F9" w:rsidRDefault="008550F9">
      <w:pPr>
        <w:widowControl w:val="0"/>
        <w:numPr>
          <w:ins w:id="308" w:author="m.j.t.brentjens" w:date="2007-05-03T11:21:00Z"/>
        </w:numPr>
        <w:tabs>
          <w:tab w:val="left" w:pos="90"/>
          <w:tab w:val="left" w:pos="226"/>
          <w:tab w:val="left" w:pos="2420"/>
          <w:tab w:val="left" w:pos="8050"/>
        </w:tabs>
        <w:autoSpaceDE w:val="0"/>
        <w:autoSpaceDN w:val="0"/>
        <w:adjustRightInd w:val="0"/>
        <w:spacing w:before="4"/>
        <w:rPr>
          <w:ins w:id="309" w:author="m.j.t.brentjens" w:date="2007-05-03T11:21:00Z"/>
          <w:rFonts w:cs="Arial"/>
          <w:color w:val="000000"/>
          <w:sz w:val="25"/>
          <w:szCs w:val="25"/>
        </w:rPr>
      </w:pPr>
      <w:ins w:id="310" w:author="m.j.t.brentjens" w:date="2007-05-03T11:21:00Z">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ins>
    </w:p>
    <w:p w:rsidR="008550F9" w:rsidRDefault="008550F9">
      <w:pPr>
        <w:widowControl w:val="0"/>
        <w:numPr>
          <w:ins w:id="311" w:author="m.j.t.brentjens" w:date="2007-05-03T11:21:00Z"/>
        </w:numPr>
        <w:tabs>
          <w:tab w:val="left" w:pos="90"/>
          <w:tab w:val="left" w:pos="226"/>
          <w:tab w:val="left" w:pos="2420"/>
        </w:tabs>
        <w:autoSpaceDE w:val="0"/>
        <w:autoSpaceDN w:val="0"/>
        <w:adjustRightInd w:val="0"/>
        <w:spacing w:before="4"/>
        <w:rPr>
          <w:ins w:id="312" w:author="m.j.t.brentjens" w:date="2007-05-03T11:21:00Z"/>
          <w:rFonts w:cs="Arial"/>
          <w:color w:val="000000"/>
          <w:sz w:val="25"/>
          <w:szCs w:val="25"/>
        </w:rPr>
      </w:pPr>
      <w:ins w:id="313" w:author="m.j.t.brentjens" w:date="2007-05-03T11:21:00Z">
        <w:r>
          <w:rPr>
            <w:rFonts w:cs="Arial"/>
            <w:color w:val="000080"/>
            <w:sz w:val="20"/>
          </w:rPr>
          <w:t>-</w:t>
        </w:r>
        <w:r>
          <w:tab/>
        </w:r>
        <w:r>
          <w:rPr>
            <w:rFonts w:cs="Arial"/>
            <w:color w:val="000000"/>
            <w:sz w:val="20"/>
          </w:rPr>
          <w:t>Instellingen</w:t>
        </w:r>
        <w:r>
          <w:tab/>
        </w:r>
        <w:r>
          <w:rPr>
            <w:rFonts w:cs="Arial"/>
            <w:color w:val="000000"/>
            <w:sz w:val="20"/>
          </w:rPr>
          <w:t>Voorkeurs instelling</w:t>
        </w:r>
      </w:ins>
    </w:p>
    <w:p w:rsidR="008550F9" w:rsidRDefault="008550F9">
      <w:pPr>
        <w:widowControl w:val="0"/>
        <w:numPr>
          <w:ins w:id="314" w:author="m.j.t.brentjens" w:date="2007-05-03T11:21:00Z"/>
        </w:numPr>
        <w:tabs>
          <w:tab w:val="left" w:pos="90"/>
          <w:tab w:val="left" w:pos="226"/>
          <w:tab w:val="left" w:pos="2420"/>
          <w:tab w:val="left" w:pos="8050"/>
        </w:tabs>
        <w:autoSpaceDE w:val="0"/>
        <w:autoSpaceDN w:val="0"/>
        <w:adjustRightInd w:val="0"/>
        <w:spacing w:before="4"/>
        <w:rPr>
          <w:ins w:id="315" w:author="m.j.t.brentjens" w:date="2007-05-03T11:21:00Z"/>
          <w:rFonts w:cs="Arial"/>
          <w:color w:val="000000"/>
          <w:sz w:val="25"/>
          <w:szCs w:val="25"/>
        </w:rPr>
      </w:pPr>
      <w:ins w:id="316" w:author="m.j.t.brentjens" w:date="2007-05-03T11:21:00Z">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ins>
    </w:p>
    <w:p w:rsidR="008550F9" w:rsidRDefault="008550F9">
      <w:pPr>
        <w:widowControl w:val="0"/>
        <w:numPr>
          <w:ins w:id="317" w:author="m.j.t.brentjens" w:date="2007-05-03T11:21:00Z"/>
        </w:numPr>
        <w:tabs>
          <w:tab w:val="left" w:pos="90"/>
          <w:tab w:val="left" w:pos="226"/>
          <w:tab w:val="left" w:pos="2420"/>
        </w:tabs>
        <w:autoSpaceDE w:val="0"/>
        <w:autoSpaceDN w:val="0"/>
        <w:adjustRightInd w:val="0"/>
        <w:spacing w:before="4"/>
        <w:rPr>
          <w:ins w:id="318" w:author="m.j.t.brentjens" w:date="2007-05-03T11:21:00Z"/>
          <w:rFonts w:cs="Arial"/>
          <w:color w:val="000000"/>
          <w:sz w:val="25"/>
          <w:szCs w:val="25"/>
        </w:rPr>
      </w:pPr>
      <w:ins w:id="319" w:author="m.j.t.brentjens" w:date="2007-05-03T11:21:00Z">
        <w:r>
          <w:rPr>
            <w:rFonts w:cs="Arial"/>
            <w:color w:val="000080"/>
            <w:sz w:val="20"/>
          </w:rPr>
          <w:t>-</w:t>
        </w:r>
        <w:r>
          <w:tab/>
        </w:r>
        <w:r>
          <w:rPr>
            <w:rFonts w:cs="Arial"/>
            <w:color w:val="000000"/>
            <w:sz w:val="20"/>
          </w:rPr>
          <w:t>Scada</w:t>
        </w:r>
        <w:r>
          <w:tab/>
        </w:r>
        <w:r>
          <w:rPr>
            <w:rFonts w:cs="Arial"/>
            <w:color w:val="000000"/>
            <w:sz w:val="20"/>
          </w:rPr>
          <w:t>Volgens standaard procesautomatisering</w:t>
        </w:r>
      </w:ins>
    </w:p>
    <w:p w:rsidR="008550F9" w:rsidRDefault="008550F9">
      <w:pPr>
        <w:widowControl w:val="0"/>
        <w:numPr>
          <w:ins w:id="320" w:author="m.j.t.brentjens" w:date="2007-05-03T11:21:00Z"/>
        </w:numPr>
        <w:tabs>
          <w:tab w:val="left" w:pos="90"/>
        </w:tabs>
        <w:autoSpaceDE w:val="0"/>
        <w:autoSpaceDN w:val="0"/>
        <w:adjustRightInd w:val="0"/>
        <w:spacing w:before="4"/>
        <w:rPr>
          <w:ins w:id="321" w:author="m.j.t.brentjens" w:date="2007-05-03T11:21:00Z"/>
          <w:rFonts w:cs="Arial"/>
          <w:b/>
          <w:bCs/>
          <w:color w:val="000000"/>
          <w:sz w:val="25"/>
          <w:szCs w:val="25"/>
        </w:rPr>
      </w:pPr>
      <w:ins w:id="322" w:author="m.j.t.brentjens" w:date="2007-05-03T11:21:00Z">
        <w:r>
          <w:rPr>
            <w:rFonts w:cs="Arial"/>
            <w:b/>
            <w:bCs/>
            <w:color w:val="000000"/>
            <w:sz w:val="20"/>
          </w:rPr>
          <w:t>Lokaal</w:t>
        </w:r>
      </w:ins>
    </w:p>
    <w:p w:rsidR="008550F9" w:rsidRDefault="008550F9">
      <w:pPr>
        <w:widowControl w:val="0"/>
        <w:numPr>
          <w:ins w:id="323" w:author="m.j.t.brentjens" w:date="2007-05-03T11:21:00Z"/>
        </w:numPr>
        <w:tabs>
          <w:tab w:val="left" w:pos="90"/>
          <w:tab w:val="left" w:pos="226"/>
          <w:tab w:val="left" w:pos="2420"/>
        </w:tabs>
        <w:autoSpaceDE w:val="0"/>
        <w:autoSpaceDN w:val="0"/>
        <w:adjustRightInd w:val="0"/>
        <w:spacing w:before="4"/>
        <w:rPr>
          <w:ins w:id="324" w:author="m.j.t.brentjens" w:date="2007-05-03T11:21:00Z"/>
          <w:rFonts w:cs="Arial"/>
          <w:color w:val="000000"/>
          <w:sz w:val="25"/>
          <w:szCs w:val="25"/>
        </w:rPr>
      </w:pPr>
      <w:ins w:id="325" w:author="m.j.t.brentjens" w:date="2007-05-03T11:21:00Z">
        <w:r>
          <w:rPr>
            <w:rFonts w:cs="Arial"/>
            <w:color w:val="000080"/>
            <w:sz w:val="20"/>
          </w:rPr>
          <w:t>-</w:t>
        </w:r>
        <w:r>
          <w:tab/>
        </w:r>
        <w:r>
          <w:rPr>
            <w:rFonts w:cs="Arial"/>
            <w:color w:val="000000"/>
            <w:sz w:val="20"/>
          </w:rPr>
          <w:t>Bediening</w:t>
        </w:r>
        <w:r>
          <w:tab/>
        </w:r>
        <w:r>
          <w:rPr>
            <w:rFonts w:cs="Arial"/>
            <w:color w:val="000000"/>
            <w:sz w:val="20"/>
          </w:rPr>
          <w:t>Schakelaar t.b.v. lokaal inschakelen</w:t>
        </w:r>
      </w:ins>
    </w:p>
    <w:p w:rsidR="008550F9" w:rsidRDefault="008550F9">
      <w:pPr>
        <w:widowControl w:val="0"/>
        <w:numPr>
          <w:ins w:id="326" w:author="m.j.t.brentjens" w:date="2007-05-03T11:21:00Z"/>
        </w:numPr>
        <w:tabs>
          <w:tab w:val="left" w:pos="90"/>
          <w:tab w:val="left" w:pos="226"/>
          <w:tab w:val="left" w:pos="2420"/>
        </w:tabs>
        <w:autoSpaceDE w:val="0"/>
        <w:autoSpaceDN w:val="0"/>
        <w:adjustRightInd w:val="0"/>
        <w:spacing w:before="4"/>
        <w:rPr>
          <w:ins w:id="327" w:author="m.j.t.brentjens" w:date="2007-05-03T11:21:00Z"/>
          <w:rFonts w:cs="Arial"/>
          <w:color w:val="000000"/>
          <w:sz w:val="25"/>
          <w:szCs w:val="25"/>
        </w:rPr>
      </w:pPr>
      <w:ins w:id="328" w:author="m.j.t.brentjens" w:date="2007-05-03T11:21:00Z">
        <w:r>
          <w:rPr>
            <w:rFonts w:cs="Arial"/>
            <w:color w:val="000080"/>
            <w:sz w:val="20"/>
          </w:rPr>
          <w:t>-</w:t>
        </w:r>
        <w:r>
          <w:tab/>
        </w:r>
        <w:r>
          <w:rPr>
            <w:rFonts w:cs="Arial"/>
            <w:color w:val="000000"/>
            <w:sz w:val="20"/>
          </w:rPr>
          <w:t>Signalering</w:t>
        </w:r>
        <w:r>
          <w:tab/>
        </w:r>
        <w:r>
          <w:rPr>
            <w:rFonts w:cs="Arial"/>
            <w:color w:val="000000"/>
            <w:sz w:val="20"/>
          </w:rPr>
          <w:t>Signaal "Storing"</w:t>
        </w:r>
      </w:ins>
    </w:p>
    <w:p w:rsidR="008550F9" w:rsidRDefault="008550F9">
      <w:pPr>
        <w:widowControl w:val="0"/>
        <w:numPr>
          <w:ins w:id="329" w:author="m.j.t.brentjens" w:date="2007-05-03T11:21:00Z"/>
        </w:numPr>
        <w:tabs>
          <w:tab w:val="left" w:pos="90"/>
        </w:tabs>
        <w:autoSpaceDE w:val="0"/>
        <w:autoSpaceDN w:val="0"/>
        <w:adjustRightInd w:val="0"/>
        <w:spacing w:before="4"/>
        <w:rPr>
          <w:ins w:id="330" w:author="m.j.t.brentjens" w:date="2007-05-03T11:21:00Z"/>
          <w:rFonts w:cs="Arial"/>
          <w:b/>
          <w:bCs/>
          <w:color w:val="000000"/>
          <w:sz w:val="25"/>
          <w:szCs w:val="25"/>
        </w:rPr>
      </w:pPr>
      <w:ins w:id="331" w:author="m.j.t.brentjens" w:date="2007-05-03T11:21:00Z">
        <w:r>
          <w:rPr>
            <w:rFonts w:cs="Arial"/>
            <w:b/>
            <w:bCs/>
            <w:color w:val="000000"/>
            <w:sz w:val="20"/>
          </w:rPr>
          <w:t>Presentatie</w:t>
        </w:r>
      </w:ins>
    </w:p>
    <w:p w:rsidR="008550F9" w:rsidRDefault="008550F9">
      <w:pPr>
        <w:widowControl w:val="0"/>
        <w:numPr>
          <w:ins w:id="332" w:author="m.j.t.brentjens" w:date="2007-05-03T11:21:00Z"/>
        </w:numPr>
        <w:tabs>
          <w:tab w:val="left" w:pos="90"/>
          <w:tab w:val="left" w:pos="226"/>
          <w:tab w:val="left" w:pos="2420"/>
        </w:tabs>
        <w:autoSpaceDE w:val="0"/>
        <w:autoSpaceDN w:val="0"/>
        <w:adjustRightInd w:val="0"/>
        <w:spacing w:before="4"/>
        <w:rPr>
          <w:ins w:id="333" w:author="m.j.t.brentjens" w:date="2007-05-03T11:21:00Z"/>
          <w:rFonts w:cs="Arial"/>
          <w:color w:val="000000"/>
          <w:sz w:val="25"/>
          <w:szCs w:val="25"/>
        </w:rPr>
      </w:pPr>
      <w:ins w:id="334" w:author="m.j.t.brentjens" w:date="2007-05-03T11:21:00Z">
        <w:r>
          <w:rPr>
            <w:rFonts w:cs="Arial"/>
            <w:color w:val="000080"/>
            <w:sz w:val="20"/>
          </w:rPr>
          <w:t>-</w:t>
        </w:r>
        <w:r>
          <w:tab/>
        </w:r>
        <w:r>
          <w:rPr>
            <w:rFonts w:cs="Arial"/>
            <w:color w:val="000000"/>
            <w:sz w:val="20"/>
          </w:rPr>
          <w:t>Bedrijfstoestand</w:t>
        </w:r>
        <w:r>
          <w:tab/>
        </w:r>
        <w:r>
          <w:rPr>
            <w:rFonts w:cs="Arial"/>
            <w:color w:val="000000"/>
            <w:sz w:val="20"/>
          </w:rPr>
          <w:t>Paraat melding</w:t>
        </w:r>
      </w:ins>
    </w:p>
    <w:p w:rsidR="008550F9" w:rsidRDefault="008550F9">
      <w:pPr>
        <w:widowControl w:val="0"/>
        <w:numPr>
          <w:ins w:id="335" w:author="m.j.t.brentjens" w:date="2007-05-03T11:21:00Z"/>
        </w:numPr>
        <w:tabs>
          <w:tab w:val="left" w:pos="90"/>
          <w:tab w:val="left" w:pos="226"/>
          <w:tab w:val="left" w:pos="2420"/>
          <w:tab w:val="left" w:pos="8050"/>
        </w:tabs>
        <w:autoSpaceDE w:val="0"/>
        <w:autoSpaceDN w:val="0"/>
        <w:adjustRightInd w:val="0"/>
        <w:spacing w:before="4"/>
        <w:rPr>
          <w:ins w:id="336" w:author="m.j.t.brentjens" w:date="2007-05-03T11:21:00Z"/>
          <w:rFonts w:cs="Arial"/>
          <w:color w:val="000000"/>
          <w:sz w:val="25"/>
          <w:szCs w:val="25"/>
        </w:rPr>
      </w:pPr>
      <w:ins w:id="337" w:author="m.j.t.brentjens" w:date="2007-05-03T11:21:00Z">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ins>
    </w:p>
    <w:p w:rsidR="008550F9" w:rsidRDefault="008550F9">
      <w:pPr>
        <w:widowControl w:val="0"/>
        <w:numPr>
          <w:ins w:id="338" w:author="m.j.t.brentjens" w:date="2007-05-03T11:21:00Z"/>
        </w:numPr>
        <w:tabs>
          <w:tab w:val="left" w:pos="90"/>
          <w:tab w:val="left" w:pos="226"/>
          <w:tab w:val="left" w:pos="2420"/>
          <w:tab w:val="left" w:pos="8050"/>
        </w:tabs>
        <w:autoSpaceDE w:val="0"/>
        <w:autoSpaceDN w:val="0"/>
        <w:adjustRightInd w:val="0"/>
        <w:spacing w:before="4"/>
        <w:rPr>
          <w:ins w:id="339" w:author="m.j.t.brentjens" w:date="2007-05-03T11:21:00Z"/>
          <w:rFonts w:cs="Arial"/>
          <w:color w:val="000000"/>
          <w:sz w:val="25"/>
          <w:szCs w:val="25"/>
        </w:rPr>
      </w:pPr>
      <w:ins w:id="340" w:author="m.j.t.brentjens" w:date="2007-05-03T11:21:00Z">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ins>
    </w:p>
    <w:p w:rsidR="008550F9" w:rsidRDefault="008550F9">
      <w:pPr>
        <w:widowControl w:val="0"/>
        <w:numPr>
          <w:ins w:id="341" w:author="m.j.t.brentjens" w:date="2007-05-03T11:21:00Z"/>
        </w:numPr>
        <w:tabs>
          <w:tab w:val="left" w:pos="90"/>
        </w:tabs>
        <w:autoSpaceDE w:val="0"/>
        <w:autoSpaceDN w:val="0"/>
        <w:adjustRightInd w:val="0"/>
        <w:spacing w:before="4"/>
        <w:rPr>
          <w:ins w:id="342" w:author="m.j.t.brentjens" w:date="2007-05-03T11:21:00Z"/>
          <w:rFonts w:cs="Arial"/>
          <w:b/>
          <w:bCs/>
          <w:color w:val="000000"/>
          <w:sz w:val="25"/>
          <w:szCs w:val="25"/>
        </w:rPr>
      </w:pPr>
      <w:ins w:id="343" w:author="m.j.t.brentjens" w:date="2007-05-03T11:21:00Z">
        <w:r>
          <w:rPr>
            <w:rFonts w:cs="Arial"/>
            <w:b/>
            <w:bCs/>
            <w:color w:val="000000"/>
            <w:sz w:val="20"/>
          </w:rPr>
          <w:t>Alarmering</w:t>
        </w:r>
      </w:ins>
    </w:p>
    <w:p w:rsidR="008550F9" w:rsidRDefault="008550F9">
      <w:pPr>
        <w:widowControl w:val="0"/>
        <w:numPr>
          <w:ins w:id="344" w:author="m.j.t.brentjens" w:date="2007-05-03T11:21:00Z"/>
        </w:numPr>
        <w:tabs>
          <w:tab w:val="left" w:pos="90"/>
          <w:tab w:val="left" w:pos="226"/>
          <w:tab w:val="left" w:pos="2420"/>
        </w:tabs>
        <w:autoSpaceDE w:val="0"/>
        <w:autoSpaceDN w:val="0"/>
        <w:adjustRightInd w:val="0"/>
        <w:spacing w:before="4"/>
        <w:rPr>
          <w:ins w:id="345" w:author="m.j.t.brentjens" w:date="2007-05-03T11:21:00Z"/>
          <w:rFonts w:cs="Arial"/>
          <w:color w:val="000000"/>
          <w:sz w:val="25"/>
          <w:szCs w:val="25"/>
        </w:rPr>
      </w:pPr>
      <w:ins w:id="346" w:author="m.j.t.brentjens" w:date="2007-05-03T11:21:00Z">
        <w:r>
          <w:rPr>
            <w:rFonts w:cs="Arial"/>
            <w:color w:val="000080"/>
            <w:sz w:val="20"/>
          </w:rPr>
          <w:t>-</w:t>
        </w:r>
        <w:r>
          <w:tab/>
        </w:r>
        <w:r>
          <w:rPr>
            <w:rFonts w:cs="Arial"/>
            <w:color w:val="000000"/>
            <w:sz w:val="20"/>
          </w:rPr>
          <w:t>Alarm</w:t>
        </w:r>
        <w:r>
          <w:tab/>
        </w:r>
        <w:r>
          <w:rPr>
            <w:rFonts w:cs="Arial"/>
            <w:color w:val="000000"/>
            <w:sz w:val="20"/>
          </w:rPr>
          <w:t>Volgens standaard procesautomatisering</w:t>
        </w:r>
      </w:ins>
    </w:p>
    <w:p w:rsidR="008550F9" w:rsidRDefault="008550F9">
      <w:pPr>
        <w:widowControl w:val="0"/>
        <w:numPr>
          <w:ins w:id="347" w:author="m.j.t.brentjens" w:date="2007-05-03T11:21:00Z"/>
        </w:numPr>
        <w:tabs>
          <w:tab w:val="left" w:pos="90"/>
        </w:tabs>
        <w:autoSpaceDE w:val="0"/>
        <w:autoSpaceDN w:val="0"/>
        <w:adjustRightInd w:val="0"/>
        <w:spacing w:before="4"/>
        <w:rPr>
          <w:ins w:id="348" w:author="m.j.t.brentjens" w:date="2007-05-03T11:21:00Z"/>
          <w:rFonts w:cs="Arial"/>
          <w:b/>
          <w:bCs/>
          <w:color w:val="000000"/>
          <w:sz w:val="25"/>
          <w:szCs w:val="25"/>
        </w:rPr>
      </w:pPr>
      <w:ins w:id="349" w:author="m.j.t.brentjens" w:date="2007-05-03T11:21:00Z">
        <w:r>
          <w:rPr>
            <w:rFonts w:cs="Arial"/>
            <w:b/>
            <w:bCs/>
            <w:color w:val="000000"/>
            <w:sz w:val="20"/>
          </w:rPr>
          <w:t>Informatieopslag</w:t>
        </w:r>
      </w:ins>
    </w:p>
    <w:p w:rsidR="008550F9" w:rsidRDefault="008550F9">
      <w:pPr>
        <w:widowControl w:val="0"/>
        <w:numPr>
          <w:ins w:id="350" w:author="m.j.t.brentjens" w:date="2007-05-03T11:21:00Z"/>
        </w:numPr>
        <w:tabs>
          <w:tab w:val="left" w:pos="90"/>
          <w:tab w:val="left" w:pos="226"/>
          <w:tab w:val="left" w:pos="2420"/>
          <w:tab w:val="left" w:pos="8050"/>
        </w:tabs>
        <w:autoSpaceDE w:val="0"/>
        <w:autoSpaceDN w:val="0"/>
        <w:adjustRightInd w:val="0"/>
        <w:spacing w:before="4"/>
        <w:rPr>
          <w:ins w:id="351" w:author="m.j.t.brentjens" w:date="2007-05-03T11:21:00Z"/>
          <w:rFonts w:cs="Arial"/>
          <w:color w:val="000000"/>
          <w:sz w:val="25"/>
          <w:szCs w:val="25"/>
        </w:rPr>
      </w:pPr>
      <w:ins w:id="352" w:author="m.j.t.brentjens" w:date="2007-05-03T11:21:00Z">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ins>
    </w:p>
    <w:p w:rsidR="008550F9" w:rsidRDefault="008550F9">
      <w:pPr>
        <w:widowControl w:val="0"/>
        <w:numPr>
          <w:ins w:id="353" w:author="m.j.t.brentjens" w:date="2007-05-03T11:21:00Z"/>
        </w:numPr>
        <w:tabs>
          <w:tab w:val="left" w:pos="90"/>
        </w:tabs>
        <w:autoSpaceDE w:val="0"/>
        <w:autoSpaceDN w:val="0"/>
        <w:adjustRightInd w:val="0"/>
        <w:spacing w:before="132"/>
        <w:rPr>
          <w:ins w:id="354" w:author="m.j.t.brentjens" w:date="2007-05-03T11:21:00Z"/>
          <w:rFonts w:cs="Arial"/>
          <w:b/>
          <w:bCs/>
          <w:color w:val="000000"/>
          <w:sz w:val="25"/>
          <w:szCs w:val="25"/>
          <w:u w:val="single"/>
        </w:rPr>
      </w:pPr>
      <w:ins w:id="355" w:author="m.j.t.brentjens" w:date="2007-05-03T11:21:00Z">
        <w:r>
          <w:rPr>
            <w:rFonts w:cs="Arial"/>
            <w:b/>
            <w:bCs/>
            <w:color w:val="000000"/>
            <w:sz w:val="20"/>
            <w:u w:val="single"/>
          </w:rPr>
          <w:t>Opmerking:</w:t>
        </w:r>
      </w:ins>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56" w:author="r.m.w.jansen" w:date="2007-07-02T15:35:00Z">
        <w:r>
          <w:rPr>
            <w:rFonts w:cs="Arial"/>
            <w:color w:val="000000"/>
            <w:sz w:val="20"/>
          </w:rPr>
          <w:delText>popup</w:delText>
        </w:r>
      </w:del>
      <w:ins w:id="357"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102</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FIT-102</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58" w:author="r.m.w.jansen" w:date="2007-07-02T15:35:00Z">
        <w:r>
          <w:rPr>
            <w:rFonts w:cs="Arial"/>
            <w:color w:val="000000"/>
            <w:sz w:val="20"/>
          </w:rPr>
          <w:delText>popup</w:delText>
        </w:r>
      </w:del>
      <w:ins w:id="359"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103</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FIT-103</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60" w:author="r.m.w.jansen" w:date="2007-07-02T15:35:00Z">
        <w:r>
          <w:rPr>
            <w:rFonts w:cs="Arial"/>
            <w:color w:val="000000"/>
            <w:sz w:val="20"/>
          </w:rPr>
          <w:delText>popup</w:delText>
        </w:r>
      </w:del>
      <w:ins w:id="361"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0"/>
          <w:u w:val="single"/>
        </w:rPr>
      </w:pPr>
      <w:r>
        <w:rPr>
          <w:rFonts w:cs="Arial"/>
          <w:b/>
          <w:bCs/>
          <w:color w:val="000000"/>
          <w:sz w:val="20"/>
          <w:u w:val="single"/>
        </w:rPr>
        <w:t>Opmerking:</w:t>
      </w:r>
    </w:p>
    <w:p w:rsidR="00273266" w:rsidRDefault="00273266">
      <w:pPr>
        <w:spacing w:line="240" w:lineRule="auto"/>
        <w:rPr>
          <w:rFonts w:cs="Arial"/>
          <w:b/>
          <w:bCs/>
          <w:color w:val="000000"/>
          <w:sz w:val="20"/>
          <w:u w:val="single"/>
        </w:rPr>
      </w:pPr>
      <w:r>
        <w:rPr>
          <w:rFonts w:cs="Arial"/>
          <w:b/>
          <w:bCs/>
          <w:color w:val="000000"/>
          <w:sz w:val="20"/>
          <w:u w:val="single"/>
        </w:rPr>
        <w:br w:type="page"/>
      </w:r>
    </w:p>
    <w:tbl>
      <w:tblPr>
        <w:tblW w:w="9286" w:type="dxa"/>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Niveaumeting ruwwater Winput 104</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LT-104</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Doel:</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Niveaumeting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2"/>
          <w:szCs w:val="22"/>
        </w:rPr>
      </w:pPr>
      <w:r w:rsidRPr="005966E0">
        <w:rPr>
          <w:rFonts w:cs="Arial"/>
          <w:color w:val="000000"/>
          <w:sz w:val="20"/>
        </w:rPr>
        <w:t>Het grondwaterniveau in de peil bu</w:t>
      </w:r>
      <w:r>
        <w:rPr>
          <w:rFonts w:cs="Arial"/>
          <w:color w:val="000000"/>
          <w:sz w:val="20"/>
        </w:rPr>
        <w:t>is</w:t>
      </w:r>
      <w:r w:rsidRPr="005966E0">
        <w:rPr>
          <w:rFonts w:cs="Arial"/>
          <w:color w:val="000000"/>
          <w:sz w:val="20"/>
        </w:rPr>
        <w:t xml:space="preserve"> </w:t>
      </w:r>
      <w:r>
        <w:rPr>
          <w:rFonts w:cs="Arial"/>
          <w:color w:val="000000"/>
          <w:sz w:val="20"/>
        </w:rPr>
        <w:t>wordt</w:t>
      </w:r>
      <w:r w:rsidRPr="005966E0">
        <w:rPr>
          <w:rFonts w:cs="Arial"/>
          <w:color w:val="000000"/>
          <w:sz w:val="20"/>
        </w:rPr>
        <w:t xml:space="preserve"> gemeten</w:t>
      </w:r>
      <w:r>
        <w:rPr>
          <w:rFonts w:cs="Arial"/>
          <w:color w:val="000000"/>
          <w:sz w:val="20"/>
        </w:rPr>
        <w:t>, met een diver.</w:t>
      </w:r>
    </w:p>
    <w:p w:rsidR="00273266" w:rsidRPr="00654E69" w:rsidRDefault="00273266" w:rsidP="00273266">
      <w:pPr>
        <w:widowControl w:val="0"/>
        <w:tabs>
          <w:tab w:val="left" w:pos="90"/>
        </w:tabs>
        <w:autoSpaceDE w:val="0"/>
        <w:autoSpaceDN w:val="0"/>
        <w:adjustRightInd w:val="0"/>
        <w:spacing w:before="328"/>
        <w:rPr>
          <w:rFonts w:cs="Arial"/>
          <w:b/>
          <w:bCs/>
          <w:color w:val="000000"/>
          <w:sz w:val="25"/>
          <w:szCs w:val="25"/>
          <w:u w:val="single"/>
          <w:lang w:val="en-US"/>
        </w:rPr>
      </w:pPr>
      <w:r w:rsidRPr="00654E69">
        <w:rPr>
          <w:rFonts w:cs="Arial"/>
          <w:b/>
          <w:bCs/>
          <w:color w:val="000000"/>
          <w:sz w:val="20"/>
          <w:u w:val="single"/>
          <w:lang w:val="en-US"/>
        </w:rPr>
        <w:t>PLC</w:t>
      </w:r>
    </w:p>
    <w:p w:rsidR="00273266" w:rsidRPr="00654E69" w:rsidRDefault="00273266" w:rsidP="00273266">
      <w:pPr>
        <w:widowControl w:val="0"/>
        <w:tabs>
          <w:tab w:val="left" w:pos="90"/>
        </w:tabs>
        <w:autoSpaceDE w:val="0"/>
        <w:autoSpaceDN w:val="0"/>
        <w:adjustRightInd w:val="0"/>
        <w:spacing w:before="19"/>
        <w:rPr>
          <w:rFonts w:cs="Arial"/>
          <w:color w:val="000000"/>
          <w:sz w:val="25"/>
          <w:szCs w:val="25"/>
          <w:lang w:val="en-US"/>
        </w:rPr>
      </w:pPr>
      <w:r w:rsidRPr="00654E69">
        <w:rPr>
          <w:rFonts w:cs="Arial"/>
          <w:color w:val="000000"/>
          <w:sz w:val="20"/>
          <w:lang w:val="en-US"/>
        </w:rPr>
        <w:t>PLC Winning</w:t>
      </w:r>
    </w:p>
    <w:p w:rsidR="00273266" w:rsidRPr="00654E69" w:rsidRDefault="00273266" w:rsidP="00273266">
      <w:pPr>
        <w:widowControl w:val="0"/>
        <w:tabs>
          <w:tab w:val="left" w:pos="90"/>
        </w:tabs>
        <w:autoSpaceDE w:val="0"/>
        <w:autoSpaceDN w:val="0"/>
        <w:adjustRightInd w:val="0"/>
        <w:spacing w:before="59"/>
        <w:rPr>
          <w:rFonts w:cs="Arial"/>
          <w:b/>
          <w:bCs/>
          <w:color w:val="000000"/>
          <w:sz w:val="25"/>
          <w:szCs w:val="25"/>
          <w:lang w:val="en-US"/>
        </w:rPr>
      </w:pPr>
      <w:r w:rsidRPr="00654E69">
        <w:rPr>
          <w:rFonts w:cs="Arial"/>
          <w:b/>
          <w:bCs/>
          <w:color w:val="000000"/>
          <w:sz w:val="20"/>
          <w:lang w:val="en-US"/>
        </w:rPr>
        <w:t>Software typical</w:t>
      </w:r>
    </w:p>
    <w:p w:rsidR="00273266" w:rsidRPr="00654E69" w:rsidRDefault="00273266" w:rsidP="00273266">
      <w:pPr>
        <w:widowControl w:val="0"/>
        <w:tabs>
          <w:tab w:val="left" w:pos="90"/>
          <w:tab w:val="left" w:pos="1250"/>
        </w:tabs>
        <w:autoSpaceDE w:val="0"/>
        <w:autoSpaceDN w:val="0"/>
        <w:adjustRightInd w:val="0"/>
        <w:rPr>
          <w:rFonts w:cs="Arial"/>
          <w:color w:val="000000"/>
          <w:sz w:val="25"/>
          <w:szCs w:val="25"/>
          <w:lang w:val="en-US"/>
        </w:rPr>
      </w:pPr>
      <w:r w:rsidRPr="00654E69">
        <w:rPr>
          <w:rFonts w:cs="Arial"/>
          <w:color w:val="000000"/>
          <w:sz w:val="20"/>
          <w:lang w:val="en-US"/>
        </w:rPr>
        <w:t>DFB_ANA</w:t>
      </w:r>
      <w:r w:rsidRPr="00654E69">
        <w:rPr>
          <w:lang w:val="en-US"/>
        </w:rPr>
        <w:tab/>
      </w:r>
      <w:r w:rsidRPr="00654E69">
        <w:rPr>
          <w:rFonts w:cs="Arial"/>
          <w:color w:val="000000"/>
          <w:sz w:val="20"/>
          <w:lang w:val="en-US"/>
        </w:rPr>
        <w:t>Procesmeting, 16 alarmen</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Niveau</w:t>
      </w:r>
      <w:r>
        <w:tab/>
      </w:r>
      <w:r>
        <w:rPr>
          <w:rFonts w:cs="Arial"/>
          <w:color w:val="000000"/>
          <w:sz w:val="20"/>
        </w:rPr>
        <w:t>0 -</w:t>
      </w:r>
      <w:r>
        <w:tab/>
        <w:t>2</w:t>
      </w:r>
      <w:r>
        <w:rPr>
          <w:rFonts w:cs="Arial"/>
          <w:color w:val="000000"/>
          <w:sz w:val="20"/>
        </w:rPr>
        <w:t>0</w:t>
      </w:r>
      <w:r>
        <w:tab/>
      </w:r>
      <w:r>
        <w:rPr>
          <w:rFonts w:cs="Arial"/>
          <w:color w:val="000000"/>
          <w:sz w:val="20"/>
        </w:rPr>
        <w:t>m</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Draadbreauk</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Plausibiliteit</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Hoog-hoog</w:t>
      </w:r>
      <w:r>
        <w:rPr>
          <w:rFonts w:cs="Arial"/>
          <w:color w:val="000000"/>
          <w:sz w:val="20"/>
        </w:rPr>
        <w:t xml:space="preserve">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Hoog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Laag</w:t>
      </w:r>
      <w:r>
        <w:rPr>
          <w:rFonts w:cs="Arial"/>
          <w:color w:val="000000"/>
          <w:sz w:val="20"/>
        </w:rPr>
        <w:t xml:space="preserve">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Laag-laag Niveau</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rsidP="00273266">
      <w:pPr>
        <w:widowControl w:val="0"/>
        <w:tabs>
          <w:tab w:val="left" w:pos="90"/>
          <w:tab w:val="left" w:pos="2265"/>
        </w:tabs>
        <w:autoSpaceDE w:val="0"/>
        <w:autoSpaceDN w:val="0"/>
        <w:adjustRightInd w:val="0"/>
        <w:rPr>
          <w:rFonts w:cs="Arial"/>
          <w:b/>
          <w:bCs/>
          <w:color w:val="000000"/>
          <w:sz w:val="20"/>
        </w:rPr>
      </w:pPr>
    </w:p>
    <w:p w:rsidR="00273266" w:rsidRDefault="00273266" w:rsidP="00273266">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Debietmeting ruwwater Winput 104</w:t>
            </w:r>
          </w:p>
        </w:tc>
      </w:tr>
      <w:tr w:rsidR="00273266" w:rsidTr="00E676A5">
        <w:tc>
          <w:tcPr>
            <w:tcW w:w="2265" w:type="dxa"/>
          </w:tcPr>
          <w:p w:rsidR="00273266" w:rsidRDefault="00273266" w:rsidP="00E676A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FIT-</w:t>
            </w:r>
            <w:r>
              <w:rPr>
                <w:rFonts w:cs="Arial"/>
                <w:b/>
                <w:bCs/>
                <w:color w:val="000000"/>
                <w:sz w:val="20"/>
              </w:rPr>
              <w:t>104</w:t>
            </w:r>
          </w:p>
        </w:tc>
      </w:tr>
      <w:tr w:rsidR="00273266" w:rsidTr="00E676A5">
        <w:tc>
          <w:tcPr>
            <w:tcW w:w="2265" w:type="dxa"/>
          </w:tcPr>
          <w:p w:rsidR="00273266" w:rsidRDefault="00273266" w:rsidP="00E676A5">
            <w:pPr>
              <w:widowControl w:val="0"/>
              <w:autoSpaceDE w:val="0"/>
              <w:autoSpaceDN w:val="0"/>
              <w:adjustRightInd w:val="0"/>
              <w:rPr>
                <w:sz w:val="20"/>
                <w:lang w:val="en-US"/>
              </w:rPr>
            </w:pPr>
            <w:r>
              <w:rPr>
                <w:rFonts w:cs="Arial"/>
                <w:b/>
                <w:bCs/>
                <w:color w:val="000000"/>
                <w:sz w:val="20"/>
                <w:lang w:val="en-US"/>
              </w:rPr>
              <w:t>Doel:</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273266" w:rsidRDefault="00273266" w:rsidP="00273266">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273266" w:rsidRDefault="00273266" w:rsidP="00273266">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273266" w:rsidRDefault="00273266" w:rsidP="00273266">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273266" w:rsidRDefault="00273266" w:rsidP="00273266">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rsidP="00273266">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Winput 104</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PP-104</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Doel:</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273266" w:rsidRDefault="00273266" w:rsidP="00273266">
      <w:pPr>
        <w:widowControl w:val="0"/>
        <w:tabs>
          <w:tab w:val="left" w:pos="90"/>
        </w:tabs>
        <w:autoSpaceDE w:val="0"/>
        <w:autoSpaceDN w:val="0"/>
        <w:adjustRightInd w:val="0"/>
        <w:rPr>
          <w:rFonts w:cs="Arial"/>
          <w:color w:val="000000"/>
          <w:sz w:val="22"/>
          <w:szCs w:val="22"/>
        </w:rPr>
      </w:pP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62" w:author="r.m.w.jansen" w:date="2007-07-02T15:34:00Z">
        <w:r>
          <w:rPr>
            <w:rFonts w:cs="Arial"/>
            <w:color w:val="000000"/>
            <w:sz w:val="20"/>
          </w:rPr>
          <w:delText>popup</w:delText>
        </w:r>
      </w:del>
      <w:ins w:id="363" w:author="r.m.w.jansen" w:date="2007-07-02T15:35:00Z">
        <w:r>
          <w:rPr>
            <w:rFonts w:cs="Arial"/>
            <w:color w:val="000000"/>
            <w:sz w:val="20"/>
          </w:rPr>
          <w:t>pop-up</w:t>
        </w:r>
      </w:ins>
      <w:ins w:id="364" w:author="r.m.w.jansen" w:date="2007-07-02T15:34:00Z">
        <w:r>
          <w:rPr>
            <w:rFonts w:cs="Arial"/>
            <w:color w:val="000000"/>
            <w:sz w:val="20"/>
          </w:rPr>
          <w:t>pop-up</w:t>
        </w:r>
      </w:ins>
      <w:r>
        <w:rPr>
          <w:rFonts w:cs="Arial"/>
          <w:color w:val="000000"/>
          <w:sz w:val="20"/>
        </w:rPr>
        <w:t xml:space="preserve"> menu.</w:t>
      </w:r>
    </w:p>
    <w:p w:rsidR="00273266" w:rsidRPr="00CE2A82" w:rsidRDefault="00273266" w:rsidP="00273266">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273266" w:rsidRPr="00CE2A82" w:rsidRDefault="00273266" w:rsidP="00273266">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273266" w:rsidRPr="00CE2A82" w:rsidRDefault="00273266" w:rsidP="00273266">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273266" w:rsidRDefault="00273266" w:rsidP="00273266">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273266" w:rsidRDefault="00273266" w:rsidP="00273266">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pPr>
        <w:spacing w:line="240" w:lineRule="auto"/>
        <w:rPr>
          <w:rFonts w:cs="Arial"/>
          <w:b/>
          <w:bCs/>
          <w:color w:val="000000"/>
          <w:sz w:val="25"/>
          <w:szCs w:val="25"/>
          <w:u w:val="single"/>
        </w:rPr>
      </w:pPr>
      <w:r>
        <w:rPr>
          <w:rFonts w:cs="Arial"/>
          <w:b/>
          <w:bCs/>
          <w:color w:val="000000"/>
          <w:sz w:val="25"/>
          <w:szCs w:val="25"/>
          <w:u w:val="single"/>
        </w:rPr>
        <w:br w:type="page"/>
      </w:r>
    </w:p>
    <w:tbl>
      <w:tblPr>
        <w:tblW w:w="9286" w:type="dxa"/>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Niveaumeting ruwwater Winput 105</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LT-105</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Doel:</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Niveaumeting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2"/>
          <w:szCs w:val="22"/>
        </w:rPr>
      </w:pPr>
      <w:r w:rsidRPr="005966E0">
        <w:rPr>
          <w:rFonts w:cs="Arial"/>
          <w:color w:val="000000"/>
          <w:sz w:val="20"/>
        </w:rPr>
        <w:t>Het grondwaterniveau in de peil bu</w:t>
      </w:r>
      <w:r>
        <w:rPr>
          <w:rFonts w:cs="Arial"/>
          <w:color w:val="000000"/>
          <w:sz w:val="20"/>
        </w:rPr>
        <w:t>is</w:t>
      </w:r>
      <w:r w:rsidRPr="005966E0">
        <w:rPr>
          <w:rFonts w:cs="Arial"/>
          <w:color w:val="000000"/>
          <w:sz w:val="20"/>
        </w:rPr>
        <w:t xml:space="preserve"> </w:t>
      </w:r>
      <w:r>
        <w:rPr>
          <w:rFonts w:cs="Arial"/>
          <w:color w:val="000000"/>
          <w:sz w:val="20"/>
        </w:rPr>
        <w:t>wordt</w:t>
      </w:r>
      <w:r w:rsidRPr="005966E0">
        <w:rPr>
          <w:rFonts w:cs="Arial"/>
          <w:color w:val="000000"/>
          <w:sz w:val="20"/>
        </w:rPr>
        <w:t xml:space="preserve"> gemeten</w:t>
      </w:r>
      <w:r>
        <w:rPr>
          <w:rFonts w:cs="Arial"/>
          <w:color w:val="000000"/>
          <w:sz w:val="20"/>
        </w:rPr>
        <w:t>, met een diver.</w:t>
      </w:r>
    </w:p>
    <w:p w:rsidR="00273266" w:rsidRPr="00654E69" w:rsidRDefault="00273266" w:rsidP="00273266">
      <w:pPr>
        <w:widowControl w:val="0"/>
        <w:tabs>
          <w:tab w:val="left" w:pos="90"/>
        </w:tabs>
        <w:autoSpaceDE w:val="0"/>
        <w:autoSpaceDN w:val="0"/>
        <w:adjustRightInd w:val="0"/>
        <w:spacing w:before="328"/>
        <w:rPr>
          <w:rFonts w:cs="Arial"/>
          <w:b/>
          <w:bCs/>
          <w:color w:val="000000"/>
          <w:sz w:val="25"/>
          <w:szCs w:val="25"/>
          <w:u w:val="single"/>
          <w:lang w:val="en-US"/>
        </w:rPr>
      </w:pPr>
      <w:r w:rsidRPr="00654E69">
        <w:rPr>
          <w:rFonts w:cs="Arial"/>
          <w:b/>
          <w:bCs/>
          <w:color w:val="000000"/>
          <w:sz w:val="20"/>
          <w:u w:val="single"/>
          <w:lang w:val="en-US"/>
        </w:rPr>
        <w:t>PLC</w:t>
      </w:r>
    </w:p>
    <w:p w:rsidR="00273266" w:rsidRPr="00654E69" w:rsidRDefault="00273266" w:rsidP="00273266">
      <w:pPr>
        <w:widowControl w:val="0"/>
        <w:tabs>
          <w:tab w:val="left" w:pos="90"/>
        </w:tabs>
        <w:autoSpaceDE w:val="0"/>
        <w:autoSpaceDN w:val="0"/>
        <w:adjustRightInd w:val="0"/>
        <w:spacing w:before="19"/>
        <w:rPr>
          <w:rFonts w:cs="Arial"/>
          <w:color w:val="000000"/>
          <w:sz w:val="25"/>
          <w:szCs w:val="25"/>
          <w:lang w:val="en-US"/>
        </w:rPr>
      </w:pPr>
      <w:r w:rsidRPr="00654E69">
        <w:rPr>
          <w:rFonts w:cs="Arial"/>
          <w:color w:val="000000"/>
          <w:sz w:val="20"/>
          <w:lang w:val="en-US"/>
        </w:rPr>
        <w:t>PLC Winning</w:t>
      </w:r>
    </w:p>
    <w:p w:rsidR="00273266" w:rsidRPr="00654E69" w:rsidRDefault="00273266" w:rsidP="00273266">
      <w:pPr>
        <w:widowControl w:val="0"/>
        <w:tabs>
          <w:tab w:val="left" w:pos="90"/>
        </w:tabs>
        <w:autoSpaceDE w:val="0"/>
        <w:autoSpaceDN w:val="0"/>
        <w:adjustRightInd w:val="0"/>
        <w:spacing w:before="59"/>
        <w:rPr>
          <w:rFonts w:cs="Arial"/>
          <w:b/>
          <w:bCs/>
          <w:color w:val="000000"/>
          <w:sz w:val="25"/>
          <w:szCs w:val="25"/>
          <w:lang w:val="en-US"/>
        </w:rPr>
      </w:pPr>
      <w:r w:rsidRPr="00654E69">
        <w:rPr>
          <w:rFonts w:cs="Arial"/>
          <w:b/>
          <w:bCs/>
          <w:color w:val="000000"/>
          <w:sz w:val="20"/>
          <w:lang w:val="en-US"/>
        </w:rPr>
        <w:t>Software typical</w:t>
      </w:r>
    </w:p>
    <w:p w:rsidR="00273266" w:rsidRPr="00654E69" w:rsidRDefault="00273266" w:rsidP="00273266">
      <w:pPr>
        <w:widowControl w:val="0"/>
        <w:tabs>
          <w:tab w:val="left" w:pos="90"/>
          <w:tab w:val="left" w:pos="1250"/>
        </w:tabs>
        <w:autoSpaceDE w:val="0"/>
        <w:autoSpaceDN w:val="0"/>
        <w:adjustRightInd w:val="0"/>
        <w:rPr>
          <w:rFonts w:cs="Arial"/>
          <w:color w:val="000000"/>
          <w:sz w:val="25"/>
          <w:szCs w:val="25"/>
          <w:lang w:val="en-US"/>
        </w:rPr>
      </w:pPr>
      <w:r w:rsidRPr="00654E69">
        <w:rPr>
          <w:rFonts w:cs="Arial"/>
          <w:color w:val="000000"/>
          <w:sz w:val="20"/>
          <w:lang w:val="en-US"/>
        </w:rPr>
        <w:t>DFB_ANA</w:t>
      </w:r>
      <w:r w:rsidRPr="00654E69">
        <w:rPr>
          <w:lang w:val="en-US"/>
        </w:rPr>
        <w:tab/>
      </w:r>
      <w:r w:rsidRPr="00654E69">
        <w:rPr>
          <w:rFonts w:cs="Arial"/>
          <w:color w:val="000000"/>
          <w:sz w:val="20"/>
          <w:lang w:val="en-US"/>
        </w:rPr>
        <w:t>Procesmeting, 16 alarmen</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Niveau</w:t>
      </w:r>
      <w:r>
        <w:tab/>
      </w:r>
      <w:r>
        <w:rPr>
          <w:rFonts w:cs="Arial"/>
          <w:color w:val="000000"/>
          <w:sz w:val="20"/>
        </w:rPr>
        <w:t>0 -</w:t>
      </w:r>
      <w:r>
        <w:tab/>
        <w:t>2</w:t>
      </w:r>
      <w:r>
        <w:rPr>
          <w:rFonts w:cs="Arial"/>
          <w:color w:val="000000"/>
          <w:sz w:val="20"/>
        </w:rPr>
        <w:t>0</w:t>
      </w:r>
      <w:r>
        <w:tab/>
      </w:r>
      <w:r>
        <w:rPr>
          <w:rFonts w:cs="Arial"/>
          <w:color w:val="000000"/>
          <w:sz w:val="20"/>
        </w:rPr>
        <w:t>m</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Draadbreauk</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Plausibiliteit</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Hoog-hoog</w:t>
      </w:r>
      <w:r>
        <w:rPr>
          <w:rFonts w:cs="Arial"/>
          <w:color w:val="000000"/>
          <w:sz w:val="20"/>
        </w:rPr>
        <w:t xml:space="preserve">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Hoog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Laag</w:t>
      </w:r>
      <w:r>
        <w:rPr>
          <w:rFonts w:cs="Arial"/>
          <w:color w:val="000000"/>
          <w:sz w:val="20"/>
        </w:rPr>
        <w:t xml:space="preserve">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Laag-laag Niveau</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rsidP="00273266">
      <w:pPr>
        <w:widowControl w:val="0"/>
        <w:tabs>
          <w:tab w:val="left" w:pos="90"/>
          <w:tab w:val="left" w:pos="2265"/>
        </w:tabs>
        <w:autoSpaceDE w:val="0"/>
        <w:autoSpaceDN w:val="0"/>
        <w:adjustRightInd w:val="0"/>
        <w:rPr>
          <w:rFonts w:cs="Arial"/>
          <w:b/>
          <w:bCs/>
          <w:color w:val="000000"/>
          <w:sz w:val="20"/>
        </w:rPr>
      </w:pPr>
    </w:p>
    <w:p w:rsidR="00273266" w:rsidRDefault="00273266" w:rsidP="00273266">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Debietmeting ruwwater Winput 105</w:t>
            </w:r>
          </w:p>
        </w:tc>
      </w:tr>
      <w:tr w:rsidR="00273266" w:rsidTr="00E676A5">
        <w:tc>
          <w:tcPr>
            <w:tcW w:w="2265" w:type="dxa"/>
          </w:tcPr>
          <w:p w:rsidR="00273266" w:rsidRDefault="00273266" w:rsidP="00E676A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FIT-</w:t>
            </w:r>
            <w:r>
              <w:rPr>
                <w:rFonts w:cs="Arial"/>
                <w:b/>
                <w:bCs/>
                <w:color w:val="000000"/>
                <w:sz w:val="20"/>
              </w:rPr>
              <w:t>105</w:t>
            </w:r>
          </w:p>
        </w:tc>
      </w:tr>
      <w:tr w:rsidR="00273266" w:rsidTr="00E676A5">
        <w:tc>
          <w:tcPr>
            <w:tcW w:w="2265" w:type="dxa"/>
          </w:tcPr>
          <w:p w:rsidR="00273266" w:rsidRDefault="00273266" w:rsidP="00E676A5">
            <w:pPr>
              <w:widowControl w:val="0"/>
              <w:autoSpaceDE w:val="0"/>
              <w:autoSpaceDN w:val="0"/>
              <w:adjustRightInd w:val="0"/>
              <w:rPr>
                <w:sz w:val="20"/>
                <w:lang w:val="en-US"/>
              </w:rPr>
            </w:pPr>
            <w:r>
              <w:rPr>
                <w:rFonts w:cs="Arial"/>
                <w:b/>
                <w:bCs/>
                <w:color w:val="000000"/>
                <w:sz w:val="20"/>
                <w:lang w:val="en-US"/>
              </w:rPr>
              <w:t>Doel:</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273266" w:rsidRDefault="00273266" w:rsidP="00273266">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273266" w:rsidRDefault="00273266" w:rsidP="00273266">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273266" w:rsidRDefault="00273266" w:rsidP="00273266">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273266" w:rsidRDefault="00273266" w:rsidP="00273266">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rsidP="00273266">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Winput 105</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PP-105</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Doel:</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273266" w:rsidRDefault="00273266" w:rsidP="00273266">
      <w:pPr>
        <w:widowControl w:val="0"/>
        <w:tabs>
          <w:tab w:val="left" w:pos="90"/>
        </w:tabs>
        <w:autoSpaceDE w:val="0"/>
        <w:autoSpaceDN w:val="0"/>
        <w:adjustRightInd w:val="0"/>
        <w:rPr>
          <w:rFonts w:cs="Arial"/>
          <w:color w:val="000000"/>
          <w:sz w:val="22"/>
          <w:szCs w:val="22"/>
        </w:rPr>
      </w:pP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65" w:author="r.m.w.jansen" w:date="2007-07-02T15:34:00Z">
        <w:r>
          <w:rPr>
            <w:rFonts w:cs="Arial"/>
            <w:color w:val="000000"/>
            <w:sz w:val="20"/>
          </w:rPr>
          <w:delText>popup</w:delText>
        </w:r>
      </w:del>
      <w:ins w:id="366" w:author="r.m.w.jansen" w:date="2007-07-02T15:35:00Z">
        <w:r>
          <w:rPr>
            <w:rFonts w:cs="Arial"/>
            <w:color w:val="000000"/>
            <w:sz w:val="20"/>
          </w:rPr>
          <w:t>pop-up</w:t>
        </w:r>
      </w:ins>
      <w:ins w:id="367" w:author="r.m.w.jansen" w:date="2007-07-02T15:34:00Z">
        <w:r>
          <w:rPr>
            <w:rFonts w:cs="Arial"/>
            <w:color w:val="000000"/>
            <w:sz w:val="20"/>
          </w:rPr>
          <w:t>pop-up</w:t>
        </w:r>
      </w:ins>
      <w:r>
        <w:rPr>
          <w:rFonts w:cs="Arial"/>
          <w:color w:val="000000"/>
          <w:sz w:val="20"/>
        </w:rPr>
        <w:t xml:space="preserve"> menu.</w:t>
      </w:r>
    </w:p>
    <w:p w:rsidR="00273266" w:rsidRPr="00CE2A82" w:rsidRDefault="00273266" w:rsidP="00273266">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273266" w:rsidRPr="00CE2A82" w:rsidRDefault="00273266" w:rsidP="00273266">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273266" w:rsidRPr="00CE2A82" w:rsidRDefault="00273266" w:rsidP="00273266">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273266" w:rsidRDefault="00273266" w:rsidP="00273266">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273266" w:rsidRDefault="00273266" w:rsidP="00273266">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273266" w:rsidRDefault="00273266" w:rsidP="00273266">
      <w:pPr>
        <w:widowControl w:val="0"/>
        <w:tabs>
          <w:tab w:val="left" w:pos="90"/>
        </w:tabs>
        <w:autoSpaceDE w:val="0"/>
        <w:autoSpaceDN w:val="0"/>
        <w:adjustRightInd w:val="0"/>
        <w:spacing w:before="132"/>
        <w:rPr>
          <w:rFonts w:cs="Arial"/>
          <w:b/>
          <w:bCs/>
          <w:color w:val="000000"/>
          <w:sz w:val="20"/>
          <w:u w:val="single"/>
        </w:rPr>
      </w:pPr>
      <w:r>
        <w:rPr>
          <w:rFonts w:cs="Arial"/>
          <w:b/>
          <w:bCs/>
          <w:color w:val="000000"/>
          <w:sz w:val="20"/>
          <w:u w:val="single"/>
        </w:rPr>
        <w:t>Opmerking:</w:t>
      </w:r>
    </w:p>
    <w:p w:rsidR="00273266" w:rsidRDefault="00273266">
      <w:pPr>
        <w:spacing w:line="240" w:lineRule="auto"/>
        <w:rPr>
          <w:rFonts w:cs="Arial"/>
          <w:b/>
          <w:bCs/>
          <w:color w:val="000000"/>
          <w:sz w:val="20"/>
          <w:u w:val="single"/>
        </w:rPr>
      </w:pPr>
    </w:p>
    <w:p w:rsidR="00273266" w:rsidRDefault="00273266">
      <w:pPr>
        <w:spacing w:line="240" w:lineRule="auto"/>
        <w:rPr>
          <w:rFonts w:cs="Arial"/>
          <w:b/>
          <w:bCs/>
          <w:color w:val="000000"/>
          <w:sz w:val="20"/>
          <w:u w:val="single"/>
        </w:rPr>
      </w:pPr>
      <w:r>
        <w:rPr>
          <w:rFonts w:cs="Arial"/>
          <w:b/>
          <w:bCs/>
          <w:color w:val="000000"/>
          <w:sz w:val="20"/>
          <w:u w:val="single"/>
        </w:rPr>
        <w:br w:type="page"/>
      </w:r>
    </w:p>
    <w:tbl>
      <w:tblPr>
        <w:tblW w:w="9286" w:type="dxa"/>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Niveaumeting ruwwater Winput 106</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Tagnummer:</w:t>
            </w:r>
          </w:p>
        </w:tc>
        <w:tc>
          <w:tcPr>
            <w:tcW w:w="7021" w:type="dxa"/>
          </w:tcPr>
          <w:p w:rsidR="00273266" w:rsidRDefault="00273266" w:rsidP="00273266">
            <w:pPr>
              <w:widowControl w:val="0"/>
              <w:autoSpaceDE w:val="0"/>
              <w:autoSpaceDN w:val="0"/>
              <w:adjustRightInd w:val="0"/>
              <w:rPr>
                <w:rFonts w:cs="Arial"/>
                <w:b/>
                <w:bCs/>
                <w:color w:val="000000"/>
                <w:sz w:val="20"/>
                <w:szCs w:val="25"/>
                <w:lang w:val="en-US"/>
              </w:rPr>
            </w:pPr>
            <w:r>
              <w:rPr>
                <w:rFonts w:cs="Arial"/>
                <w:b/>
                <w:bCs/>
                <w:color w:val="000000"/>
                <w:sz w:val="20"/>
                <w:lang w:val="en-US"/>
              </w:rPr>
              <w:t>LT-106</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Doel:</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Niveaumeting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2"/>
          <w:szCs w:val="22"/>
        </w:rPr>
      </w:pPr>
      <w:r w:rsidRPr="005966E0">
        <w:rPr>
          <w:rFonts w:cs="Arial"/>
          <w:color w:val="000000"/>
          <w:sz w:val="20"/>
        </w:rPr>
        <w:t>Het grondwaterniveau in de peil bu</w:t>
      </w:r>
      <w:r>
        <w:rPr>
          <w:rFonts w:cs="Arial"/>
          <w:color w:val="000000"/>
          <w:sz w:val="20"/>
        </w:rPr>
        <w:t>is</w:t>
      </w:r>
      <w:r w:rsidRPr="005966E0">
        <w:rPr>
          <w:rFonts w:cs="Arial"/>
          <w:color w:val="000000"/>
          <w:sz w:val="20"/>
        </w:rPr>
        <w:t xml:space="preserve"> </w:t>
      </w:r>
      <w:r>
        <w:rPr>
          <w:rFonts w:cs="Arial"/>
          <w:color w:val="000000"/>
          <w:sz w:val="20"/>
        </w:rPr>
        <w:t>wordt</w:t>
      </w:r>
      <w:r w:rsidRPr="005966E0">
        <w:rPr>
          <w:rFonts w:cs="Arial"/>
          <w:color w:val="000000"/>
          <w:sz w:val="20"/>
        </w:rPr>
        <w:t xml:space="preserve"> gemeten</w:t>
      </w:r>
      <w:r>
        <w:rPr>
          <w:rFonts w:cs="Arial"/>
          <w:color w:val="000000"/>
          <w:sz w:val="20"/>
        </w:rPr>
        <w:t>, met een diver.</w:t>
      </w:r>
    </w:p>
    <w:p w:rsidR="00273266" w:rsidRPr="00654E69" w:rsidRDefault="00273266" w:rsidP="00273266">
      <w:pPr>
        <w:widowControl w:val="0"/>
        <w:tabs>
          <w:tab w:val="left" w:pos="90"/>
        </w:tabs>
        <w:autoSpaceDE w:val="0"/>
        <w:autoSpaceDN w:val="0"/>
        <w:adjustRightInd w:val="0"/>
        <w:spacing w:before="328"/>
        <w:rPr>
          <w:rFonts w:cs="Arial"/>
          <w:b/>
          <w:bCs/>
          <w:color w:val="000000"/>
          <w:sz w:val="25"/>
          <w:szCs w:val="25"/>
          <w:u w:val="single"/>
          <w:lang w:val="en-US"/>
        </w:rPr>
      </w:pPr>
      <w:r w:rsidRPr="00654E69">
        <w:rPr>
          <w:rFonts w:cs="Arial"/>
          <w:b/>
          <w:bCs/>
          <w:color w:val="000000"/>
          <w:sz w:val="20"/>
          <w:u w:val="single"/>
          <w:lang w:val="en-US"/>
        </w:rPr>
        <w:t>PLC</w:t>
      </w:r>
    </w:p>
    <w:p w:rsidR="00273266" w:rsidRPr="00654E69" w:rsidRDefault="00273266" w:rsidP="00273266">
      <w:pPr>
        <w:widowControl w:val="0"/>
        <w:tabs>
          <w:tab w:val="left" w:pos="90"/>
        </w:tabs>
        <w:autoSpaceDE w:val="0"/>
        <w:autoSpaceDN w:val="0"/>
        <w:adjustRightInd w:val="0"/>
        <w:spacing w:before="19"/>
        <w:rPr>
          <w:rFonts w:cs="Arial"/>
          <w:color w:val="000000"/>
          <w:sz w:val="25"/>
          <w:szCs w:val="25"/>
          <w:lang w:val="en-US"/>
        </w:rPr>
      </w:pPr>
      <w:r w:rsidRPr="00654E69">
        <w:rPr>
          <w:rFonts w:cs="Arial"/>
          <w:color w:val="000000"/>
          <w:sz w:val="20"/>
          <w:lang w:val="en-US"/>
        </w:rPr>
        <w:t>PLC Winning</w:t>
      </w:r>
    </w:p>
    <w:p w:rsidR="00273266" w:rsidRPr="00654E69" w:rsidRDefault="00273266" w:rsidP="00273266">
      <w:pPr>
        <w:widowControl w:val="0"/>
        <w:tabs>
          <w:tab w:val="left" w:pos="90"/>
        </w:tabs>
        <w:autoSpaceDE w:val="0"/>
        <w:autoSpaceDN w:val="0"/>
        <w:adjustRightInd w:val="0"/>
        <w:spacing w:before="59"/>
        <w:rPr>
          <w:rFonts w:cs="Arial"/>
          <w:b/>
          <w:bCs/>
          <w:color w:val="000000"/>
          <w:sz w:val="25"/>
          <w:szCs w:val="25"/>
          <w:lang w:val="en-US"/>
        </w:rPr>
      </w:pPr>
      <w:r w:rsidRPr="00654E69">
        <w:rPr>
          <w:rFonts w:cs="Arial"/>
          <w:b/>
          <w:bCs/>
          <w:color w:val="000000"/>
          <w:sz w:val="20"/>
          <w:lang w:val="en-US"/>
        </w:rPr>
        <w:t>Software typical</w:t>
      </w:r>
    </w:p>
    <w:p w:rsidR="00273266" w:rsidRPr="00654E69" w:rsidRDefault="00273266" w:rsidP="00273266">
      <w:pPr>
        <w:widowControl w:val="0"/>
        <w:tabs>
          <w:tab w:val="left" w:pos="90"/>
          <w:tab w:val="left" w:pos="1250"/>
        </w:tabs>
        <w:autoSpaceDE w:val="0"/>
        <w:autoSpaceDN w:val="0"/>
        <w:adjustRightInd w:val="0"/>
        <w:rPr>
          <w:rFonts w:cs="Arial"/>
          <w:color w:val="000000"/>
          <w:sz w:val="25"/>
          <w:szCs w:val="25"/>
          <w:lang w:val="en-US"/>
        </w:rPr>
      </w:pPr>
      <w:r w:rsidRPr="00654E69">
        <w:rPr>
          <w:rFonts w:cs="Arial"/>
          <w:color w:val="000000"/>
          <w:sz w:val="20"/>
          <w:lang w:val="en-US"/>
        </w:rPr>
        <w:t>DFB_ANA</w:t>
      </w:r>
      <w:r w:rsidRPr="00654E69">
        <w:rPr>
          <w:lang w:val="en-US"/>
        </w:rPr>
        <w:tab/>
      </w:r>
      <w:r w:rsidRPr="00654E69">
        <w:rPr>
          <w:rFonts w:cs="Arial"/>
          <w:color w:val="000000"/>
          <w:sz w:val="20"/>
          <w:lang w:val="en-US"/>
        </w:rPr>
        <w:t>Procesmeting, 16 alarmen</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 w:val="right" w:pos="7474"/>
          <w:tab w:val="left" w:pos="756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Niveau</w:t>
      </w:r>
      <w:r>
        <w:tab/>
      </w:r>
      <w:r>
        <w:rPr>
          <w:rFonts w:cs="Arial"/>
          <w:color w:val="000000"/>
          <w:sz w:val="20"/>
        </w:rPr>
        <w:t>0 -</w:t>
      </w:r>
      <w:r>
        <w:tab/>
        <w:t>2</w:t>
      </w:r>
      <w:r>
        <w:rPr>
          <w:rFonts w:cs="Arial"/>
          <w:color w:val="000000"/>
          <w:sz w:val="20"/>
        </w:rPr>
        <w:t>0</w:t>
      </w:r>
      <w:r>
        <w:tab/>
      </w:r>
      <w:r>
        <w:rPr>
          <w:rFonts w:cs="Arial"/>
          <w:color w:val="000000"/>
          <w:sz w:val="20"/>
        </w:rPr>
        <w:t>m</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Draadbreauk</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Plausibiliteit</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Hoog-hoog</w:t>
      </w:r>
      <w:r>
        <w:rPr>
          <w:rFonts w:cs="Arial"/>
          <w:color w:val="000000"/>
          <w:sz w:val="20"/>
        </w:rPr>
        <w:t xml:space="preserve">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Hoog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t>Laag</w:t>
      </w:r>
      <w:r>
        <w:rPr>
          <w:rFonts w:cs="Arial"/>
          <w:color w:val="000000"/>
          <w:sz w:val="20"/>
        </w:rPr>
        <w:t xml:space="preserve"> Niveau</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Laag-laag Niveau</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rsidP="00273266">
      <w:pPr>
        <w:widowControl w:val="0"/>
        <w:tabs>
          <w:tab w:val="left" w:pos="90"/>
          <w:tab w:val="left" w:pos="2265"/>
        </w:tabs>
        <w:autoSpaceDE w:val="0"/>
        <w:autoSpaceDN w:val="0"/>
        <w:adjustRightInd w:val="0"/>
        <w:rPr>
          <w:rFonts w:cs="Arial"/>
          <w:b/>
          <w:bCs/>
          <w:color w:val="000000"/>
          <w:sz w:val="20"/>
        </w:rPr>
      </w:pPr>
    </w:p>
    <w:p w:rsidR="00273266" w:rsidRDefault="00273266" w:rsidP="00273266">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Debietmeting ruwwater Winput 106</w:t>
            </w:r>
          </w:p>
        </w:tc>
      </w:tr>
      <w:tr w:rsidR="00273266" w:rsidTr="00E676A5">
        <w:tc>
          <w:tcPr>
            <w:tcW w:w="2265" w:type="dxa"/>
          </w:tcPr>
          <w:p w:rsidR="00273266" w:rsidRDefault="00273266" w:rsidP="00E676A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FIT-</w:t>
            </w:r>
            <w:r>
              <w:rPr>
                <w:rFonts w:cs="Arial"/>
                <w:b/>
                <w:bCs/>
                <w:color w:val="000000"/>
                <w:sz w:val="20"/>
              </w:rPr>
              <w:t>106</w:t>
            </w:r>
          </w:p>
        </w:tc>
      </w:tr>
      <w:tr w:rsidR="00273266" w:rsidTr="00E676A5">
        <w:tc>
          <w:tcPr>
            <w:tcW w:w="2265" w:type="dxa"/>
          </w:tcPr>
          <w:p w:rsidR="00273266" w:rsidRDefault="00273266" w:rsidP="00E676A5">
            <w:pPr>
              <w:widowControl w:val="0"/>
              <w:autoSpaceDE w:val="0"/>
              <w:autoSpaceDN w:val="0"/>
              <w:adjustRightInd w:val="0"/>
              <w:rPr>
                <w:sz w:val="20"/>
                <w:lang w:val="en-US"/>
              </w:rPr>
            </w:pPr>
            <w:r>
              <w:rPr>
                <w:rFonts w:cs="Arial"/>
                <w:b/>
                <w:bCs/>
                <w:color w:val="000000"/>
                <w:sz w:val="20"/>
                <w:lang w:val="en-US"/>
              </w:rPr>
              <w:t>Doel:</w:t>
            </w:r>
          </w:p>
        </w:tc>
        <w:tc>
          <w:tcPr>
            <w:tcW w:w="7021" w:type="dxa"/>
          </w:tcPr>
          <w:p w:rsidR="00273266" w:rsidRDefault="00273266" w:rsidP="00E676A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273266" w:rsidRDefault="00273266" w:rsidP="00273266">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273266" w:rsidRDefault="00273266" w:rsidP="00273266">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273266" w:rsidRDefault="00273266" w:rsidP="00273266">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273266" w:rsidRDefault="00273266" w:rsidP="00273266">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rsidP="00273266">
      <w:pPr>
        <w:spacing w:line="240" w:lineRule="auto"/>
        <w:rPr>
          <w:rFonts w:cs="Arial"/>
          <w:b/>
          <w:bCs/>
          <w:color w:val="000000"/>
          <w:sz w:val="20"/>
          <w:u w:val="single"/>
        </w:rPr>
      </w:pPr>
      <w:r>
        <w:rPr>
          <w:rFonts w:cs="Arial"/>
          <w:b/>
          <w:bCs/>
          <w:color w:val="000000"/>
          <w:sz w:val="20"/>
          <w:u w:val="single"/>
        </w:rP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lastRenderedPageBreak/>
              <w:t>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Deelproces:</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 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Procesblok:</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Omschrijving:</w:t>
            </w:r>
          </w:p>
        </w:tc>
        <w:tc>
          <w:tcPr>
            <w:tcW w:w="7021" w:type="dxa"/>
          </w:tcPr>
          <w:p w:rsidR="00273266" w:rsidRDefault="00273266" w:rsidP="00273266">
            <w:pPr>
              <w:widowControl w:val="0"/>
              <w:autoSpaceDE w:val="0"/>
              <w:autoSpaceDN w:val="0"/>
              <w:adjustRightInd w:val="0"/>
              <w:rPr>
                <w:rFonts w:cs="Arial"/>
                <w:b/>
                <w:bCs/>
                <w:color w:val="000000"/>
                <w:sz w:val="20"/>
                <w:szCs w:val="25"/>
              </w:rPr>
            </w:pPr>
            <w:r>
              <w:rPr>
                <w:rFonts w:cs="Arial"/>
                <w:b/>
                <w:bCs/>
                <w:color w:val="000000"/>
                <w:sz w:val="20"/>
              </w:rPr>
              <w:t>Winput 106</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Tagnummer:</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PP-106</w:t>
            </w:r>
          </w:p>
        </w:tc>
      </w:tr>
      <w:tr w:rsidR="00273266" w:rsidTr="00E676A5">
        <w:tc>
          <w:tcPr>
            <w:tcW w:w="2265" w:type="dxa"/>
          </w:tcPr>
          <w:p w:rsidR="00273266" w:rsidRDefault="00273266" w:rsidP="00E676A5">
            <w:pPr>
              <w:widowControl w:val="0"/>
              <w:autoSpaceDE w:val="0"/>
              <w:autoSpaceDN w:val="0"/>
              <w:adjustRightInd w:val="0"/>
              <w:rPr>
                <w:sz w:val="20"/>
              </w:rPr>
            </w:pPr>
            <w:r>
              <w:rPr>
                <w:rFonts w:cs="Arial"/>
                <w:b/>
                <w:bCs/>
                <w:color w:val="000000"/>
                <w:sz w:val="20"/>
              </w:rPr>
              <w:t>Doel:</w:t>
            </w:r>
          </w:p>
        </w:tc>
        <w:tc>
          <w:tcPr>
            <w:tcW w:w="7021" w:type="dxa"/>
          </w:tcPr>
          <w:p w:rsidR="00273266" w:rsidRDefault="00273266" w:rsidP="00E676A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273266" w:rsidRDefault="00273266" w:rsidP="00273266">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273266" w:rsidRDefault="00273266" w:rsidP="00273266">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273266" w:rsidRDefault="00273266" w:rsidP="00273266">
      <w:pPr>
        <w:widowControl w:val="0"/>
        <w:tabs>
          <w:tab w:val="left" w:pos="90"/>
        </w:tabs>
        <w:autoSpaceDE w:val="0"/>
        <w:autoSpaceDN w:val="0"/>
        <w:adjustRightInd w:val="0"/>
        <w:rPr>
          <w:rFonts w:cs="Arial"/>
          <w:color w:val="000000"/>
          <w:sz w:val="22"/>
          <w:szCs w:val="22"/>
        </w:rPr>
      </w:pP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273266" w:rsidRDefault="00273266" w:rsidP="00273266">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68" w:author="r.m.w.jansen" w:date="2007-07-02T15:35:00Z">
        <w:r>
          <w:rPr>
            <w:rFonts w:cs="Arial"/>
            <w:color w:val="000000"/>
            <w:sz w:val="20"/>
          </w:rPr>
          <w:delText>popup</w:delText>
        </w:r>
      </w:del>
      <w:ins w:id="369" w:author="r.m.w.jansen" w:date="2007-07-02T15:35:00Z">
        <w:r>
          <w:rPr>
            <w:rFonts w:cs="Arial"/>
            <w:color w:val="000000"/>
            <w:sz w:val="20"/>
          </w:rPr>
          <w:t>pop-up</w:t>
        </w:r>
      </w:ins>
      <w:r>
        <w:rPr>
          <w:rFonts w:cs="Arial"/>
          <w:color w:val="000000"/>
          <w:sz w:val="20"/>
        </w:rPr>
        <w:t xml:space="preserve"> menu.</w:t>
      </w:r>
    </w:p>
    <w:p w:rsidR="00273266" w:rsidRPr="00CE2A82" w:rsidRDefault="00273266" w:rsidP="00273266">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273266" w:rsidRPr="00CE2A82" w:rsidRDefault="00273266" w:rsidP="00273266">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273266" w:rsidRPr="00CE2A82" w:rsidRDefault="00273266" w:rsidP="00273266">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273266" w:rsidRDefault="00273266" w:rsidP="00273266">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273266" w:rsidRDefault="00273266" w:rsidP="00273266">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273266" w:rsidRDefault="00273266" w:rsidP="00273266">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273266" w:rsidRDefault="00273266" w:rsidP="00273266">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273266" w:rsidRDefault="00273266" w:rsidP="00273266">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273266" w:rsidRDefault="00273266" w:rsidP="00273266">
      <w:pPr>
        <w:widowControl w:val="0"/>
        <w:tabs>
          <w:tab w:val="left" w:pos="90"/>
        </w:tabs>
        <w:autoSpaceDE w:val="0"/>
        <w:autoSpaceDN w:val="0"/>
        <w:adjustRightInd w:val="0"/>
        <w:spacing w:before="132"/>
        <w:rPr>
          <w:rFonts w:cs="Arial"/>
          <w:b/>
          <w:bCs/>
          <w:color w:val="000000"/>
          <w:sz w:val="25"/>
          <w:szCs w:val="25"/>
          <w:u w:val="single"/>
        </w:rPr>
      </w:pPr>
      <w:r>
        <w:br w:type="page"/>
      </w:r>
    </w:p>
    <w:p w:rsidR="00273266" w:rsidRDefault="00273266">
      <w:pPr>
        <w:widowControl w:val="0"/>
        <w:tabs>
          <w:tab w:val="left" w:pos="90"/>
        </w:tabs>
        <w:autoSpaceDE w:val="0"/>
        <w:autoSpaceDN w:val="0"/>
        <w:adjustRightInd w:val="0"/>
        <w:spacing w:before="132"/>
        <w:rPr>
          <w:rFonts w:cs="Arial"/>
          <w:b/>
          <w:bCs/>
          <w:color w:val="000000"/>
          <w:sz w:val="25"/>
          <w:szCs w:val="25"/>
          <w:u w:val="single"/>
        </w:rPr>
      </w:pP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108 (Vervallen)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FIT-108</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108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70" w:author="r.m.w.jansen" w:date="2007-07-02T15:35:00Z">
        <w:r>
          <w:rPr>
            <w:rFonts w:cs="Arial"/>
            <w:color w:val="000000"/>
            <w:sz w:val="20"/>
          </w:rPr>
          <w:delText>popup</w:delText>
        </w:r>
      </w:del>
      <w:ins w:id="371"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109 (Vervallen)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FIT-109</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109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PP-109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Buiten bedrijf.</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Ook niet opnemen in Scada.</w:t>
      </w:r>
    </w:p>
    <w:p w:rsidR="008550F9" w:rsidRPr="00CE2A82" w:rsidRDefault="008550F9">
      <w:pPr>
        <w:widowControl w:val="0"/>
        <w:tabs>
          <w:tab w:val="left" w:pos="90"/>
        </w:tabs>
        <w:autoSpaceDE w:val="0"/>
        <w:autoSpaceDN w:val="0"/>
        <w:adjustRightInd w:val="0"/>
        <w:spacing w:before="250"/>
        <w:rPr>
          <w:rFonts w:cs="Arial"/>
          <w:b/>
          <w:bCs/>
          <w:color w:val="000000"/>
          <w:sz w:val="25"/>
          <w:szCs w:val="25"/>
          <w:u w:val="single"/>
          <w:lang w:val="nl-BE"/>
        </w:rPr>
      </w:pPr>
      <w:r w:rsidRPr="00CE2A82">
        <w:rPr>
          <w:rFonts w:cs="Arial"/>
          <w:b/>
          <w:bCs/>
          <w:color w:val="000000"/>
          <w:sz w:val="20"/>
          <w:u w:val="single"/>
          <w:lang w:val="nl-B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lang w:val="nl-BE"/>
        </w:rPr>
      </w:pPr>
      <w:r w:rsidRPr="00CE2A82">
        <w:rPr>
          <w:rFonts w:cs="Arial"/>
          <w:color w:val="000000"/>
          <w:sz w:val="20"/>
          <w:lang w:val="nl-BE"/>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lang w:val="nl-BE"/>
        </w:rPr>
      </w:pPr>
      <w:r w:rsidRPr="00CE2A82">
        <w:rPr>
          <w:rFonts w:cs="Arial"/>
          <w:b/>
          <w:bCs/>
          <w:color w:val="000000"/>
          <w:sz w:val="20"/>
          <w:lang w:val="nl-BE"/>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110</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FIT-110</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110</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72" w:author="r.m.w.jansen" w:date="2007-07-02T15:35:00Z">
        <w:r>
          <w:rPr>
            <w:rFonts w:cs="Arial"/>
            <w:color w:val="000000"/>
            <w:sz w:val="20"/>
          </w:rPr>
          <w:delText>popup</w:delText>
        </w:r>
      </w:del>
      <w:ins w:id="373"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111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FIT-111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74" w:author="r.m.w.jansen" w:date="2007-07-02T15:35:00Z">
        <w:r>
          <w:rPr>
            <w:rFonts w:cs="Arial"/>
            <w:color w:val="000000"/>
            <w:sz w:val="20"/>
          </w:rPr>
          <w:delText>popup</w:delText>
        </w:r>
      </w:del>
      <w:ins w:id="375"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8550F9"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Debietmeting ruwwater Winput 112</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FIT-112</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Doel:</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973BAD" w:rsidRDefault="00973BAD" w:rsidP="00973BAD">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973BAD" w:rsidRDefault="00973BAD" w:rsidP="00973BAD">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973BAD" w:rsidRDefault="00973BAD" w:rsidP="00973BAD">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973BAD" w:rsidRDefault="00973BAD" w:rsidP="00973BAD">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Winput 112</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PP-112</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Doel:</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973BAD" w:rsidRDefault="00973BAD" w:rsidP="00973BAD">
      <w:pPr>
        <w:widowControl w:val="0"/>
        <w:tabs>
          <w:tab w:val="left" w:pos="90"/>
        </w:tabs>
        <w:autoSpaceDE w:val="0"/>
        <w:autoSpaceDN w:val="0"/>
        <w:adjustRightInd w:val="0"/>
        <w:rPr>
          <w:rFonts w:cs="Arial"/>
          <w:color w:val="000000"/>
          <w:sz w:val="22"/>
          <w:szCs w:val="22"/>
        </w:rPr>
      </w:pP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76" w:author="r.m.w.jansen" w:date="2007-07-02T15:35:00Z">
        <w:r>
          <w:rPr>
            <w:rFonts w:cs="Arial"/>
            <w:color w:val="000000"/>
            <w:sz w:val="20"/>
          </w:rPr>
          <w:delText>popup</w:delText>
        </w:r>
      </w:del>
      <w:ins w:id="377" w:author="r.m.w.jansen" w:date="2007-07-02T15:35:00Z">
        <w:r>
          <w:rPr>
            <w:rFonts w:cs="Arial"/>
            <w:color w:val="000000"/>
            <w:sz w:val="20"/>
          </w:rPr>
          <w:t>pop-up</w:t>
        </w:r>
      </w:ins>
      <w:r>
        <w:rPr>
          <w:rFonts w:cs="Arial"/>
          <w:color w:val="000000"/>
          <w:sz w:val="20"/>
        </w:rPr>
        <w:t xml:space="preserve"> menu.</w:t>
      </w:r>
    </w:p>
    <w:p w:rsidR="00973BAD" w:rsidRPr="00CE2A82" w:rsidRDefault="00973BAD" w:rsidP="00973BAD">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973BAD" w:rsidRPr="00CE2A82" w:rsidRDefault="00973BAD" w:rsidP="00973BAD">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973BAD" w:rsidRPr="00973BAD" w:rsidRDefault="00973BAD" w:rsidP="00973BAD">
      <w:pPr>
        <w:widowControl w:val="0"/>
        <w:tabs>
          <w:tab w:val="left" w:pos="90"/>
        </w:tabs>
        <w:autoSpaceDE w:val="0"/>
        <w:autoSpaceDN w:val="0"/>
        <w:adjustRightInd w:val="0"/>
        <w:spacing w:before="59"/>
        <w:rPr>
          <w:rFonts w:cs="Arial"/>
          <w:b/>
          <w:bCs/>
          <w:color w:val="000000"/>
          <w:sz w:val="25"/>
          <w:szCs w:val="25"/>
        </w:rPr>
      </w:pPr>
      <w:r w:rsidRPr="00973BAD">
        <w:rPr>
          <w:rFonts w:cs="Arial"/>
          <w:b/>
          <w:bCs/>
          <w:color w:val="000000"/>
          <w:sz w:val="20"/>
        </w:rPr>
        <w:t>Software typical</w:t>
      </w:r>
    </w:p>
    <w:p w:rsidR="00973BAD" w:rsidRDefault="00973BAD" w:rsidP="00973BAD">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973BAD" w:rsidRDefault="00973BAD" w:rsidP="00973BAD">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Debietmeting ruwwater Winput 113</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FIT-113</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Doel:</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973BAD" w:rsidRDefault="00973BAD" w:rsidP="00973BAD">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973BAD" w:rsidRDefault="00973BAD" w:rsidP="00973BAD">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973BAD" w:rsidRDefault="00973BAD" w:rsidP="00973BAD">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973BAD" w:rsidRDefault="00973BAD" w:rsidP="00973BAD">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Winput 113</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PP-113</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Doel:</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973BAD" w:rsidRDefault="00973BAD" w:rsidP="00973BAD">
      <w:pPr>
        <w:widowControl w:val="0"/>
        <w:tabs>
          <w:tab w:val="left" w:pos="90"/>
        </w:tabs>
        <w:autoSpaceDE w:val="0"/>
        <w:autoSpaceDN w:val="0"/>
        <w:adjustRightInd w:val="0"/>
        <w:rPr>
          <w:rFonts w:cs="Arial"/>
          <w:color w:val="000000"/>
          <w:sz w:val="22"/>
          <w:szCs w:val="22"/>
        </w:rPr>
      </w:pP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78" w:author="r.m.w.jansen" w:date="2007-07-02T15:35:00Z">
        <w:r>
          <w:rPr>
            <w:rFonts w:cs="Arial"/>
            <w:color w:val="000000"/>
            <w:sz w:val="20"/>
          </w:rPr>
          <w:delText>popup</w:delText>
        </w:r>
      </w:del>
      <w:ins w:id="379" w:author="r.m.w.jansen" w:date="2007-07-02T15:35:00Z">
        <w:r>
          <w:rPr>
            <w:rFonts w:cs="Arial"/>
            <w:color w:val="000000"/>
            <w:sz w:val="20"/>
          </w:rPr>
          <w:t>pop-up</w:t>
        </w:r>
      </w:ins>
      <w:r>
        <w:rPr>
          <w:rFonts w:cs="Arial"/>
          <w:color w:val="000000"/>
          <w:sz w:val="20"/>
        </w:rPr>
        <w:t xml:space="preserve"> menu.</w:t>
      </w:r>
    </w:p>
    <w:p w:rsidR="00973BAD" w:rsidRPr="00CE2A82" w:rsidRDefault="00973BAD" w:rsidP="00973BAD">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973BAD" w:rsidRPr="00CE2A82" w:rsidRDefault="00973BAD" w:rsidP="00973BAD">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973BAD" w:rsidRPr="00973BAD" w:rsidRDefault="00973BAD" w:rsidP="00973BAD">
      <w:pPr>
        <w:widowControl w:val="0"/>
        <w:tabs>
          <w:tab w:val="left" w:pos="90"/>
        </w:tabs>
        <w:autoSpaceDE w:val="0"/>
        <w:autoSpaceDN w:val="0"/>
        <w:adjustRightInd w:val="0"/>
        <w:spacing w:before="59"/>
        <w:rPr>
          <w:rFonts w:cs="Arial"/>
          <w:b/>
          <w:bCs/>
          <w:color w:val="000000"/>
          <w:sz w:val="25"/>
          <w:szCs w:val="25"/>
        </w:rPr>
      </w:pPr>
      <w:r w:rsidRPr="00973BAD">
        <w:rPr>
          <w:rFonts w:cs="Arial"/>
          <w:b/>
          <w:bCs/>
          <w:color w:val="000000"/>
          <w:sz w:val="20"/>
        </w:rPr>
        <w:t>Software typical</w:t>
      </w:r>
    </w:p>
    <w:p w:rsidR="00973BAD" w:rsidRDefault="00973BAD" w:rsidP="00973BAD">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973BAD" w:rsidRDefault="00973BAD" w:rsidP="00973BAD">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Debietmeting ruwwater Winput 114</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FIT-114</w:t>
            </w:r>
          </w:p>
        </w:tc>
      </w:tr>
      <w:tr w:rsidR="00973BAD">
        <w:tc>
          <w:tcPr>
            <w:tcW w:w="2265" w:type="dxa"/>
          </w:tcPr>
          <w:p w:rsidR="00973BAD" w:rsidRDefault="00973BAD" w:rsidP="00BA53B5">
            <w:pPr>
              <w:widowControl w:val="0"/>
              <w:autoSpaceDE w:val="0"/>
              <w:autoSpaceDN w:val="0"/>
              <w:adjustRightInd w:val="0"/>
              <w:rPr>
                <w:sz w:val="20"/>
                <w:lang w:val="en-US"/>
              </w:rPr>
            </w:pPr>
            <w:r>
              <w:rPr>
                <w:rFonts w:cs="Arial"/>
                <w:b/>
                <w:bCs/>
                <w:color w:val="000000"/>
                <w:sz w:val="20"/>
                <w:lang w:val="en-US"/>
              </w:rPr>
              <w:t>Doel:</w:t>
            </w:r>
          </w:p>
        </w:tc>
        <w:tc>
          <w:tcPr>
            <w:tcW w:w="7021" w:type="dxa"/>
          </w:tcPr>
          <w:p w:rsidR="00973BAD" w:rsidRDefault="00973BAD"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973BAD" w:rsidRDefault="00973BAD" w:rsidP="00973BAD">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973BAD" w:rsidRDefault="00973BAD" w:rsidP="00973BAD">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973BAD" w:rsidRDefault="00973BAD" w:rsidP="00973BAD">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973BAD" w:rsidRDefault="00973BAD" w:rsidP="00973BAD">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973BAD"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Deelproces:</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Procesblok:</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Omschrijving:</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Winput 114</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Tagnummer:</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PP-114</w:t>
            </w:r>
          </w:p>
        </w:tc>
      </w:tr>
      <w:tr w:rsidR="00973BAD">
        <w:tc>
          <w:tcPr>
            <w:tcW w:w="2265" w:type="dxa"/>
          </w:tcPr>
          <w:p w:rsidR="00973BAD" w:rsidRDefault="00973BAD" w:rsidP="00BA53B5">
            <w:pPr>
              <w:widowControl w:val="0"/>
              <w:autoSpaceDE w:val="0"/>
              <w:autoSpaceDN w:val="0"/>
              <w:adjustRightInd w:val="0"/>
              <w:rPr>
                <w:sz w:val="20"/>
              </w:rPr>
            </w:pPr>
            <w:r>
              <w:rPr>
                <w:rFonts w:cs="Arial"/>
                <w:b/>
                <w:bCs/>
                <w:color w:val="000000"/>
                <w:sz w:val="20"/>
              </w:rPr>
              <w:t>Doel:</w:t>
            </w:r>
          </w:p>
        </w:tc>
        <w:tc>
          <w:tcPr>
            <w:tcW w:w="7021" w:type="dxa"/>
          </w:tcPr>
          <w:p w:rsidR="00973BAD" w:rsidRDefault="00973BAD"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973BAD" w:rsidRDefault="00973BAD" w:rsidP="00973BAD">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973BAD" w:rsidRDefault="00973BAD" w:rsidP="00973BAD">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973BAD" w:rsidRDefault="00973BAD" w:rsidP="00973BAD">
      <w:pPr>
        <w:widowControl w:val="0"/>
        <w:tabs>
          <w:tab w:val="left" w:pos="90"/>
        </w:tabs>
        <w:autoSpaceDE w:val="0"/>
        <w:autoSpaceDN w:val="0"/>
        <w:adjustRightInd w:val="0"/>
        <w:rPr>
          <w:rFonts w:cs="Arial"/>
          <w:color w:val="000000"/>
          <w:sz w:val="22"/>
          <w:szCs w:val="22"/>
        </w:rPr>
      </w:pP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973BAD" w:rsidRDefault="00973BAD" w:rsidP="00973BAD">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80" w:author="r.m.w.jansen" w:date="2007-07-02T15:35:00Z">
        <w:r>
          <w:rPr>
            <w:rFonts w:cs="Arial"/>
            <w:color w:val="000000"/>
            <w:sz w:val="20"/>
          </w:rPr>
          <w:delText>popup</w:delText>
        </w:r>
      </w:del>
      <w:ins w:id="381" w:author="r.m.w.jansen" w:date="2007-07-02T15:35:00Z">
        <w:r>
          <w:rPr>
            <w:rFonts w:cs="Arial"/>
            <w:color w:val="000000"/>
            <w:sz w:val="20"/>
          </w:rPr>
          <w:t>pop-up</w:t>
        </w:r>
      </w:ins>
      <w:r>
        <w:rPr>
          <w:rFonts w:cs="Arial"/>
          <w:color w:val="000000"/>
          <w:sz w:val="20"/>
        </w:rPr>
        <w:t xml:space="preserve"> menu.</w:t>
      </w:r>
    </w:p>
    <w:p w:rsidR="00973BAD" w:rsidRPr="00CE2A82" w:rsidRDefault="00973BAD" w:rsidP="00973BAD">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973BAD" w:rsidRPr="00CE2A82" w:rsidRDefault="00973BAD" w:rsidP="00973BAD">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973BAD" w:rsidRPr="00973BAD" w:rsidRDefault="00973BAD" w:rsidP="00973BAD">
      <w:pPr>
        <w:widowControl w:val="0"/>
        <w:tabs>
          <w:tab w:val="left" w:pos="90"/>
        </w:tabs>
        <w:autoSpaceDE w:val="0"/>
        <w:autoSpaceDN w:val="0"/>
        <w:adjustRightInd w:val="0"/>
        <w:spacing w:before="59"/>
        <w:rPr>
          <w:rFonts w:cs="Arial"/>
          <w:b/>
          <w:bCs/>
          <w:color w:val="000000"/>
          <w:sz w:val="25"/>
          <w:szCs w:val="25"/>
        </w:rPr>
      </w:pPr>
      <w:r w:rsidRPr="00973BAD">
        <w:rPr>
          <w:rFonts w:cs="Arial"/>
          <w:b/>
          <w:bCs/>
          <w:color w:val="000000"/>
          <w:sz w:val="20"/>
        </w:rPr>
        <w:t>Software typical</w:t>
      </w:r>
    </w:p>
    <w:p w:rsidR="00973BAD" w:rsidRDefault="00973BAD" w:rsidP="00973BAD">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973BAD" w:rsidRDefault="00973BAD" w:rsidP="00973BAD">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973BAD" w:rsidRDefault="00973BAD" w:rsidP="00973BAD">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973BAD" w:rsidRDefault="00973BAD" w:rsidP="00973BAD">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973BAD" w:rsidRDefault="00973BAD" w:rsidP="00973BAD">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973BAD" w:rsidRDefault="00973BAD" w:rsidP="00973BAD">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973BAD" w:rsidP="00973BAD">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115</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FIT-115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r w:rsidR="00973BAD">
              <w:rPr>
                <w:rFonts w:cs="Arial"/>
                <w:b/>
                <w:bCs/>
                <w:color w:val="000000"/>
                <w:sz w:val="20"/>
              </w:rPr>
              <w:t xml:space="preserve"> </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115</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82" w:author="r.m.w.jansen" w:date="2007-07-02T15:35:00Z">
        <w:r>
          <w:rPr>
            <w:rFonts w:cs="Arial"/>
            <w:color w:val="000000"/>
            <w:sz w:val="20"/>
          </w:rPr>
          <w:delText>popup</w:delText>
        </w:r>
      </w:del>
      <w:ins w:id="383"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118</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FIT-118</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118</w:t>
            </w:r>
            <w:r w:rsidR="00973BAD">
              <w:rPr>
                <w:rFonts w:cs="Arial"/>
                <w:b/>
                <w:bCs/>
                <w:color w:val="000000"/>
                <w:sz w:val="20"/>
              </w:rPr>
              <w:t xml:space="preserve"> (Vervallen)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84" w:author="r.m.w.jansen" w:date="2007-07-02T15:35:00Z">
        <w:r>
          <w:rPr>
            <w:rFonts w:cs="Arial"/>
            <w:color w:val="000000"/>
            <w:sz w:val="20"/>
          </w:rPr>
          <w:delText>popup</w:delText>
        </w:r>
      </w:del>
      <w:ins w:id="385"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119</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FIT-119</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119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PP-119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86" w:author="r.m.w.jansen" w:date="2007-07-02T15:35:00Z">
        <w:r>
          <w:rPr>
            <w:rFonts w:cs="Arial"/>
            <w:color w:val="000000"/>
            <w:sz w:val="20"/>
          </w:rPr>
          <w:delText>popup</w:delText>
        </w:r>
      </w:del>
      <w:ins w:id="387"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401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FIT-401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401 (Toekomst)</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88" w:author="r.m.w.jansen" w:date="2007-07-02T15:35:00Z">
        <w:r>
          <w:rPr>
            <w:rFonts w:cs="Arial"/>
            <w:color w:val="000000"/>
            <w:sz w:val="20"/>
          </w:rPr>
          <w:delText>popup</w:delText>
        </w:r>
      </w:del>
      <w:ins w:id="389"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402</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FIT-402</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90" w:author="r.m.w.jansen" w:date="2007-07-02T15:35:00Z">
        <w:r>
          <w:rPr>
            <w:rFonts w:cs="Arial"/>
            <w:color w:val="000000"/>
            <w:sz w:val="20"/>
          </w:rPr>
          <w:delText>popup</w:delText>
        </w:r>
      </w:del>
      <w:ins w:id="391"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403</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FIT-403</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92" w:author="r.m.w.jansen" w:date="2007-07-02T15:35:00Z">
        <w:r>
          <w:rPr>
            <w:rFonts w:cs="Arial"/>
            <w:color w:val="000000"/>
            <w:sz w:val="20"/>
          </w:rPr>
          <w:delText>popup</w:delText>
        </w:r>
      </w:del>
      <w:ins w:id="393"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404</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FIT-404</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94" w:author="r.m.w.jansen" w:date="2007-07-02T15:35:00Z">
        <w:r>
          <w:rPr>
            <w:rFonts w:cs="Arial"/>
            <w:color w:val="000000"/>
            <w:sz w:val="20"/>
          </w:rPr>
          <w:delText>popup</w:delText>
        </w:r>
      </w:del>
      <w:ins w:id="395"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405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FIT-405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405 (Toekomst)</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96" w:author="r.m.w.jansen" w:date="2007-07-02T15:35:00Z">
        <w:r>
          <w:rPr>
            <w:rFonts w:cs="Arial"/>
            <w:color w:val="000000"/>
            <w:sz w:val="20"/>
          </w:rPr>
          <w:delText>popup</w:delText>
        </w:r>
      </w:del>
      <w:ins w:id="397"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406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FIT-406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406 (Toekomst)</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398" w:author="r.m.w.jansen" w:date="2007-07-02T15:35:00Z">
        <w:r>
          <w:rPr>
            <w:rFonts w:cs="Arial"/>
            <w:color w:val="000000"/>
            <w:sz w:val="20"/>
          </w:rPr>
          <w:delText>popup</w:delText>
        </w:r>
      </w:del>
      <w:ins w:id="399"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Debietmeting ruwwater Winput 407</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FIT-407</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Doel:</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3.1.1 Waterwinning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407 (Toekomst)</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PP-407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00" w:author="r.m.w.jansen" w:date="2007-07-02T15:35:00Z">
        <w:r>
          <w:rPr>
            <w:rFonts w:cs="Arial"/>
            <w:color w:val="000000"/>
            <w:sz w:val="20"/>
          </w:rPr>
          <w:delText>popup</w:delText>
        </w:r>
      </w:del>
      <w:ins w:id="401" w:author="r.m.w.jansen" w:date="2007-07-02T15:35:00Z">
        <w:r>
          <w:rPr>
            <w:rFonts w:cs="Arial"/>
            <w:color w:val="000000"/>
            <w:sz w:val="20"/>
          </w:rPr>
          <w:t>pop-up</w:t>
        </w:r>
      </w:ins>
      <w:r>
        <w:rPr>
          <w:rFonts w:cs="Arial"/>
          <w:color w:val="000000"/>
          <w:sz w:val="20"/>
        </w:rPr>
        <w:t xml:space="preserve"> menu.</w:t>
      </w:r>
    </w:p>
    <w:p w:rsidR="008550F9" w:rsidRPr="00CE2A82" w:rsidRDefault="008550F9">
      <w:pPr>
        <w:widowControl w:val="0"/>
        <w:tabs>
          <w:tab w:val="left" w:pos="90"/>
        </w:tabs>
        <w:autoSpaceDE w:val="0"/>
        <w:autoSpaceDN w:val="0"/>
        <w:adjustRightInd w:val="0"/>
        <w:spacing w:before="299"/>
        <w:rPr>
          <w:rFonts w:cs="Arial"/>
          <w:b/>
          <w:bCs/>
          <w:color w:val="000000"/>
          <w:sz w:val="25"/>
          <w:szCs w:val="25"/>
          <w:u w:val="single"/>
        </w:rPr>
      </w:pPr>
      <w:r w:rsidRPr="00CE2A82">
        <w:rPr>
          <w:rFonts w:cs="Arial"/>
          <w:b/>
          <w:bCs/>
          <w:color w:val="000000"/>
          <w:sz w:val="20"/>
          <w:u w:val="single"/>
        </w:rPr>
        <w:t>PLC</w:t>
      </w:r>
    </w:p>
    <w:p w:rsidR="008550F9" w:rsidRPr="00CE2A82" w:rsidRDefault="008550F9">
      <w:pPr>
        <w:widowControl w:val="0"/>
        <w:tabs>
          <w:tab w:val="left" w:pos="90"/>
        </w:tabs>
        <w:autoSpaceDE w:val="0"/>
        <w:autoSpaceDN w:val="0"/>
        <w:adjustRightInd w:val="0"/>
        <w:spacing w:before="19"/>
        <w:rPr>
          <w:rFonts w:cs="Arial"/>
          <w:color w:val="000000"/>
          <w:sz w:val="25"/>
          <w:szCs w:val="25"/>
        </w:rPr>
      </w:pPr>
      <w:r w:rsidRPr="00CE2A82">
        <w:rPr>
          <w:rFonts w:cs="Arial"/>
          <w:color w:val="000000"/>
          <w:sz w:val="20"/>
        </w:rPr>
        <w:t>PLC Winning</w:t>
      </w:r>
    </w:p>
    <w:p w:rsidR="008550F9" w:rsidRPr="00CE2A82" w:rsidRDefault="008550F9">
      <w:pPr>
        <w:widowControl w:val="0"/>
        <w:tabs>
          <w:tab w:val="left" w:pos="90"/>
        </w:tabs>
        <w:autoSpaceDE w:val="0"/>
        <w:autoSpaceDN w:val="0"/>
        <w:adjustRightInd w:val="0"/>
        <w:spacing w:before="59"/>
        <w:rPr>
          <w:rFonts w:cs="Arial"/>
          <w:b/>
          <w:bCs/>
          <w:color w:val="000000"/>
          <w:sz w:val="25"/>
          <w:szCs w:val="25"/>
        </w:rPr>
      </w:pPr>
      <w:r w:rsidRPr="00CE2A82">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lokaal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Gebouw 1 Groote Heide</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GH Geb1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gebouw 1 Grote Heide</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9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152</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02" w:author="r.m.w.jansen" w:date="2007-07-02T15:35:00Z">
        <w:r>
          <w:rPr>
            <w:rFonts w:cs="Arial"/>
            <w:color w:val="000000"/>
            <w:sz w:val="20"/>
          </w:rPr>
          <w:delText>popup</w:delText>
        </w:r>
      </w:del>
      <w:ins w:id="403"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153</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04" w:author="r.m.w.jansen" w:date="2007-07-02T15:35:00Z">
        <w:r>
          <w:rPr>
            <w:rFonts w:cs="Arial"/>
            <w:color w:val="000000"/>
            <w:sz w:val="20"/>
          </w:rPr>
          <w:delText>popup</w:delText>
        </w:r>
      </w:del>
      <w:ins w:id="405"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161</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06" w:author="r.m.w.jansen" w:date="2007-07-02T15:35:00Z">
        <w:r>
          <w:rPr>
            <w:rFonts w:cs="Arial"/>
            <w:color w:val="000000"/>
            <w:sz w:val="20"/>
          </w:rPr>
          <w:delText>popup</w:delText>
        </w:r>
      </w:del>
      <w:ins w:id="407"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162</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08" w:author="r.m.w.jansen" w:date="2007-07-02T15:35:00Z">
        <w:r>
          <w:rPr>
            <w:rFonts w:cs="Arial"/>
            <w:color w:val="000000"/>
            <w:sz w:val="20"/>
          </w:rPr>
          <w:delText>popup</w:delText>
        </w:r>
      </w:del>
      <w:ins w:id="409"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163</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PP-163</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10" w:author="r.m.w.jansen" w:date="2007-07-02T15:35:00Z">
        <w:r>
          <w:rPr>
            <w:rFonts w:cs="Arial"/>
            <w:color w:val="000000"/>
            <w:sz w:val="20"/>
          </w:rPr>
          <w:delText>popup</w:delText>
        </w:r>
      </w:del>
      <w:ins w:id="411"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164</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12" w:author="r.m.w.jansen" w:date="2007-07-02T15:35:00Z">
        <w:r>
          <w:rPr>
            <w:rFonts w:cs="Arial"/>
            <w:color w:val="000000"/>
            <w:sz w:val="20"/>
          </w:rPr>
          <w:delText>popup</w:delText>
        </w:r>
      </w:del>
      <w:ins w:id="413"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14" w:author="r.m.w.jansen" w:date="2007-07-02T15:35:00Z">
        <w:r>
          <w:rPr>
            <w:rFonts w:cs="Arial"/>
            <w:color w:val="000000"/>
            <w:sz w:val="20"/>
          </w:rPr>
          <w:delText>popup</w:delText>
        </w:r>
      </w:del>
      <w:ins w:id="415"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16" w:author="r.m.w.jansen" w:date="2007-07-02T15:35:00Z">
        <w:r>
          <w:rPr>
            <w:rFonts w:cs="Arial"/>
            <w:color w:val="000000"/>
            <w:sz w:val="20"/>
          </w:rPr>
          <w:delText>popup</w:delText>
        </w:r>
      </w:del>
      <w:ins w:id="417"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167</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3.1.2 Grote Heide 1</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18" w:author="r.m.w.jansen" w:date="2007-07-02T15:35:00Z">
        <w:r>
          <w:rPr>
            <w:rFonts w:cs="Arial"/>
            <w:color w:val="000000"/>
            <w:sz w:val="20"/>
          </w:rPr>
          <w:delText>popup</w:delText>
        </w:r>
      </w:del>
      <w:ins w:id="419"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1</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Algemene alarmen winput</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Afhandeling algemene alarmen van de winput.</w:t>
      </w:r>
    </w:p>
    <w:p w:rsidR="008550F9" w:rsidRDefault="008550F9">
      <w:pPr>
        <w:widowControl w:val="0"/>
        <w:tabs>
          <w:tab w:val="left" w:pos="90"/>
        </w:tabs>
        <w:autoSpaceDE w:val="0"/>
        <w:autoSpaceDN w:val="0"/>
        <w:adjustRightInd w:val="0"/>
        <w:spacing w:before="213"/>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DFB_DIGA</w:t>
      </w:r>
      <w:r>
        <w:tab/>
      </w:r>
      <w:r>
        <w:rPr>
          <w:rFonts w:cs="Arial"/>
          <w:color w:val="000000"/>
          <w:sz w:val="20"/>
        </w:rPr>
        <w:t>Digitale alarmen, 16 stuks</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Inbraak alarm</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Manbeveiliging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Water op vloer (Voorbereid)</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lang w:val="en-US"/>
        </w:rPr>
      </w:pPr>
      <w:r>
        <w:rPr>
          <w:rFonts w:cs="Arial"/>
          <w:color w:val="000080"/>
          <w:sz w:val="20"/>
          <w:lang w:val="en-US"/>
        </w:rPr>
        <w:t>-</w:t>
      </w:r>
      <w:r>
        <w:rPr>
          <w:lang w:val="en-US"/>
        </w:rPr>
        <w:tab/>
      </w:r>
      <w:r>
        <w:rPr>
          <w:rFonts w:cs="Arial"/>
          <w:color w:val="000000"/>
          <w:sz w:val="20"/>
          <w:lang w:val="en-US"/>
        </w:rPr>
        <w:t>Alarm</w:t>
      </w:r>
      <w:r>
        <w:rPr>
          <w:lang w:val="en-US"/>
        </w:rPr>
        <w:tab/>
      </w:r>
      <w:r>
        <w:rPr>
          <w:rFonts w:cs="Arial"/>
          <w:color w:val="000000"/>
          <w:sz w:val="20"/>
          <w:lang w:val="en-US"/>
        </w:rPr>
        <w:t>Neg puls flowmeting</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154</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PP-154</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20" w:author="r.m.w.jansen" w:date="2007-07-02T15:35:00Z">
        <w:r>
          <w:rPr>
            <w:rFonts w:cs="Arial"/>
            <w:color w:val="000000"/>
            <w:sz w:val="20"/>
          </w:rPr>
          <w:delText>popup</w:delText>
        </w:r>
      </w:del>
      <w:ins w:id="421"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155</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PP-155</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22" w:author="r.m.w.jansen" w:date="2007-07-02T15:35:00Z">
        <w:r>
          <w:rPr>
            <w:rFonts w:cs="Arial"/>
            <w:color w:val="000000"/>
            <w:sz w:val="20"/>
          </w:rPr>
          <w:delText>popup</w:delText>
        </w:r>
      </w:del>
      <w:ins w:id="423"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156</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PP-156</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24" w:author="r.m.w.jansen" w:date="2007-07-02T15:35:00Z">
        <w:r>
          <w:rPr>
            <w:rFonts w:cs="Arial"/>
            <w:color w:val="000000"/>
            <w:sz w:val="20"/>
          </w:rPr>
          <w:delText>popup</w:delText>
        </w:r>
      </w:del>
      <w:ins w:id="425"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DFB_FREQ</w:t>
      </w:r>
      <w:r>
        <w:tab/>
      </w:r>
      <w:r>
        <w:rPr>
          <w:rFonts w:cs="Arial"/>
          <w:color w:val="000000"/>
          <w:sz w:val="20"/>
        </w:rPr>
        <w:t>Motor, freq geregeld, 1 draairichting</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157</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PP-157</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26" w:author="r.m.w.jansen" w:date="2007-07-02T15:35:00Z">
        <w:r>
          <w:rPr>
            <w:rFonts w:cs="Arial"/>
            <w:color w:val="000000"/>
            <w:sz w:val="20"/>
          </w:rPr>
          <w:delText>popup</w:delText>
        </w:r>
      </w:del>
      <w:ins w:id="427"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Voorkeuze Vast rpm / Regelpomp</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Vast setpoint</w:t>
      </w:r>
      <w:r>
        <w:tab/>
      </w:r>
      <w:r>
        <w:rPr>
          <w:rFonts w:cs="Arial"/>
          <w:color w:val="000000"/>
          <w:sz w:val="20"/>
        </w:rPr>
        <w:t>%</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Min/Max frequentie</w:t>
      </w:r>
      <w:r>
        <w:tab/>
      </w:r>
      <w:r>
        <w:rPr>
          <w:rFonts w:cs="Arial"/>
          <w:color w:val="000000"/>
          <w:sz w:val="20"/>
        </w:rPr>
        <w:t>Min/Max frequentie</w:t>
      </w:r>
      <w:r>
        <w:tab/>
      </w:r>
      <w:r>
        <w:rPr>
          <w:rFonts w:cs="Arial"/>
          <w:color w:val="000000"/>
          <w:sz w:val="20"/>
        </w:rPr>
        <w:t>Hz</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158</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PP-158</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28" w:author="r.m.w.jansen" w:date="2007-07-02T15:35:00Z">
        <w:r>
          <w:rPr>
            <w:rFonts w:cs="Arial"/>
            <w:color w:val="000000"/>
            <w:sz w:val="20"/>
          </w:rPr>
          <w:delText>popup</w:delText>
        </w:r>
      </w:del>
      <w:ins w:id="429"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159</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FIT-159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159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PP-159</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30" w:author="r.m.w.jansen" w:date="2007-07-02T15:35:00Z">
        <w:r>
          <w:rPr>
            <w:rFonts w:cs="Arial"/>
            <w:color w:val="000000"/>
            <w:sz w:val="20"/>
          </w:rPr>
          <w:delText>popup</w:delText>
        </w:r>
      </w:del>
      <w:ins w:id="431"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160</w:t>
            </w:r>
          </w:p>
        </w:tc>
      </w:tr>
      <w:tr w:rsidR="008550F9">
        <w:tc>
          <w:tcPr>
            <w:tcW w:w="2265" w:type="dxa"/>
          </w:tcPr>
          <w:p w:rsidR="008550F9" w:rsidRDefault="008550F9">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8550F9" w:rsidRDefault="008550F9">
            <w:pPr>
              <w:widowControl w:val="0"/>
              <w:autoSpaceDE w:val="0"/>
              <w:autoSpaceDN w:val="0"/>
              <w:adjustRightInd w:val="0"/>
              <w:rPr>
                <w:rFonts w:cs="Arial"/>
                <w:b/>
                <w:bCs/>
                <w:color w:val="000000"/>
                <w:sz w:val="20"/>
                <w:szCs w:val="25"/>
                <w:lang w:val="en-US"/>
              </w:rPr>
            </w:pPr>
            <w:r>
              <w:rPr>
                <w:rFonts w:cs="Arial"/>
                <w:b/>
                <w:bCs/>
                <w:color w:val="000000"/>
                <w:sz w:val="20"/>
                <w:lang w:val="en-US"/>
              </w:rPr>
              <w:t>FIT-160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8550F9" w:rsidRDefault="008550F9">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8550F9" w:rsidRDefault="008550F9">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8550F9" w:rsidRDefault="008550F9">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8550F9">
        <w:tc>
          <w:tcPr>
            <w:tcW w:w="2265" w:type="dxa"/>
          </w:tcPr>
          <w:p w:rsidR="008550F9" w:rsidRDefault="008550F9">
            <w:pPr>
              <w:widowControl w:val="0"/>
              <w:autoSpaceDE w:val="0"/>
              <w:autoSpaceDN w:val="0"/>
              <w:adjustRightInd w:val="0"/>
              <w:rPr>
                <w:sz w:val="20"/>
              </w:rPr>
            </w:pPr>
            <w:r>
              <w:rPr>
                <w:rFonts w:cs="Arial"/>
                <w:b/>
                <w:bCs/>
                <w:color w:val="000000"/>
                <w:sz w:val="20"/>
              </w:rPr>
              <w:lastRenderedPageBreak/>
              <w:t>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Deelproces:</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 Winning</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Procesblok:</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3.1.3 Grote Heide 2</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Omschrijving:</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Winput 160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Tagnummer:</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PP-160</w:t>
            </w:r>
          </w:p>
        </w:tc>
      </w:tr>
      <w:tr w:rsidR="008550F9">
        <w:tc>
          <w:tcPr>
            <w:tcW w:w="2265" w:type="dxa"/>
          </w:tcPr>
          <w:p w:rsidR="008550F9" w:rsidRDefault="008550F9">
            <w:pPr>
              <w:widowControl w:val="0"/>
              <w:autoSpaceDE w:val="0"/>
              <w:autoSpaceDN w:val="0"/>
              <w:adjustRightInd w:val="0"/>
              <w:rPr>
                <w:sz w:val="20"/>
              </w:rPr>
            </w:pPr>
            <w:r>
              <w:rPr>
                <w:rFonts w:cs="Arial"/>
                <w:b/>
                <w:bCs/>
                <w:color w:val="000000"/>
                <w:sz w:val="20"/>
              </w:rPr>
              <w:t>Doel:</w:t>
            </w:r>
          </w:p>
        </w:tc>
        <w:tc>
          <w:tcPr>
            <w:tcW w:w="7021" w:type="dxa"/>
          </w:tcPr>
          <w:p w:rsidR="008550F9" w:rsidRDefault="008550F9">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8550F9" w:rsidRDefault="008550F9">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8550F9" w:rsidRDefault="008550F9">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8550F9" w:rsidRDefault="008550F9">
      <w:pPr>
        <w:widowControl w:val="0"/>
        <w:tabs>
          <w:tab w:val="left" w:pos="90"/>
        </w:tabs>
        <w:autoSpaceDE w:val="0"/>
        <w:autoSpaceDN w:val="0"/>
        <w:adjustRightInd w:val="0"/>
        <w:rPr>
          <w:rFonts w:cs="Arial"/>
          <w:color w:val="000000"/>
          <w:sz w:val="22"/>
          <w:szCs w:val="22"/>
        </w:rPr>
      </w:pP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8550F9" w:rsidRDefault="008550F9">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32" w:author="r.m.w.jansen" w:date="2007-07-02T15:35:00Z">
        <w:r>
          <w:rPr>
            <w:rFonts w:cs="Arial"/>
            <w:color w:val="000000"/>
            <w:sz w:val="20"/>
          </w:rPr>
          <w:delText>popup</w:delText>
        </w:r>
      </w:del>
      <w:ins w:id="433" w:author="r.m.w.jansen" w:date="2007-07-02T15:35:00Z">
        <w:r>
          <w:rPr>
            <w:rFonts w:cs="Arial"/>
            <w:color w:val="000000"/>
            <w:sz w:val="20"/>
          </w:rPr>
          <w:t>pop-up</w:t>
        </w:r>
      </w:ins>
      <w:r>
        <w:rPr>
          <w:rFonts w:cs="Arial"/>
          <w:color w:val="000000"/>
          <w:sz w:val="20"/>
        </w:rPr>
        <w:t xml:space="preserve"> menu.</w:t>
      </w:r>
    </w:p>
    <w:p w:rsidR="008550F9" w:rsidRDefault="008550F9">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8550F9" w:rsidRDefault="008550F9">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8550F9" w:rsidRDefault="008550F9">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8550F9" w:rsidRDefault="008550F9">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8550F9" w:rsidRDefault="008550F9">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8550F9" w:rsidRDefault="008550F9">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8550F9" w:rsidRDefault="008550F9">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8550F9" w:rsidRDefault="008550F9">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8550F9" w:rsidRDefault="008550F9">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8550F9" w:rsidRDefault="008550F9">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8550F9" w:rsidRDefault="008550F9">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bookmarkEnd w:id="49"/>
    <w:p w:rsidR="008550F9" w:rsidRDefault="008550F9" w:rsidP="00D04B6F">
      <w:pPr>
        <w:pStyle w:val="Standaardzonderwitregel"/>
        <w:jc w:val="left"/>
      </w:pP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042</w:t>
            </w:r>
          </w:p>
        </w:tc>
      </w:tr>
      <w:tr w:rsidR="00D04B6F">
        <w:tc>
          <w:tcPr>
            <w:tcW w:w="2265" w:type="dxa"/>
          </w:tcPr>
          <w:p w:rsidR="00D04B6F" w:rsidRDefault="00D04B6F"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FIT-042</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D04B6F" w:rsidRDefault="00D04B6F" w:rsidP="00D04B6F">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Velddoornweg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D04B6F" w:rsidRDefault="00D04B6F" w:rsidP="00D04B6F">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Winput 042</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PP-042</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D04B6F" w:rsidRDefault="00D04B6F" w:rsidP="00D04B6F">
      <w:pPr>
        <w:widowControl w:val="0"/>
        <w:tabs>
          <w:tab w:val="left" w:pos="90"/>
        </w:tabs>
        <w:autoSpaceDE w:val="0"/>
        <w:autoSpaceDN w:val="0"/>
        <w:adjustRightInd w:val="0"/>
        <w:rPr>
          <w:rFonts w:cs="Arial"/>
          <w:color w:val="000000"/>
          <w:sz w:val="22"/>
          <w:szCs w:val="22"/>
        </w:rPr>
      </w:pP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34" w:author="r.m.w.jansen" w:date="2007-07-02T15:35:00Z">
        <w:r>
          <w:rPr>
            <w:rFonts w:cs="Arial"/>
            <w:color w:val="000000"/>
            <w:sz w:val="20"/>
          </w:rPr>
          <w:delText>popup</w:delText>
        </w:r>
      </w:del>
      <w:ins w:id="435" w:author="r.m.w.jansen" w:date="2007-07-02T15:35:00Z">
        <w:r>
          <w:rPr>
            <w:rFonts w:cs="Arial"/>
            <w:color w:val="000000"/>
            <w:sz w:val="20"/>
          </w:rPr>
          <w:t>pop-up</w:t>
        </w:r>
      </w:ins>
      <w:r>
        <w:rPr>
          <w:rFonts w:cs="Arial"/>
          <w:color w:val="000000"/>
          <w:sz w:val="20"/>
        </w:rPr>
        <w:t xml:space="preserve"> menu.</w:t>
      </w:r>
    </w:p>
    <w:p w:rsidR="00D04B6F" w:rsidRDefault="00D04B6F" w:rsidP="00D04B6F">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D04B6F" w:rsidRDefault="00D04B6F" w:rsidP="00D04B6F">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D04B6F" w:rsidRDefault="00D04B6F" w:rsidP="00D04B6F">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D04B6F" w:rsidRDefault="00D04B6F" w:rsidP="00D04B6F">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D04B6F" w:rsidRDefault="00D04B6F" w:rsidP="00D04B6F">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043</w:t>
            </w:r>
          </w:p>
        </w:tc>
      </w:tr>
      <w:tr w:rsidR="00D04B6F">
        <w:tc>
          <w:tcPr>
            <w:tcW w:w="2265" w:type="dxa"/>
          </w:tcPr>
          <w:p w:rsidR="00D04B6F" w:rsidRDefault="00D04B6F"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FIT-043</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D04B6F" w:rsidRDefault="00D04B6F" w:rsidP="00D04B6F">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Velddoornweg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D04B6F" w:rsidRDefault="00D04B6F" w:rsidP="00D04B6F">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Winput 043</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PP-043</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D04B6F" w:rsidRDefault="00D04B6F" w:rsidP="00D04B6F">
      <w:pPr>
        <w:widowControl w:val="0"/>
        <w:tabs>
          <w:tab w:val="left" w:pos="90"/>
        </w:tabs>
        <w:autoSpaceDE w:val="0"/>
        <w:autoSpaceDN w:val="0"/>
        <w:adjustRightInd w:val="0"/>
        <w:rPr>
          <w:rFonts w:cs="Arial"/>
          <w:color w:val="000000"/>
          <w:sz w:val="22"/>
          <w:szCs w:val="22"/>
        </w:rPr>
      </w:pP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36" w:author="r.m.w.jansen" w:date="2007-07-02T15:35:00Z">
        <w:r>
          <w:rPr>
            <w:rFonts w:cs="Arial"/>
            <w:color w:val="000000"/>
            <w:sz w:val="20"/>
          </w:rPr>
          <w:delText>popup</w:delText>
        </w:r>
      </w:del>
      <w:ins w:id="437" w:author="r.m.w.jansen" w:date="2007-07-02T15:35:00Z">
        <w:r>
          <w:rPr>
            <w:rFonts w:cs="Arial"/>
            <w:color w:val="000000"/>
            <w:sz w:val="20"/>
          </w:rPr>
          <w:t>pop-up</w:t>
        </w:r>
      </w:ins>
      <w:r>
        <w:rPr>
          <w:rFonts w:cs="Arial"/>
          <w:color w:val="000000"/>
          <w:sz w:val="20"/>
        </w:rPr>
        <w:t xml:space="preserve"> menu.</w:t>
      </w:r>
    </w:p>
    <w:p w:rsidR="00D04B6F" w:rsidRDefault="00D04B6F" w:rsidP="00D04B6F">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D04B6F" w:rsidRDefault="00D04B6F" w:rsidP="00D04B6F">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D04B6F" w:rsidRDefault="00D04B6F" w:rsidP="00D04B6F">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D04B6F" w:rsidRDefault="00D04B6F" w:rsidP="00D04B6F">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D04B6F" w:rsidRDefault="00D04B6F" w:rsidP="00D04B6F">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044</w:t>
            </w:r>
          </w:p>
        </w:tc>
      </w:tr>
      <w:tr w:rsidR="00D04B6F">
        <w:tc>
          <w:tcPr>
            <w:tcW w:w="2265" w:type="dxa"/>
          </w:tcPr>
          <w:p w:rsidR="00D04B6F" w:rsidRDefault="00D04B6F"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FIT-044</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D04B6F" w:rsidRDefault="00D04B6F" w:rsidP="00D04B6F">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Velddoornweg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D04B6F" w:rsidRDefault="00D04B6F" w:rsidP="00D04B6F">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Winput 044</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PP-044</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D04B6F" w:rsidRDefault="00D04B6F" w:rsidP="00D04B6F">
      <w:pPr>
        <w:widowControl w:val="0"/>
        <w:tabs>
          <w:tab w:val="left" w:pos="90"/>
        </w:tabs>
        <w:autoSpaceDE w:val="0"/>
        <w:autoSpaceDN w:val="0"/>
        <w:adjustRightInd w:val="0"/>
        <w:rPr>
          <w:rFonts w:cs="Arial"/>
          <w:color w:val="000000"/>
          <w:sz w:val="22"/>
          <w:szCs w:val="22"/>
        </w:rPr>
      </w:pP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38" w:author="r.m.w.jansen" w:date="2007-07-02T15:35:00Z">
        <w:r>
          <w:rPr>
            <w:rFonts w:cs="Arial"/>
            <w:color w:val="000000"/>
            <w:sz w:val="20"/>
          </w:rPr>
          <w:delText>popup</w:delText>
        </w:r>
      </w:del>
      <w:ins w:id="439" w:author="r.m.w.jansen" w:date="2007-07-02T15:35:00Z">
        <w:r>
          <w:rPr>
            <w:rFonts w:cs="Arial"/>
            <w:color w:val="000000"/>
            <w:sz w:val="20"/>
          </w:rPr>
          <w:t>pop-up</w:t>
        </w:r>
      </w:ins>
      <w:r>
        <w:rPr>
          <w:rFonts w:cs="Arial"/>
          <w:color w:val="000000"/>
          <w:sz w:val="20"/>
        </w:rPr>
        <w:t xml:space="preserve"> menu.</w:t>
      </w:r>
    </w:p>
    <w:p w:rsidR="00D04B6F" w:rsidRDefault="00D04B6F" w:rsidP="00D04B6F">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D04B6F" w:rsidRDefault="00D04B6F" w:rsidP="00D04B6F">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D04B6F" w:rsidRDefault="00D04B6F" w:rsidP="00D04B6F">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D04B6F" w:rsidRDefault="00D04B6F" w:rsidP="00D04B6F">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D04B6F" w:rsidRDefault="00D04B6F" w:rsidP="00D04B6F">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112</w:t>
            </w:r>
          </w:p>
        </w:tc>
      </w:tr>
      <w:tr w:rsidR="00D04B6F">
        <w:tc>
          <w:tcPr>
            <w:tcW w:w="2265" w:type="dxa"/>
          </w:tcPr>
          <w:p w:rsidR="00D04B6F" w:rsidRDefault="00D04B6F"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FIT-112</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D04B6F" w:rsidRDefault="00D04B6F" w:rsidP="00D04B6F">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Velddoornweg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D04B6F" w:rsidRDefault="00D04B6F" w:rsidP="00D04B6F">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Winput 112</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PP-112</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D04B6F" w:rsidRDefault="00D04B6F" w:rsidP="00D04B6F">
      <w:pPr>
        <w:widowControl w:val="0"/>
        <w:tabs>
          <w:tab w:val="left" w:pos="90"/>
        </w:tabs>
        <w:autoSpaceDE w:val="0"/>
        <w:autoSpaceDN w:val="0"/>
        <w:adjustRightInd w:val="0"/>
        <w:rPr>
          <w:rFonts w:cs="Arial"/>
          <w:color w:val="000000"/>
          <w:sz w:val="22"/>
          <w:szCs w:val="22"/>
        </w:rPr>
      </w:pP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40" w:author="r.m.w.jansen" w:date="2007-07-02T15:35:00Z">
        <w:r>
          <w:rPr>
            <w:rFonts w:cs="Arial"/>
            <w:color w:val="000000"/>
            <w:sz w:val="20"/>
          </w:rPr>
          <w:delText>popup</w:delText>
        </w:r>
      </w:del>
      <w:ins w:id="441" w:author="r.m.w.jansen" w:date="2007-07-02T15:35:00Z">
        <w:r>
          <w:rPr>
            <w:rFonts w:cs="Arial"/>
            <w:color w:val="000000"/>
            <w:sz w:val="20"/>
          </w:rPr>
          <w:t>pop-up</w:t>
        </w:r>
      </w:ins>
      <w:r>
        <w:rPr>
          <w:rFonts w:cs="Arial"/>
          <w:color w:val="000000"/>
          <w:sz w:val="20"/>
        </w:rPr>
        <w:t xml:space="preserve"> menu.</w:t>
      </w:r>
    </w:p>
    <w:p w:rsidR="00D04B6F" w:rsidRDefault="00D04B6F" w:rsidP="00D04B6F">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D04B6F" w:rsidRDefault="00D04B6F" w:rsidP="00D04B6F">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D04B6F" w:rsidRDefault="00D04B6F" w:rsidP="00D04B6F">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D04B6F" w:rsidRDefault="00D04B6F" w:rsidP="00D04B6F">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D04B6F" w:rsidRDefault="00D04B6F" w:rsidP="00D04B6F">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113</w:t>
            </w:r>
          </w:p>
        </w:tc>
      </w:tr>
      <w:tr w:rsidR="00D04B6F">
        <w:tc>
          <w:tcPr>
            <w:tcW w:w="2265" w:type="dxa"/>
          </w:tcPr>
          <w:p w:rsidR="00D04B6F" w:rsidRDefault="00D04B6F"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FIT-113</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D04B6F" w:rsidRDefault="00D04B6F" w:rsidP="00D04B6F">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Velddoornweg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D04B6F" w:rsidRDefault="00D04B6F" w:rsidP="00D04B6F">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Winput 113</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PP-113</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D04B6F" w:rsidRDefault="00D04B6F" w:rsidP="00D04B6F">
      <w:pPr>
        <w:widowControl w:val="0"/>
        <w:tabs>
          <w:tab w:val="left" w:pos="90"/>
        </w:tabs>
        <w:autoSpaceDE w:val="0"/>
        <w:autoSpaceDN w:val="0"/>
        <w:adjustRightInd w:val="0"/>
        <w:rPr>
          <w:rFonts w:cs="Arial"/>
          <w:color w:val="000000"/>
          <w:sz w:val="22"/>
          <w:szCs w:val="22"/>
        </w:rPr>
      </w:pP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42" w:author="r.m.w.jansen" w:date="2007-07-02T15:35:00Z">
        <w:r>
          <w:rPr>
            <w:rFonts w:cs="Arial"/>
            <w:color w:val="000000"/>
            <w:sz w:val="20"/>
          </w:rPr>
          <w:delText>popup</w:delText>
        </w:r>
      </w:del>
      <w:ins w:id="443" w:author="r.m.w.jansen" w:date="2007-07-02T15:35:00Z">
        <w:r>
          <w:rPr>
            <w:rFonts w:cs="Arial"/>
            <w:color w:val="000000"/>
            <w:sz w:val="20"/>
          </w:rPr>
          <w:t>pop-up</w:t>
        </w:r>
      </w:ins>
      <w:r>
        <w:rPr>
          <w:rFonts w:cs="Arial"/>
          <w:color w:val="000000"/>
          <w:sz w:val="20"/>
        </w:rPr>
        <w:t xml:space="preserve"> menu.</w:t>
      </w:r>
    </w:p>
    <w:p w:rsidR="00D04B6F" w:rsidRDefault="00D04B6F" w:rsidP="00D04B6F">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D04B6F" w:rsidRDefault="00D04B6F" w:rsidP="00D04B6F">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D04B6F" w:rsidRDefault="00D04B6F" w:rsidP="00D04B6F">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D04B6F" w:rsidRDefault="00D04B6F" w:rsidP="00D04B6F">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D04B6F" w:rsidRDefault="00D04B6F" w:rsidP="00D04B6F">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Debietmeting ruwwater Winput 114</w:t>
            </w:r>
          </w:p>
        </w:tc>
      </w:tr>
      <w:tr w:rsidR="00D04B6F">
        <w:tc>
          <w:tcPr>
            <w:tcW w:w="2265" w:type="dxa"/>
          </w:tcPr>
          <w:p w:rsidR="00D04B6F" w:rsidRDefault="00D04B6F" w:rsidP="00BA53B5">
            <w:pPr>
              <w:widowControl w:val="0"/>
              <w:autoSpaceDE w:val="0"/>
              <w:autoSpaceDN w:val="0"/>
              <w:adjustRightInd w:val="0"/>
              <w:rPr>
                <w:sz w:val="20"/>
                <w:lang w:val="en-US"/>
              </w:rPr>
            </w:pPr>
            <w:r>
              <w:rPr>
                <w:rFonts w:cs="Arial"/>
                <w:b/>
                <w:bCs/>
                <w:color w:val="000000"/>
                <w:sz w:val="20"/>
                <w:lang w:val="en-US"/>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lang w:val="en-US"/>
              </w:rPr>
            </w:pPr>
            <w:r>
              <w:rPr>
                <w:rFonts w:cs="Arial"/>
                <w:b/>
                <w:bCs/>
                <w:color w:val="000000"/>
                <w:sz w:val="20"/>
                <w:lang w:val="en-US"/>
              </w:rPr>
              <w:t>FIT-114</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Flowmeting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Op basis van debietpuls wordt het actueel debiet  berekend.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De meetwaarde heeft dus geen min en max bereik, maar is afhankelijk van de aantal pulsen per tijdseenheid en puls waarde.</w:t>
      </w:r>
    </w:p>
    <w:p w:rsidR="00D04B6F" w:rsidRDefault="00D04B6F" w:rsidP="00D04B6F">
      <w:pPr>
        <w:widowControl w:val="0"/>
        <w:tabs>
          <w:tab w:val="left" w:pos="90"/>
        </w:tabs>
        <w:autoSpaceDE w:val="0"/>
        <w:autoSpaceDN w:val="0"/>
        <w:adjustRightInd w:val="0"/>
        <w:spacing w:before="257"/>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Velddoornweg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Meetwaarde</w:t>
      </w:r>
      <w:r>
        <w:tab/>
      </w:r>
      <w:r>
        <w:rPr>
          <w:rFonts w:cs="Arial"/>
          <w:color w:val="000000"/>
          <w:sz w:val="20"/>
        </w:rPr>
        <w:t>Berekend debiet a.d.h.v. pulsen</w:t>
      </w:r>
      <w:r>
        <w:tab/>
      </w:r>
      <w:r>
        <w:rPr>
          <w:rFonts w:cs="Arial"/>
          <w:color w:val="000000"/>
          <w:sz w:val="20"/>
        </w:rPr>
        <w:t>m3/h</w:t>
      </w:r>
    </w:p>
    <w:p w:rsidR="00D04B6F" w:rsidRDefault="00D04B6F" w:rsidP="00D04B6F">
      <w:pPr>
        <w:widowControl w:val="0"/>
        <w:tabs>
          <w:tab w:val="left" w:pos="90"/>
          <w:tab w:val="left" w:pos="226"/>
          <w:tab w:val="left" w:pos="2420"/>
          <w:tab w:val="left" w:pos="7474"/>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Pulsteller</w:t>
      </w:r>
      <w:r>
        <w:tab/>
      </w:r>
      <w:r>
        <w:rPr>
          <w:rFonts w:cs="Arial"/>
          <w:color w:val="000000"/>
          <w:sz w:val="20"/>
        </w:rPr>
        <w:t>Totaal</w:t>
      </w:r>
      <w:r>
        <w:tab/>
      </w:r>
      <w:r>
        <w:rPr>
          <w:rFonts w:cs="Arial"/>
          <w:color w:val="000000"/>
          <w:sz w:val="20"/>
        </w:rPr>
        <w:t>1</w:t>
      </w:r>
      <w:r>
        <w:tab/>
      </w:r>
      <w:r>
        <w:rPr>
          <w:rFonts w:cs="Arial"/>
          <w:color w:val="000000"/>
          <w:sz w:val="20"/>
        </w:rPr>
        <w:t>m3</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Gemiddeld debiet</w:t>
      </w:r>
      <w:r>
        <w:tab/>
      </w:r>
      <w:r>
        <w:rPr>
          <w:rFonts w:cs="Arial"/>
          <w:color w:val="000000"/>
          <w:sz w:val="20"/>
        </w:rPr>
        <w:t>m3/h</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Beginstand/Eindstand</w:t>
      </w:r>
      <w:r>
        <w:tab/>
      </w:r>
      <w:r>
        <w:rPr>
          <w:rFonts w:cs="Arial"/>
          <w:color w:val="000000"/>
          <w:sz w:val="20"/>
        </w:rPr>
        <w:t>m3</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Trend</w:t>
      </w:r>
      <w:r>
        <w:tab/>
      </w:r>
      <w:r>
        <w:rPr>
          <w:rFonts w:cs="Arial"/>
          <w:color w:val="000000"/>
          <w:sz w:val="20"/>
        </w:rPr>
        <w:t>Meetwaarde</w:t>
      </w:r>
      <w:r>
        <w:tab/>
      </w:r>
      <w:r>
        <w:rPr>
          <w:rFonts w:cs="Arial"/>
          <w:color w:val="000000"/>
          <w:sz w:val="20"/>
        </w:rPr>
        <w:t>m3/h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b/>
          <w:bCs/>
          <w:color w:val="000000"/>
          <w:sz w:val="20"/>
        </w:rPr>
      </w:pPr>
      <w:r>
        <w:br w:type="page"/>
      </w:r>
    </w:p>
    <w:tbl>
      <w:tblPr>
        <w:tblW w:w="0" w:type="auto"/>
        <w:tblBorders>
          <w:bottom w:val="single" w:sz="4" w:space="0" w:color="auto"/>
        </w:tblBorders>
        <w:tblLayout w:type="fixed"/>
        <w:tblLook w:val="0000" w:firstRow="0" w:lastRow="0" w:firstColumn="0" w:lastColumn="0" w:noHBand="0" w:noVBand="0"/>
      </w:tblPr>
      <w:tblGrid>
        <w:gridCol w:w="2265"/>
        <w:gridCol w:w="7021"/>
      </w:tblGrid>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lastRenderedPageBreak/>
              <w:t>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 DWP Eindhoven</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Deelproces:</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 Winning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Procesblok:</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3.1.4 Velddoornweg</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Omschrijving:</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Winput 114</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Tagnummer:</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PP-114</w:t>
            </w:r>
          </w:p>
        </w:tc>
      </w:tr>
      <w:tr w:rsidR="00D04B6F">
        <w:tc>
          <w:tcPr>
            <w:tcW w:w="2265" w:type="dxa"/>
          </w:tcPr>
          <w:p w:rsidR="00D04B6F" w:rsidRDefault="00D04B6F" w:rsidP="00BA53B5">
            <w:pPr>
              <w:widowControl w:val="0"/>
              <w:autoSpaceDE w:val="0"/>
              <w:autoSpaceDN w:val="0"/>
              <w:adjustRightInd w:val="0"/>
              <w:rPr>
                <w:sz w:val="20"/>
              </w:rPr>
            </w:pPr>
            <w:r>
              <w:rPr>
                <w:rFonts w:cs="Arial"/>
                <w:b/>
                <w:bCs/>
                <w:color w:val="000000"/>
                <w:sz w:val="20"/>
              </w:rPr>
              <w:t>Doel:</w:t>
            </w:r>
          </w:p>
        </w:tc>
        <w:tc>
          <w:tcPr>
            <w:tcW w:w="7021" w:type="dxa"/>
          </w:tcPr>
          <w:p w:rsidR="00D04B6F" w:rsidRDefault="00D04B6F" w:rsidP="00BA53B5">
            <w:pPr>
              <w:widowControl w:val="0"/>
              <w:autoSpaceDE w:val="0"/>
              <w:autoSpaceDN w:val="0"/>
              <w:adjustRightInd w:val="0"/>
              <w:rPr>
                <w:rFonts w:cs="Arial"/>
                <w:b/>
                <w:bCs/>
                <w:color w:val="000000"/>
                <w:sz w:val="20"/>
                <w:szCs w:val="25"/>
              </w:rPr>
            </w:pPr>
            <w:r>
              <w:rPr>
                <w:rFonts w:cs="Arial"/>
                <w:b/>
                <w:bCs/>
                <w:color w:val="000000"/>
                <w:sz w:val="20"/>
              </w:rPr>
              <w:t>Pomp ten behoeve van de winning</w:t>
            </w:r>
          </w:p>
        </w:tc>
      </w:tr>
    </w:tbl>
    <w:p w:rsidR="00D04B6F" w:rsidRDefault="00D04B6F" w:rsidP="00D04B6F">
      <w:pPr>
        <w:widowControl w:val="0"/>
        <w:tabs>
          <w:tab w:val="left" w:pos="90"/>
        </w:tabs>
        <w:autoSpaceDE w:val="0"/>
        <w:autoSpaceDN w:val="0"/>
        <w:adjustRightInd w:val="0"/>
        <w:spacing w:before="183"/>
        <w:rPr>
          <w:rFonts w:cs="Arial"/>
          <w:b/>
          <w:bCs/>
          <w:color w:val="000000"/>
          <w:sz w:val="25"/>
          <w:szCs w:val="25"/>
          <w:u w:val="single"/>
        </w:rPr>
      </w:pPr>
      <w:r>
        <w:rPr>
          <w:rFonts w:cs="Arial"/>
          <w:b/>
          <w:bCs/>
          <w:color w:val="000000"/>
          <w:sz w:val="20"/>
          <w:u w:val="single"/>
        </w:rPr>
        <w:t>Procesbesturing</w:t>
      </w:r>
    </w:p>
    <w:p w:rsidR="00D04B6F" w:rsidRDefault="00D04B6F" w:rsidP="00D04B6F">
      <w:pPr>
        <w:widowControl w:val="0"/>
        <w:tabs>
          <w:tab w:val="left" w:pos="90"/>
        </w:tabs>
        <w:autoSpaceDE w:val="0"/>
        <w:autoSpaceDN w:val="0"/>
        <w:adjustRightInd w:val="0"/>
        <w:spacing w:before="59"/>
        <w:rPr>
          <w:rFonts w:cs="Arial"/>
          <w:color w:val="000000"/>
          <w:sz w:val="25"/>
          <w:szCs w:val="25"/>
        </w:rPr>
      </w:pPr>
      <w:r>
        <w:rPr>
          <w:rFonts w:cs="Arial"/>
          <w:color w:val="000000"/>
          <w:sz w:val="20"/>
        </w:rPr>
        <w:t>Inschakeling: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volgens procesblok Waterwinning </w:t>
      </w:r>
    </w:p>
    <w:p w:rsidR="00D04B6F" w:rsidRDefault="00D04B6F" w:rsidP="00D04B6F">
      <w:pPr>
        <w:widowControl w:val="0"/>
        <w:tabs>
          <w:tab w:val="left" w:pos="90"/>
        </w:tabs>
        <w:autoSpaceDE w:val="0"/>
        <w:autoSpaceDN w:val="0"/>
        <w:adjustRightInd w:val="0"/>
        <w:rPr>
          <w:rFonts w:cs="Arial"/>
          <w:color w:val="000000"/>
          <w:sz w:val="22"/>
          <w:szCs w:val="22"/>
        </w:rPr>
      </w:pP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Blokkering:</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volgens procesblok Waterwinning 3.1.1.</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Indien de inbraakdetectie is aangesproken wordt de betreffende winput hardwarematig geblokkeerd</w:t>
      </w:r>
    </w:p>
    <w:p w:rsidR="00D04B6F" w:rsidRDefault="00D04B6F" w:rsidP="00D04B6F">
      <w:pPr>
        <w:widowControl w:val="0"/>
        <w:tabs>
          <w:tab w:val="left" w:pos="90"/>
        </w:tabs>
        <w:autoSpaceDE w:val="0"/>
        <w:autoSpaceDN w:val="0"/>
        <w:adjustRightInd w:val="0"/>
        <w:rPr>
          <w:rFonts w:cs="Arial"/>
          <w:color w:val="000000"/>
          <w:sz w:val="22"/>
          <w:szCs w:val="22"/>
        </w:rPr>
      </w:pPr>
      <w:r>
        <w:rPr>
          <w:rFonts w:cs="Arial"/>
          <w:color w:val="000000"/>
          <w:sz w:val="20"/>
        </w:rPr>
        <w:t>-</w:t>
      </w:r>
      <w:r>
        <w:rPr>
          <w:rFonts w:cs="Arial"/>
          <w:color w:val="000000"/>
          <w:sz w:val="20"/>
        </w:rPr>
        <w:tab/>
        <w:t xml:space="preserve">Indien de pressostaat is aangesproken wordt de desbetreffende winput hardwarematig geblokkeerd. Resetten m.b.v. resetbutton in de </w:t>
      </w:r>
      <w:del w:id="444" w:author="r.m.w.jansen" w:date="2007-07-02T15:35:00Z">
        <w:r>
          <w:rPr>
            <w:rFonts w:cs="Arial"/>
            <w:color w:val="000000"/>
            <w:sz w:val="20"/>
          </w:rPr>
          <w:delText>popup</w:delText>
        </w:r>
      </w:del>
      <w:ins w:id="445" w:author="r.m.w.jansen" w:date="2007-07-02T15:35:00Z">
        <w:r>
          <w:rPr>
            <w:rFonts w:cs="Arial"/>
            <w:color w:val="000000"/>
            <w:sz w:val="20"/>
          </w:rPr>
          <w:t>pop-up</w:t>
        </w:r>
      </w:ins>
      <w:r>
        <w:rPr>
          <w:rFonts w:cs="Arial"/>
          <w:color w:val="000000"/>
          <w:sz w:val="20"/>
        </w:rPr>
        <w:t xml:space="preserve"> menu.</w:t>
      </w:r>
    </w:p>
    <w:p w:rsidR="00D04B6F" w:rsidRDefault="00D04B6F" w:rsidP="00D04B6F">
      <w:pPr>
        <w:widowControl w:val="0"/>
        <w:tabs>
          <w:tab w:val="left" w:pos="90"/>
        </w:tabs>
        <w:autoSpaceDE w:val="0"/>
        <w:autoSpaceDN w:val="0"/>
        <w:adjustRightInd w:val="0"/>
        <w:spacing w:before="299"/>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Winning</w:t>
      </w:r>
    </w:p>
    <w:p w:rsidR="00D04B6F" w:rsidRDefault="00D04B6F" w:rsidP="00D04B6F">
      <w:pPr>
        <w:widowControl w:val="0"/>
        <w:tabs>
          <w:tab w:val="left" w:pos="90"/>
        </w:tabs>
        <w:autoSpaceDE w:val="0"/>
        <w:autoSpaceDN w:val="0"/>
        <w:adjustRightInd w:val="0"/>
        <w:spacing w:before="145"/>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Nominaal debiet</w:t>
      </w:r>
      <w:r>
        <w:tab/>
      </w:r>
      <w:r>
        <w:rPr>
          <w:rFonts w:cs="Arial"/>
          <w:color w:val="000000"/>
          <w:sz w:val="20"/>
        </w:rPr>
        <w:t>m3/h</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Voorkeurs instelling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Instellingen</w:t>
      </w:r>
      <w:r>
        <w:tab/>
      </w:r>
      <w:r>
        <w:rPr>
          <w:rFonts w:cs="Arial"/>
          <w:color w:val="000000"/>
          <w:sz w:val="20"/>
        </w:rPr>
        <w:t>Wachttijd na in/uitschakelen</w:t>
      </w:r>
      <w:r>
        <w:tab/>
      </w:r>
      <w:r>
        <w:rPr>
          <w:rFonts w:cs="Arial"/>
          <w:color w:val="000000"/>
          <w:sz w:val="20"/>
        </w:rPr>
        <w:t>s</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Lokaal</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Bediening</w:t>
      </w:r>
      <w:r>
        <w:tab/>
      </w:r>
      <w:r>
        <w:rPr>
          <w:rFonts w:cs="Arial"/>
          <w:color w:val="000000"/>
          <w:sz w:val="20"/>
        </w:rPr>
        <w:t>Schakelaar t.b.v. hand inschakelen</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Signalering</w:t>
      </w:r>
      <w:r>
        <w:tab/>
      </w:r>
      <w:r>
        <w:rPr>
          <w:rFonts w:cs="Arial"/>
          <w:color w:val="000000"/>
          <w:sz w:val="20"/>
        </w:rPr>
        <w:t>Signaal "In bedrijf" en "Storing"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Bedrijfstoestand</w:t>
      </w:r>
      <w:r>
        <w:tab/>
      </w:r>
      <w:r>
        <w:rPr>
          <w:rFonts w:cs="Arial"/>
          <w:color w:val="000000"/>
          <w:sz w:val="20"/>
        </w:rPr>
        <w:t>Paraat melding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Laatste start/stop tijd</w:t>
      </w:r>
      <w:r>
        <w:tab/>
      </w:r>
      <w:r>
        <w:rPr>
          <w:rFonts w:cs="Arial"/>
          <w:color w:val="000000"/>
          <w:sz w:val="20"/>
        </w:rPr>
        <w:t>Laatste start/stop tijd</w:t>
      </w:r>
      <w:r>
        <w:tab/>
      </w:r>
      <w:r>
        <w:rPr>
          <w:rFonts w:cs="Arial"/>
          <w:color w:val="000000"/>
          <w:sz w:val="20"/>
        </w:rPr>
        <w:t>dd/mm/jj uu:mm</w:t>
      </w:r>
    </w:p>
    <w:p w:rsidR="00D04B6F" w:rsidRDefault="00D04B6F" w:rsidP="00D04B6F">
      <w:pPr>
        <w:widowControl w:val="0"/>
        <w:tabs>
          <w:tab w:val="left" w:pos="90"/>
        </w:tabs>
        <w:autoSpaceDE w:val="0"/>
        <w:autoSpaceDN w:val="0"/>
        <w:adjustRightInd w:val="0"/>
        <w:spacing w:before="230"/>
        <w:rPr>
          <w:rFonts w:cs="Arial"/>
          <w:b/>
          <w:bCs/>
          <w:color w:val="000000"/>
          <w:sz w:val="25"/>
          <w:szCs w:val="25"/>
          <w:u w:val="single"/>
        </w:rPr>
      </w:pPr>
      <w:r>
        <w:rPr>
          <w:rFonts w:cs="Arial"/>
          <w:b/>
          <w:bCs/>
          <w:color w:val="000000"/>
          <w:sz w:val="20"/>
          <w:u w:val="single"/>
        </w:rPr>
        <w:t>PLC</w:t>
      </w:r>
    </w:p>
    <w:p w:rsidR="00D04B6F" w:rsidRDefault="00D04B6F" w:rsidP="00D04B6F">
      <w:pPr>
        <w:widowControl w:val="0"/>
        <w:tabs>
          <w:tab w:val="left" w:pos="90"/>
        </w:tabs>
        <w:autoSpaceDE w:val="0"/>
        <w:autoSpaceDN w:val="0"/>
        <w:adjustRightInd w:val="0"/>
        <w:spacing w:before="19"/>
        <w:rPr>
          <w:rFonts w:cs="Arial"/>
          <w:color w:val="000000"/>
          <w:sz w:val="25"/>
          <w:szCs w:val="25"/>
        </w:rPr>
      </w:pPr>
      <w:r>
        <w:rPr>
          <w:rFonts w:cs="Arial"/>
          <w:color w:val="000000"/>
          <w:sz w:val="20"/>
        </w:rPr>
        <w:t>PLC Grote Heide 2</w:t>
      </w:r>
    </w:p>
    <w:p w:rsidR="00D04B6F" w:rsidRDefault="00D04B6F" w:rsidP="00D04B6F">
      <w:pPr>
        <w:widowControl w:val="0"/>
        <w:tabs>
          <w:tab w:val="left" w:pos="90"/>
        </w:tabs>
        <w:autoSpaceDE w:val="0"/>
        <w:autoSpaceDN w:val="0"/>
        <w:adjustRightInd w:val="0"/>
        <w:spacing w:before="59"/>
        <w:rPr>
          <w:rFonts w:cs="Arial"/>
          <w:b/>
          <w:bCs/>
          <w:color w:val="000000"/>
          <w:sz w:val="25"/>
          <w:szCs w:val="25"/>
        </w:rPr>
      </w:pPr>
      <w:r>
        <w:rPr>
          <w:rFonts w:cs="Arial"/>
          <w:b/>
          <w:bCs/>
          <w:color w:val="000000"/>
          <w:sz w:val="20"/>
        </w:rPr>
        <w:t>Software typical</w:t>
      </w:r>
    </w:p>
    <w:p w:rsidR="00D04B6F" w:rsidRDefault="00D04B6F" w:rsidP="00D04B6F">
      <w:pPr>
        <w:widowControl w:val="0"/>
        <w:tabs>
          <w:tab w:val="left" w:pos="90"/>
          <w:tab w:val="left" w:pos="1250"/>
        </w:tabs>
        <w:autoSpaceDE w:val="0"/>
        <w:autoSpaceDN w:val="0"/>
        <w:adjustRightInd w:val="0"/>
        <w:rPr>
          <w:rFonts w:cs="Arial"/>
          <w:color w:val="000000"/>
          <w:sz w:val="25"/>
          <w:szCs w:val="25"/>
        </w:rPr>
      </w:pPr>
      <w:r>
        <w:rPr>
          <w:rFonts w:cs="Arial"/>
          <w:color w:val="000000"/>
          <w:sz w:val="20"/>
        </w:rPr>
        <w:t>DBF_DOL</w:t>
      </w:r>
      <w:r>
        <w:tab/>
      </w:r>
      <w:r>
        <w:rPr>
          <w:rFonts w:cs="Arial"/>
          <w:color w:val="000000"/>
          <w:sz w:val="20"/>
        </w:rPr>
        <w:t>Motor direct online met flowschakelaar</w:t>
      </w:r>
    </w:p>
    <w:p w:rsidR="00D04B6F" w:rsidRDefault="00D04B6F" w:rsidP="00D04B6F">
      <w:pPr>
        <w:widowControl w:val="0"/>
        <w:tabs>
          <w:tab w:val="left" w:pos="90"/>
        </w:tabs>
        <w:autoSpaceDE w:val="0"/>
        <w:autoSpaceDN w:val="0"/>
        <w:adjustRightInd w:val="0"/>
        <w:spacing w:before="18"/>
        <w:rPr>
          <w:rFonts w:cs="Arial"/>
          <w:b/>
          <w:bCs/>
          <w:color w:val="000000"/>
          <w:sz w:val="25"/>
          <w:szCs w:val="25"/>
        </w:rPr>
      </w:pPr>
      <w:r>
        <w:rPr>
          <w:rFonts w:cs="Arial"/>
          <w:b/>
          <w:bCs/>
          <w:color w:val="000000"/>
          <w:sz w:val="20"/>
        </w:rPr>
        <w:t>Bediening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Scada</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Presentatie</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Urenteller</w:t>
      </w:r>
      <w:r>
        <w:tab/>
      </w:r>
      <w:r>
        <w:rPr>
          <w:rFonts w:cs="Arial"/>
          <w:color w:val="000000"/>
          <w:sz w:val="20"/>
        </w:rPr>
        <w:t>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Alarmering</w:t>
      </w:r>
    </w:p>
    <w:p w:rsidR="00D04B6F" w:rsidRDefault="00D04B6F" w:rsidP="00D04B6F">
      <w:pPr>
        <w:widowControl w:val="0"/>
        <w:tabs>
          <w:tab w:val="left" w:pos="90"/>
          <w:tab w:val="left" w:pos="226"/>
          <w:tab w:val="left" w:pos="242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Alarm</w:t>
      </w:r>
      <w:r>
        <w:tab/>
      </w:r>
      <w:r>
        <w:rPr>
          <w:rFonts w:cs="Arial"/>
          <w:color w:val="000000"/>
          <w:sz w:val="20"/>
        </w:rPr>
        <w:t>Volgens standaard procesautomatisering</w:t>
      </w:r>
    </w:p>
    <w:p w:rsidR="00D04B6F" w:rsidRDefault="00D04B6F" w:rsidP="00D04B6F">
      <w:pPr>
        <w:widowControl w:val="0"/>
        <w:tabs>
          <w:tab w:val="left" w:pos="90"/>
        </w:tabs>
        <w:autoSpaceDE w:val="0"/>
        <w:autoSpaceDN w:val="0"/>
        <w:adjustRightInd w:val="0"/>
        <w:spacing w:before="4"/>
        <w:rPr>
          <w:rFonts w:cs="Arial"/>
          <w:b/>
          <w:bCs/>
          <w:color w:val="000000"/>
          <w:sz w:val="25"/>
          <w:szCs w:val="25"/>
        </w:rPr>
      </w:pPr>
      <w:r>
        <w:rPr>
          <w:rFonts w:cs="Arial"/>
          <w:b/>
          <w:bCs/>
          <w:color w:val="000000"/>
          <w:sz w:val="20"/>
        </w:rPr>
        <w:t>Informatieopslag</w:t>
      </w:r>
    </w:p>
    <w:p w:rsidR="00D04B6F" w:rsidRDefault="00D04B6F" w:rsidP="00D04B6F">
      <w:pPr>
        <w:widowControl w:val="0"/>
        <w:tabs>
          <w:tab w:val="left" w:pos="90"/>
          <w:tab w:val="left" w:pos="226"/>
          <w:tab w:val="left" w:pos="2420"/>
          <w:tab w:val="left" w:pos="8050"/>
        </w:tabs>
        <w:autoSpaceDE w:val="0"/>
        <w:autoSpaceDN w:val="0"/>
        <w:adjustRightInd w:val="0"/>
        <w:spacing w:before="4"/>
        <w:rPr>
          <w:rFonts w:cs="Arial"/>
          <w:color w:val="000000"/>
          <w:sz w:val="25"/>
          <w:szCs w:val="25"/>
        </w:rPr>
      </w:pPr>
      <w:r>
        <w:rPr>
          <w:rFonts w:cs="Arial"/>
          <w:color w:val="000080"/>
          <w:sz w:val="20"/>
        </w:rPr>
        <w:t>-</w:t>
      </w:r>
      <w:r>
        <w:tab/>
      </w:r>
      <w:r>
        <w:rPr>
          <w:rFonts w:cs="Arial"/>
          <w:color w:val="000000"/>
          <w:sz w:val="20"/>
        </w:rPr>
        <w:t>Rapportage</w:t>
      </w:r>
      <w:r>
        <w:tab/>
      </w:r>
      <w:r>
        <w:rPr>
          <w:rFonts w:cs="Arial"/>
          <w:color w:val="000000"/>
          <w:sz w:val="20"/>
        </w:rPr>
        <w:t>Rapport: bedrijfsuren</w:t>
      </w:r>
      <w:r>
        <w:tab/>
      </w:r>
      <w:r>
        <w:rPr>
          <w:rFonts w:cs="Arial"/>
          <w:color w:val="000000"/>
          <w:sz w:val="20"/>
        </w:rPr>
        <w:t>h</w:t>
      </w:r>
    </w:p>
    <w:p w:rsidR="00D04B6F" w:rsidRDefault="00D04B6F" w:rsidP="00D04B6F">
      <w:pPr>
        <w:widowControl w:val="0"/>
        <w:tabs>
          <w:tab w:val="left" w:pos="90"/>
        </w:tabs>
        <w:autoSpaceDE w:val="0"/>
        <w:autoSpaceDN w:val="0"/>
        <w:adjustRightInd w:val="0"/>
        <w:spacing w:before="132"/>
        <w:rPr>
          <w:rFonts w:cs="Arial"/>
          <w:b/>
          <w:bCs/>
          <w:color w:val="000000"/>
          <w:sz w:val="25"/>
          <w:szCs w:val="25"/>
          <w:u w:val="single"/>
        </w:rPr>
      </w:pPr>
      <w:r>
        <w:rPr>
          <w:rFonts w:cs="Arial"/>
          <w:b/>
          <w:bCs/>
          <w:color w:val="000000"/>
          <w:sz w:val="20"/>
          <w:u w:val="single"/>
        </w:rPr>
        <w:t>Opmerking:</w:t>
      </w:r>
    </w:p>
    <w:p w:rsidR="00D04B6F" w:rsidRDefault="00D04B6F" w:rsidP="00D04B6F">
      <w:pPr>
        <w:widowControl w:val="0"/>
        <w:tabs>
          <w:tab w:val="left" w:pos="90"/>
          <w:tab w:val="left" w:pos="2265"/>
        </w:tabs>
        <w:autoSpaceDE w:val="0"/>
        <w:autoSpaceDN w:val="0"/>
        <w:adjustRightInd w:val="0"/>
        <w:rPr>
          <w:rFonts w:cs="Arial"/>
          <w:color w:val="000000"/>
          <w:sz w:val="20"/>
        </w:rPr>
      </w:pPr>
    </w:p>
    <w:sectPr w:rsidR="00D04B6F">
      <w:pgSz w:w="11904" w:h="16836" w:code="9"/>
      <w:pgMar w:top="1417" w:right="884" w:bottom="1417" w:left="1417" w:header="708" w:footer="708" w:gutter="0"/>
      <w:paperSrc w:first="258" w:other="258"/>
      <w:cols w:space="708"/>
      <w:noEndnote/>
      <w:docGrid w:linePitch="2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2F5" w:rsidRDefault="001B42F5">
      <w:r>
        <w:separator/>
      </w:r>
    </w:p>
  </w:endnote>
  <w:endnote w:type="continuationSeparator" w:id="0">
    <w:p w:rsidR="001B42F5" w:rsidRDefault="001B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utiger 55 Roman">
    <w:altName w:val="Impact"/>
    <w:charset w:val="00"/>
    <w:family w:val="swiss"/>
    <w:pitch w:val="variable"/>
    <w:sig w:usb0="00000003" w:usb1="00000000" w:usb2="00000000" w:usb3="00000000" w:csb0="00000001" w:csb1="00000000"/>
  </w:font>
  <w:font w:name="Frutiger">
    <w:altName w:val="Arial Narrow"/>
    <w:charset w:val="00"/>
    <w:family w:val="swiss"/>
    <w:pitch w:val="variable"/>
    <w:sig w:usb0="80000027" w:usb1="00000000" w:usb2="00000000" w:usb3="00000000" w:csb0="00000001" w:csb1="00000000"/>
  </w:font>
  <w:font w:name="Arial (W1)">
    <w:altName w:val="Arial"/>
    <w:charset w:val="00"/>
    <w:family w:val="swiss"/>
    <w:pitch w:val="variable"/>
    <w:sig w:usb0="20007A87" w:usb1="80000000" w:usb2="00000008" w:usb3="00000000" w:csb0="000001FF" w:csb1="00000000"/>
  </w:font>
  <w:font w:name="Courier (W1)">
    <w:charset w:val="00"/>
    <w:family w:val="modern"/>
    <w:pitch w:val="fixed"/>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6A5" w:rsidRDefault="00E676A5">
    <w:pPr>
      <w:jc w:val="center"/>
      <w:rPr>
        <w:rStyle w:val="Huisstijl-Sjabloonnaam"/>
        <w:b w:val="0"/>
        <w:sz w:val="20"/>
      </w:rPr>
    </w:pPr>
    <w:r>
      <w:rPr>
        <w:sz w:val="12"/>
      </w:rPr>
      <w:t xml:space="preserve">© </w:t>
    </w:r>
    <w:r>
      <w:rPr>
        <w:sz w:val="12"/>
      </w:rPr>
      <w:fldChar w:fldCharType="begin"/>
    </w:r>
    <w:r>
      <w:rPr>
        <w:sz w:val="12"/>
      </w:rPr>
      <w:instrText xml:space="preserve"> DATE \@ "yyyy" \* MERGEFORMAT </w:instrText>
    </w:r>
    <w:r>
      <w:rPr>
        <w:sz w:val="12"/>
      </w:rPr>
      <w:fldChar w:fldCharType="separate"/>
    </w:r>
    <w:r>
      <w:rPr>
        <w:noProof/>
        <w:sz w:val="12"/>
      </w:rPr>
      <w:t>2013</w:t>
    </w:r>
    <w:r>
      <w:rPr>
        <w:sz w:val="12"/>
      </w:rPr>
      <w:fldChar w:fldCharType="end"/>
    </w:r>
    <w:r>
      <w:rPr>
        <w:sz w:val="12"/>
      </w:rPr>
      <w:t xml:space="preserve"> HVL BV. Niets uit deze uitgave mag op enigerlei wijze worden vermenigvuldigd, gekopieerd of aan derden ter inzage of beschikking gegeven zonder voorafgaande uitdrukkelijke schriftelijke toestemming van de uitgever.</w:t>
    </w:r>
  </w:p>
  <w:p w:rsidR="00E676A5" w:rsidRDefault="00E676A5">
    <w:pPr>
      <w:pStyle w:val="Footer"/>
    </w:pPr>
    <w:r>
      <w:rPr>
        <w:noProof/>
        <w:sz w:val="20"/>
      </w:rPr>
      <mc:AlternateContent>
        <mc:Choice Requires="wps">
          <w:drawing>
            <wp:anchor distT="0" distB="0" distL="114300" distR="114300" simplePos="0" relativeHeight="251658240" behindDoc="0" locked="1" layoutInCell="0" allowOverlap="1">
              <wp:simplePos x="0" y="0"/>
              <wp:positionH relativeFrom="page">
                <wp:posOffset>5715000</wp:posOffset>
              </wp:positionH>
              <wp:positionV relativeFrom="page">
                <wp:posOffset>9372600</wp:posOffset>
              </wp:positionV>
              <wp:extent cx="1676400" cy="10668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400"/>
                          </w:tblGrid>
                          <w:tr w:rsidR="00E676A5">
                            <w:trPr>
                              <w:cantSplit/>
                            </w:trPr>
                            <w:tc>
                              <w:tcPr>
                                <w:tcW w:w="2400" w:type="dxa"/>
                                <w:vAlign w:val="bottom"/>
                              </w:tcPr>
                              <w:p w:rsidR="00E676A5" w:rsidRDefault="00E676A5">
                                <w:pPr>
                                  <w:spacing w:line="160" w:lineRule="exact"/>
                                  <w:rPr>
                                    <w:rStyle w:val="Huisstijl-Kopje"/>
                                  </w:rPr>
                                </w:pPr>
                                <w:bookmarkStart w:id="99" w:name="tblAkkoord1"/>
                                <w:r>
                                  <w:rPr>
                                    <w:rStyle w:val="Huisstijl-Kopje"/>
                                  </w:rPr>
                                  <w:t>Akkoord projectmanager</w:t>
                                </w:r>
                              </w:p>
                            </w:tc>
                          </w:tr>
                          <w:tr w:rsidR="00E676A5">
                            <w:trPr>
                              <w:cantSplit/>
                            </w:trPr>
                            <w:tc>
                              <w:tcPr>
                                <w:tcW w:w="2400" w:type="dxa"/>
                                <w:tcBorders>
                                  <w:bottom w:val="single" w:sz="4" w:space="0" w:color="auto"/>
                                  <w:right w:val="single" w:sz="4" w:space="0" w:color="auto"/>
                                </w:tcBorders>
                                <w:vAlign w:val="bottom"/>
                              </w:tcPr>
                              <w:p w:rsidR="00E676A5" w:rsidRDefault="00E676A5">
                                <w:pPr>
                                  <w:spacing w:line="560" w:lineRule="exact"/>
                                </w:pPr>
                              </w:p>
                            </w:tc>
                          </w:tr>
                          <w:tr w:rsidR="00E676A5">
                            <w:trPr>
                              <w:cantSplit/>
                            </w:trPr>
                            <w:tc>
                              <w:tcPr>
                                <w:tcW w:w="2400" w:type="dxa"/>
                                <w:tcBorders>
                                  <w:top w:val="single" w:sz="4" w:space="0" w:color="auto"/>
                                </w:tcBorders>
                                <w:vAlign w:val="bottom"/>
                              </w:tcPr>
                              <w:p w:rsidR="00E676A5" w:rsidRDefault="00E676A5">
                                <w:pPr>
                                  <w:spacing w:line="160" w:lineRule="exact"/>
                                  <w:rPr>
                                    <w:rStyle w:val="Huisstijl-Kopje"/>
                                  </w:rPr>
                                </w:pPr>
                                <w:r>
                                  <w:rPr>
                                    <w:rStyle w:val="Huisstijl-Kopje"/>
                                  </w:rPr>
                                  <w:t>Akkoord opdrachtgever</w:t>
                                </w:r>
                              </w:p>
                            </w:tc>
                          </w:tr>
                          <w:tr w:rsidR="00E676A5">
                            <w:trPr>
                              <w:cantSplit/>
                            </w:trPr>
                            <w:tc>
                              <w:tcPr>
                                <w:tcW w:w="2400" w:type="dxa"/>
                                <w:tcBorders>
                                  <w:bottom w:val="single" w:sz="4" w:space="0" w:color="auto"/>
                                  <w:right w:val="single" w:sz="4" w:space="0" w:color="auto"/>
                                </w:tcBorders>
                                <w:vAlign w:val="bottom"/>
                              </w:tcPr>
                              <w:p w:rsidR="00E676A5" w:rsidRDefault="00E676A5">
                                <w:pPr>
                                  <w:spacing w:line="560" w:lineRule="exact"/>
                                </w:pPr>
                              </w:p>
                            </w:tc>
                          </w:tr>
                          <w:bookmarkEnd w:id="99"/>
                        </w:tbl>
                        <w:p w:rsidR="00E676A5" w:rsidRDefault="00E676A5"/>
                        <w:p w:rsidR="00E676A5" w:rsidRDefault="00E676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40" type="#_x0000_t202" style="position:absolute;margin-left:450pt;margin-top:738pt;width:132pt;height:8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400"/>
                    </w:tblGrid>
                    <w:tr w:rsidR="00E676A5">
                      <w:trPr>
                        <w:cantSplit/>
                      </w:trPr>
                      <w:tc>
                        <w:tcPr>
                          <w:tcW w:w="2400" w:type="dxa"/>
                          <w:vAlign w:val="bottom"/>
                        </w:tcPr>
                        <w:p w:rsidR="00E676A5" w:rsidRDefault="00E676A5">
                          <w:pPr>
                            <w:spacing w:line="160" w:lineRule="exact"/>
                            <w:rPr>
                              <w:rStyle w:val="Huisstijl-Kopje"/>
                            </w:rPr>
                          </w:pPr>
                          <w:bookmarkStart w:id="100" w:name="tblAkkoord1"/>
                          <w:r>
                            <w:rPr>
                              <w:rStyle w:val="Huisstijl-Kopje"/>
                            </w:rPr>
                            <w:t>Akkoord projectmanager</w:t>
                          </w:r>
                        </w:p>
                      </w:tc>
                    </w:tr>
                    <w:tr w:rsidR="00E676A5">
                      <w:trPr>
                        <w:cantSplit/>
                      </w:trPr>
                      <w:tc>
                        <w:tcPr>
                          <w:tcW w:w="2400" w:type="dxa"/>
                          <w:tcBorders>
                            <w:bottom w:val="single" w:sz="4" w:space="0" w:color="auto"/>
                            <w:right w:val="single" w:sz="4" w:space="0" w:color="auto"/>
                          </w:tcBorders>
                          <w:vAlign w:val="bottom"/>
                        </w:tcPr>
                        <w:p w:rsidR="00E676A5" w:rsidRDefault="00E676A5">
                          <w:pPr>
                            <w:spacing w:line="560" w:lineRule="exact"/>
                          </w:pPr>
                        </w:p>
                      </w:tc>
                    </w:tr>
                    <w:tr w:rsidR="00E676A5">
                      <w:trPr>
                        <w:cantSplit/>
                      </w:trPr>
                      <w:tc>
                        <w:tcPr>
                          <w:tcW w:w="2400" w:type="dxa"/>
                          <w:tcBorders>
                            <w:top w:val="single" w:sz="4" w:space="0" w:color="auto"/>
                          </w:tcBorders>
                          <w:vAlign w:val="bottom"/>
                        </w:tcPr>
                        <w:p w:rsidR="00E676A5" w:rsidRDefault="00E676A5">
                          <w:pPr>
                            <w:spacing w:line="160" w:lineRule="exact"/>
                            <w:rPr>
                              <w:rStyle w:val="Huisstijl-Kopje"/>
                            </w:rPr>
                          </w:pPr>
                          <w:r>
                            <w:rPr>
                              <w:rStyle w:val="Huisstijl-Kopje"/>
                            </w:rPr>
                            <w:t>Akkoord opdrachtgever</w:t>
                          </w:r>
                        </w:p>
                      </w:tc>
                    </w:tr>
                    <w:tr w:rsidR="00E676A5">
                      <w:trPr>
                        <w:cantSplit/>
                      </w:trPr>
                      <w:tc>
                        <w:tcPr>
                          <w:tcW w:w="2400" w:type="dxa"/>
                          <w:tcBorders>
                            <w:bottom w:val="single" w:sz="4" w:space="0" w:color="auto"/>
                            <w:right w:val="single" w:sz="4" w:space="0" w:color="auto"/>
                          </w:tcBorders>
                          <w:vAlign w:val="bottom"/>
                        </w:tcPr>
                        <w:p w:rsidR="00E676A5" w:rsidRDefault="00E676A5">
                          <w:pPr>
                            <w:spacing w:line="560" w:lineRule="exact"/>
                          </w:pPr>
                        </w:p>
                      </w:tc>
                    </w:tr>
                    <w:bookmarkEnd w:id="100"/>
                  </w:tbl>
                  <w:p w:rsidR="00E676A5" w:rsidRDefault="00E676A5"/>
                  <w:p w:rsidR="00E676A5" w:rsidRDefault="00E676A5"/>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2F5" w:rsidRDefault="001B42F5">
      <w:r>
        <w:separator/>
      </w:r>
    </w:p>
  </w:footnote>
  <w:footnote w:type="continuationSeparator" w:id="0">
    <w:p w:rsidR="001B42F5" w:rsidRDefault="001B42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6A5" w:rsidRDefault="00E676A5">
    <w:pPr>
      <w:rPr>
        <w:color w:val="FFFFFF"/>
      </w:rPr>
    </w:pPr>
    <w:r>
      <w:rPr>
        <w:color w:val="FFFFFF"/>
      </w:rPr>
      <w:fldChar w:fldCharType="begin"/>
    </w:r>
    <w:r>
      <w:rPr>
        <w:color w:val="FFFFFF"/>
      </w:rPr>
      <w:instrText xml:space="preserve"> NUMPAGES  \* MERGEFORMAT </w:instrText>
    </w:r>
    <w:r>
      <w:rPr>
        <w:color w:val="FFFFFF"/>
      </w:rPr>
      <w:fldChar w:fldCharType="separate"/>
    </w:r>
    <w:r w:rsidR="00B46B0D">
      <w:rPr>
        <w:noProof/>
        <w:color w:val="FFFFFF"/>
      </w:rPr>
      <w:t>230</w:t>
    </w:r>
    <w:r>
      <w:rPr>
        <w:color w:val="FFFFFF"/>
      </w:rPr>
      <w:fldChar w:fldCharType="end"/>
    </w:r>
    <w:r>
      <w:rPr>
        <w:noProof/>
        <w:color w:val="FFFFFF"/>
        <w:sz w:val="20"/>
      </w:rPr>
      <mc:AlternateContent>
        <mc:Choice Requires="wps">
          <w:drawing>
            <wp:anchor distT="0" distB="0" distL="114300" distR="114300" simplePos="0" relativeHeight="251659264" behindDoc="0" locked="1" layoutInCell="0" allowOverlap="1">
              <wp:simplePos x="0" y="0"/>
              <wp:positionH relativeFrom="page">
                <wp:posOffset>457200</wp:posOffset>
              </wp:positionH>
              <wp:positionV relativeFrom="page">
                <wp:posOffset>330200</wp:posOffset>
              </wp:positionV>
              <wp:extent cx="5334000" cy="106680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E676A5">
                            <w:trPr>
                              <w:trHeight w:val="720"/>
                            </w:trPr>
                            <w:tc>
                              <w:tcPr>
                                <w:tcW w:w="1440" w:type="dxa"/>
                              </w:tcPr>
                              <w:p w:rsidR="00E676A5" w:rsidRDefault="00E676A5">
                                <w:bookmarkStart w:id="81" w:name="bmBeeldmerk2" w:colFirst="0" w:colLast="0"/>
                                <w:bookmarkStart w:id="82" w:name="bmNaamLogo2" w:colFirst="2" w:colLast="2"/>
                              </w:p>
                            </w:tc>
                            <w:tc>
                              <w:tcPr>
                                <w:tcW w:w="120" w:type="dxa"/>
                              </w:tcPr>
                              <w:p w:rsidR="00E676A5" w:rsidRDefault="00E676A5"/>
                            </w:tc>
                            <w:tc>
                              <w:tcPr>
                                <w:tcW w:w="6240" w:type="dxa"/>
                              </w:tcPr>
                              <w:p w:rsidR="00E676A5" w:rsidRDefault="00E676A5">
                                <w:pPr>
                                  <w:pStyle w:val="Huisstijl-Logo"/>
                                </w:pPr>
                              </w:p>
                            </w:tc>
                          </w:tr>
                          <w:bookmarkEnd w:id="81"/>
                          <w:bookmarkEnd w:id="82"/>
                        </w:tbl>
                        <w:p w:rsidR="00E676A5" w:rsidRDefault="00E676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3" type="#_x0000_t202" style="position:absolute;margin-left:36pt;margin-top:26pt;width:420pt;height:8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E676A5">
                      <w:trPr>
                        <w:trHeight w:val="720"/>
                      </w:trPr>
                      <w:tc>
                        <w:tcPr>
                          <w:tcW w:w="1440" w:type="dxa"/>
                        </w:tcPr>
                        <w:p w:rsidR="00E676A5" w:rsidRDefault="00E676A5">
                          <w:bookmarkStart w:id="83" w:name="bmBeeldmerk2" w:colFirst="0" w:colLast="0"/>
                          <w:bookmarkStart w:id="84" w:name="bmNaamLogo2" w:colFirst="2" w:colLast="2"/>
                        </w:p>
                      </w:tc>
                      <w:tc>
                        <w:tcPr>
                          <w:tcW w:w="120" w:type="dxa"/>
                        </w:tcPr>
                        <w:p w:rsidR="00E676A5" w:rsidRDefault="00E676A5"/>
                      </w:tc>
                      <w:tc>
                        <w:tcPr>
                          <w:tcW w:w="6240" w:type="dxa"/>
                        </w:tcPr>
                        <w:p w:rsidR="00E676A5" w:rsidRDefault="00E676A5">
                          <w:pPr>
                            <w:pStyle w:val="Huisstijl-Logo"/>
                          </w:pPr>
                        </w:p>
                      </w:tc>
                    </w:tr>
                    <w:bookmarkEnd w:id="83"/>
                    <w:bookmarkEnd w:id="84"/>
                  </w:tbl>
                  <w:p w:rsidR="00E676A5" w:rsidRDefault="00E676A5"/>
                </w:txbxContent>
              </v:textbox>
              <w10:wrap anchorx="page" anchory="page"/>
              <w10:anchorlock/>
            </v:shape>
          </w:pict>
        </mc:Fallback>
      </mc:AlternateContent>
    </w:r>
    <w:r>
      <w:rPr>
        <w:noProof/>
        <w:color w:val="FFFFFF"/>
        <w:sz w:val="20"/>
      </w:rPr>
      <mc:AlternateContent>
        <mc:Choice Requires="wps">
          <w:drawing>
            <wp:anchor distT="0" distB="0" distL="114300" distR="114300" simplePos="0" relativeHeight="251661312" behindDoc="0" locked="1" layoutInCell="0" allowOverlap="1">
              <wp:simplePos x="0" y="0"/>
              <wp:positionH relativeFrom="page">
                <wp:posOffset>5715000</wp:posOffset>
              </wp:positionH>
              <wp:positionV relativeFrom="page">
                <wp:posOffset>355600</wp:posOffset>
              </wp:positionV>
              <wp:extent cx="1676400" cy="335280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5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520"/>
                          </w:tblGrid>
                          <w:tr w:rsidR="00E676A5">
                            <w:trPr>
                              <w:trHeight w:val="240"/>
                            </w:trPr>
                            <w:tc>
                              <w:tcPr>
                                <w:tcW w:w="2520" w:type="dxa"/>
                              </w:tcPr>
                              <w:p w:rsidR="00E676A5" w:rsidRDefault="00E676A5">
                                <w:pPr>
                                  <w:rPr>
                                    <w:rStyle w:val="Huisstijl-Kopje"/>
                                  </w:rPr>
                                </w:pPr>
                                <w:bookmarkStart w:id="85" w:name="bmGegevens2" w:colFirst="0" w:colLast="0"/>
                                <w:r>
                                  <w:rPr>
                                    <w:rStyle w:val="Huisstijl-Kopje"/>
                                  </w:rPr>
                                  <w:t>Datum opgesteld</w:t>
                                </w:r>
                              </w:p>
                              <w:p w:rsidR="00E676A5" w:rsidRDefault="00E676A5">
                                <w:pPr>
                                  <w:rPr>
                                    <w:rStyle w:val="Huisstijl-Gegeven"/>
                                  </w:rPr>
                                </w:pPr>
                                <w:r>
                                  <w:rPr>
                                    <w:rStyle w:val="Huisstijl-Gegeven"/>
                                  </w:rPr>
                                  <w:t>15 juni 2007</w:t>
                                </w:r>
                              </w:p>
                              <w:p w:rsidR="00E676A5" w:rsidRDefault="00E676A5">
                                <w:pPr>
                                  <w:rPr>
                                    <w:rStyle w:val="Huisstijl-Kopje"/>
                                  </w:rPr>
                                </w:pPr>
                                <w:r>
                                  <w:rPr>
                                    <w:rStyle w:val="Huisstijl-Kopje"/>
                                  </w:rPr>
                                  <w:t>Referentie</w:t>
                                </w:r>
                              </w:p>
                              <w:p w:rsidR="00E676A5" w:rsidRDefault="00E676A5">
                                <w:pPr>
                                  <w:rPr>
                                    <w:rStyle w:val="Huisstijl-Gegeven"/>
                                  </w:rPr>
                                </w:pPr>
                                <w:r>
                                  <w:rPr>
                                    <w:rStyle w:val="Huisstijl-Gegeven"/>
                                  </w:rPr>
                                  <w:t>Bijlage 01</w:t>
                                </w:r>
                              </w:p>
                              <w:p w:rsidR="00E676A5" w:rsidRDefault="00E676A5">
                                <w:pPr>
                                  <w:rPr>
                                    <w:rStyle w:val="Huisstijl-Kopje"/>
                                  </w:rPr>
                                </w:pPr>
                                <w:r>
                                  <w:rPr>
                                    <w:rStyle w:val="Huisstijl-Kopje"/>
                                  </w:rPr>
                                  <w:t>Versie</w:t>
                                </w:r>
                              </w:p>
                              <w:p w:rsidR="00E676A5" w:rsidRDefault="00E676A5">
                                <w:pPr>
                                  <w:rPr>
                                    <w:rStyle w:val="Huisstijl-Gegeven"/>
                                  </w:rPr>
                                </w:pPr>
                                <w:r>
                                  <w:rPr>
                                    <w:rStyle w:val="Huisstijl-Gegeven"/>
                                  </w:rPr>
                                  <w:t>2.2 dd.05-04-2013</w:t>
                                </w:r>
                              </w:p>
                              <w:p w:rsidR="00E676A5" w:rsidRDefault="00E676A5">
                                <w:pPr>
                                  <w:rPr>
                                    <w:rStyle w:val="Huisstijl-Kopje"/>
                                  </w:rPr>
                                </w:pPr>
                                <w:r>
                                  <w:rPr>
                                    <w:rStyle w:val="Huisstijl-Kopje"/>
                                  </w:rPr>
                                  <w:t>Status</w:t>
                                </w:r>
                              </w:p>
                              <w:p w:rsidR="00E676A5" w:rsidRDefault="00E676A5">
                                <w:pPr>
                                  <w:rPr>
                                    <w:rStyle w:val="Huisstijl-Gegeven"/>
                                  </w:rPr>
                                </w:pPr>
                                <w:r>
                                  <w:rPr>
                                    <w:rStyle w:val="Huisstijl-Gegeven"/>
                                  </w:rPr>
                                  <w:t>Definitief</w:t>
                                </w:r>
                              </w:p>
                              <w:p w:rsidR="00E676A5" w:rsidRDefault="00E676A5">
                                <w:pPr>
                                  <w:rPr>
                                    <w:rStyle w:val="Huisstijl-Kopje"/>
                                  </w:rPr>
                                </w:pPr>
                                <w:r>
                                  <w:rPr>
                                    <w:rStyle w:val="Huisstijl-Kopje"/>
                                  </w:rPr>
                                  <w:t>Blad</w:t>
                                </w:r>
                              </w:p>
                              <w:p w:rsidR="00E676A5" w:rsidRDefault="00E676A5">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B46B0D">
                                  <w:rPr>
                                    <w:rStyle w:val="Huisstijl-Gegeven"/>
                                  </w:rPr>
                                  <w:t>229</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B46B0D">
                                  <w:rPr>
                                    <w:rStyle w:val="Huisstijl-Gegeven"/>
                                  </w:rPr>
                                  <w:t>230</w:t>
                                </w:r>
                                <w:r>
                                  <w:rPr>
                                    <w:rStyle w:val="Huisstijl-Gegeven"/>
                                  </w:rPr>
                                  <w:fldChar w:fldCharType="end"/>
                                </w:r>
                              </w:p>
                            </w:tc>
                          </w:tr>
                          <w:bookmarkEnd w:id="85"/>
                        </w:tbl>
                        <w:p w:rsidR="00E676A5" w:rsidRDefault="00E676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4" type="#_x0000_t202" style="position:absolute;margin-left:450pt;margin-top:28pt;width:132pt;height:26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5VsAIAALE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520"/>
                    </w:tblGrid>
                    <w:tr w:rsidR="00E676A5">
                      <w:trPr>
                        <w:trHeight w:val="240"/>
                      </w:trPr>
                      <w:tc>
                        <w:tcPr>
                          <w:tcW w:w="2520" w:type="dxa"/>
                        </w:tcPr>
                        <w:p w:rsidR="00E676A5" w:rsidRDefault="00E676A5">
                          <w:pPr>
                            <w:rPr>
                              <w:rStyle w:val="Huisstijl-Kopje"/>
                            </w:rPr>
                          </w:pPr>
                          <w:bookmarkStart w:id="86" w:name="bmGegevens2" w:colFirst="0" w:colLast="0"/>
                          <w:r>
                            <w:rPr>
                              <w:rStyle w:val="Huisstijl-Kopje"/>
                            </w:rPr>
                            <w:t>Datum opgesteld</w:t>
                          </w:r>
                        </w:p>
                        <w:p w:rsidR="00E676A5" w:rsidRDefault="00E676A5">
                          <w:pPr>
                            <w:rPr>
                              <w:rStyle w:val="Huisstijl-Gegeven"/>
                            </w:rPr>
                          </w:pPr>
                          <w:r>
                            <w:rPr>
                              <w:rStyle w:val="Huisstijl-Gegeven"/>
                            </w:rPr>
                            <w:t>15 juni 2007</w:t>
                          </w:r>
                        </w:p>
                        <w:p w:rsidR="00E676A5" w:rsidRDefault="00E676A5">
                          <w:pPr>
                            <w:rPr>
                              <w:rStyle w:val="Huisstijl-Kopje"/>
                            </w:rPr>
                          </w:pPr>
                          <w:r>
                            <w:rPr>
                              <w:rStyle w:val="Huisstijl-Kopje"/>
                            </w:rPr>
                            <w:t>Referentie</w:t>
                          </w:r>
                        </w:p>
                        <w:p w:rsidR="00E676A5" w:rsidRDefault="00E676A5">
                          <w:pPr>
                            <w:rPr>
                              <w:rStyle w:val="Huisstijl-Gegeven"/>
                            </w:rPr>
                          </w:pPr>
                          <w:r>
                            <w:rPr>
                              <w:rStyle w:val="Huisstijl-Gegeven"/>
                            </w:rPr>
                            <w:t>Bijlage 01</w:t>
                          </w:r>
                        </w:p>
                        <w:p w:rsidR="00E676A5" w:rsidRDefault="00E676A5">
                          <w:pPr>
                            <w:rPr>
                              <w:rStyle w:val="Huisstijl-Kopje"/>
                            </w:rPr>
                          </w:pPr>
                          <w:r>
                            <w:rPr>
                              <w:rStyle w:val="Huisstijl-Kopje"/>
                            </w:rPr>
                            <w:t>Versie</w:t>
                          </w:r>
                        </w:p>
                        <w:p w:rsidR="00E676A5" w:rsidRDefault="00E676A5">
                          <w:pPr>
                            <w:rPr>
                              <w:rStyle w:val="Huisstijl-Gegeven"/>
                            </w:rPr>
                          </w:pPr>
                          <w:r>
                            <w:rPr>
                              <w:rStyle w:val="Huisstijl-Gegeven"/>
                            </w:rPr>
                            <w:t>2.2 dd.05-04-2013</w:t>
                          </w:r>
                        </w:p>
                        <w:p w:rsidR="00E676A5" w:rsidRDefault="00E676A5">
                          <w:pPr>
                            <w:rPr>
                              <w:rStyle w:val="Huisstijl-Kopje"/>
                            </w:rPr>
                          </w:pPr>
                          <w:r>
                            <w:rPr>
                              <w:rStyle w:val="Huisstijl-Kopje"/>
                            </w:rPr>
                            <w:t>Status</w:t>
                          </w:r>
                        </w:p>
                        <w:p w:rsidR="00E676A5" w:rsidRDefault="00E676A5">
                          <w:pPr>
                            <w:rPr>
                              <w:rStyle w:val="Huisstijl-Gegeven"/>
                            </w:rPr>
                          </w:pPr>
                          <w:r>
                            <w:rPr>
                              <w:rStyle w:val="Huisstijl-Gegeven"/>
                            </w:rPr>
                            <w:t>Definitief</w:t>
                          </w:r>
                        </w:p>
                        <w:p w:rsidR="00E676A5" w:rsidRDefault="00E676A5">
                          <w:pPr>
                            <w:rPr>
                              <w:rStyle w:val="Huisstijl-Kopje"/>
                            </w:rPr>
                          </w:pPr>
                          <w:r>
                            <w:rPr>
                              <w:rStyle w:val="Huisstijl-Kopje"/>
                            </w:rPr>
                            <w:t>Blad</w:t>
                          </w:r>
                        </w:p>
                        <w:p w:rsidR="00E676A5" w:rsidRDefault="00E676A5">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sidR="00B46B0D">
                            <w:rPr>
                              <w:rStyle w:val="Huisstijl-Gegeven"/>
                            </w:rPr>
                            <w:t>229</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sidR="00B46B0D">
                            <w:rPr>
                              <w:rStyle w:val="Huisstijl-Gegeven"/>
                            </w:rPr>
                            <w:t>230</w:t>
                          </w:r>
                          <w:r>
                            <w:rPr>
                              <w:rStyle w:val="Huisstijl-Gegeven"/>
                            </w:rPr>
                            <w:fldChar w:fldCharType="end"/>
                          </w:r>
                        </w:p>
                      </w:tc>
                    </w:tr>
                    <w:bookmarkEnd w:id="86"/>
                  </w:tbl>
                  <w:p w:rsidR="00E676A5" w:rsidRDefault="00E676A5"/>
                </w:txbxContent>
              </v:textbox>
              <w10:wrap anchorx="page" anchory="page"/>
              <w10:anchorlock/>
            </v:shape>
          </w:pict>
        </mc:Fallback>
      </mc:AlternateContent>
    </w:r>
    <w:r>
      <w:rPr>
        <w:noProof/>
        <w:color w:val="FFFFFF"/>
        <w:sz w:val="20"/>
      </w:rPr>
      <mc:AlternateContent>
        <mc:Choice Requires="wps">
          <w:drawing>
            <wp:anchor distT="0" distB="0" distL="114300" distR="114300" simplePos="0" relativeHeight="251660288" behindDoc="0" locked="1" layoutInCell="0" allowOverlap="1">
              <wp:simplePos x="0" y="0"/>
              <wp:positionH relativeFrom="page">
                <wp:posOffset>0</wp:posOffset>
              </wp:positionH>
              <wp:positionV relativeFrom="page">
                <wp:posOffset>0</wp:posOffset>
              </wp:positionV>
              <wp:extent cx="5511800" cy="16764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8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8000"/>
                          </w:tblGrid>
                          <w:tr w:rsidR="00E676A5">
                            <w:trPr>
                              <w:trHeight w:hRule="exact" w:val="2720"/>
                            </w:trPr>
                            <w:tc>
                              <w:tcPr>
                                <w:tcW w:w="8000" w:type="dxa"/>
                              </w:tcPr>
                              <w:p w:rsidR="00E676A5" w:rsidRDefault="00E676A5">
                                <w:pPr>
                                  <w:spacing w:line="240" w:lineRule="auto"/>
                                </w:pPr>
                                <w:bookmarkStart w:id="87" w:name="bmAfwLogo2" w:colFirst="0" w:colLast="0"/>
                              </w:p>
                            </w:tc>
                          </w:tr>
                          <w:bookmarkEnd w:id="87"/>
                        </w:tbl>
                        <w:p w:rsidR="00E676A5" w:rsidRDefault="00E676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margin-left:0;margin-top:0;width:434pt;height:13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8000"/>
                    </w:tblGrid>
                    <w:tr w:rsidR="00E676A5">
                      <w:trPr>
                        <w:trHeight w:hRule="exact" w:val="2720"/>
                      </w:trPr>
                      <w:tc>
                        <w:tcPr>
                          <w:tcW w:w="8000" w:type="dxa"/>
                        </w:tcPr>
                        <w:p w:rsidR="00E676A5" w:rsidRDefault="00E676A5">
                          <w:pPr>
                            <w:spacing w:line="240" w:lineRule="auto"/>
                          </w:pPr>
                          <w:bookmarkStart w:id="88" w:name="bmAfwLogo2" w:colFirst="0" w:colLast="0"/>
                        </w:p>
                      </w:tc>
                    </w:tr>
                    <w:bookmarkEnd w:id="88"/>
                  </w:tbl>
                  <w:p w:rsidR="00E676A5" w:rsidRDefault="00E676A5"/>
                </w:txbxContent>
              </v:textbox>
              <w10:wrap anchorx="page" anchory="page"/>
              <w10:anchorlock/>
            </v:shape>
          </w:pict>
        </mc:Fallback>
      </mc:AlternateContent>
    </w:r>
  </w:p>
  <w:p w:rsidR="00E676A5" w:rsidRDefault="00E676A5"/>
  <w:p w:rsidR="00E676A5" w:rsidRDefault="00E676A5"/>
  <w:p w:rsidR="00E676A5" w:rsidRDefault="00E676A5"/>
  <w:p w:rsidR="00E676A5" w:rsidRDefault="00E676A5"/>
  <w:p w:rsidR="00E676A5" w:rsidRDefault="00E676A5"/>
  <w:p w:rsidR="00E676A5" w:rsidRDefault="00E676A5"/>
  <w:p w:rsidR="00E676A5" w:rsidRDefault="00E676A5"/>
  <w:p w:rsidR="00E676A5" w:rsidRDefault="00E676A5"/>
  <w:p w:rsidR="00E676A5" w:rsidRDefault="00E676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6A5" w:rsidRDefault="00E676A5">
    <w:pPr>
      <w:rPr>
        <w:color w:val="FFFFFF"/>
      </w:rPr>
    </w:pPr>
    <w:r>
      <w:rPr>
        <w:color w:val="FFFFFF"/>
      </w:rPr>
      <w:fldChar w:fldCharType="begin"/>
    </w:r>
    <w:r>
      <w:rPr>
        <w:color w:val="FFFFFF"/>
      </w:rPr>
      <w:instrText xml:space="preserve"> NUMPAGES  \* MERGEFORMAT </w:instrText>
    </w:r>
    <w:r>
      <w:rPr>
        <w:color w:val="FFFFFF"/>
      </w:rPr>
      <w:fldChar w:fldCharType="separate"/>
    </w:r>
    <w:r>
      <w:rPr>
        <w:noProof/>
        <w:color w:val="FFFFFF"/>
      </w:rPr>
      <w:t>225</w:t>
    </w:r>
    <w:r>
      <w:rPr>
        <w:color w:val="FFFFFF"/>
      </w:rPr>
      <w:fldChar w:fldCharType="end"/>
    </w:r>
    <w:r>
      <w:rPr>
        <w:noProof/>
        <w:color w:val="FFFFFF"/>
        <w:sz w:val="20"/>
      </w:rPr>
      <mc:AlternateContent>
        <mc:Choice Requires="wps">
          <w:drawing>
            <wp:anchor distT="0" distB="0" distL="114300" distR="114300" simplePos="0" relativeHeight="251657216" behindDoc="0" locked="1" layoutInCell="0" allowOverlap="1">
              <wp:simplePos x="0" y="0"/>
              <wp:positionH relativeFrom="page">
                <wp:posOffset>5715000</wp:posOffset>
              </wp:positionH>
              <wp:positionV relativeFrom="page">
                <wp:posOffset>4000500</wp:posOffset>
              </wp:positionV>
              <wp:extent cx="1676400" cy="36576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65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E676A5">
                            <w:tc>
                              <w:tcPr>
                                <w:tcW w:w="2520" w:type="dxa"/>
                              </w:tcPr>
                              <w:p w:rsidR="00E676A5" w:rsidRDefault="00E676A5">
                                <w:pPr>
                                  <w:rPr>
                                    <w:rStyle w:val="Huisstijl-Kopje"/>
                                  </w:rPr>
                                </w:pPr>
                                <w:bookmarkStart w:id="89" w:name="bmGegevens1" w:colFirst="0" w:colLast="0"/>
                                <w:r>
                                  <w:rPr>
                                    <w:rStyle w:val="Huisstijl-Kopje"/>
                                  </w:rPr>
                                  <w:t>Datum opgesteld</w:t>
                                </w:r>
                              </w:p>
                              <w:p w:rsidR="00E676A5" w:rsidRDefault="00E676A5">
                                <w:pPr>
                                  <w:rPr>
                                    <w:rStyle w:val="Huisstijl-Gegeven"/>
                                  </w:rPr>
                                </w:pPr>
                                <w:r>
                                  <w:rPr>
                                    <w:rStyle w:val="Huisstijl-Gegeven"/>
                                  </w:rPr>
                                  <w:t>15 juni 2007</w:t>
                                </w:r>
                              </w:p>
                              <w:p w:rsidR="00E676A5" w:rsidRDefault="00E676A5">
                                <w:pPr>
                                  <w:rPr>
                                    <w:rStyle w:val="Huisstijl-Kopje"/>
                                  </w:rPr>
                                </w:pPr>
                                <w:r>
                                  <w:rPr>
                                    <w:rStyle w:val="Huisstijl-Kopje"/>
                                  </w:rPr>
                                  <w:t>Referentie</w:t>
                                </w:r>
                              </w:p>
                              <w:p w:rsidR="00E676A5" w:rsidRDefault="00E676A5">
                                <w:pPr>
                                  <w:rPr>
                                    <w:rStyle w:val="Huisstijl-Gegeven"/>
                                  </w:rPr>
                                </w:pPr>
                                <w:r>
                                  <w:rPr>
                                    <w:rStyle w:val="Huisstijl-Gegeven"/>
                                  </w:rPr>
                                  <w:t>Bijlage 01</w:t>
                                </w:r>
                              </w:p>
                              <w:p w:rsidR="00E676A5" w:rsidRDefault="00E676A5">
                                <w:pPr>
                                  <w:rPr>
                                    <w:rStyle w:val="Huisstijl-Kopje"/>
                                  </w:rPr>
                                </w:pPr>
                                <w:r>
                                  <w:rPr>
                                    <w:rStyle w:val="Huisstijl-Kopje"/>
                                  </w:rPr>
                                  <w:t>Project</w:t>
                                </w:r>
                              </w:p>
                              <w:p w:rsidR="00E676A5" w:rsidRDefault="00E676A5">
                                <w:pPr>
                                  <w:rPr>
                                    <w:rStyle w:val="Huisstijl-Gegeven"/>
                                  </w:rPr>
                                </w:pPr>
                                <w:r>
                                  <w:rPr>
                                    <w:rStyle w:val="Huisstijl-Gegeven"/>
                                  </w:rPr>
                                  <w:t>Ombouw P8/PSMX Water productie Bedrijf Eindhoven</w:t>
                                </w:r>
                              </w:p>
                              <w:p w:rsidR="00E676A5" w:rsidRDefault="00E676A5">
                                <w:pPr>
                                  <w:rPr>
                                    <w:rStyle w:val="Huisstijl-Kopje"/>
                                  </w:rPr>
                                </w:pPr>
                                <w:r>
                                  <w:rPr>
                                    <w:rStyle w:val="Huisstijl-Kopje"/>
                                  </w:rPr>
                                  <w:t>Versie</w:t>
                                </w:r>
                              </w:p>
                              <w:p w:rsidR="00E676A5" w:rsidRDefault="00E676A5">
                                <w:pPr>
                                  <w:rPr>
                                    <w:rStyle w:val="Huisstijl-Gegeven"/>
                                  </w:rPr>
                                </w:pPr>
                                <w:r>
                                  <w:rPr>
                                    <w:rStyle w:val="Huisstijl-Gegeven"/>
                                  </w:rPr>
                                  <w:t>2.0</w:t>
                                </w:r>
                              </w:p>
                              <w:p w:rsidR="00E676A5" w:rsidRDefault="00E676A5">
                                <w:pPr>
                                  <w:rPr>
                                    <w:rStyle w:val="Huisstijl-Kopje"/>
                                  </w:rPr>
                                </w:pPr>
                                <w:r>
                                  <w:rPr>
                                    <w:rStyle w:val="Huisstijl-Kopje"/>
                                  </w:rPr>
                                  <w:t>Status</w:t>
                                </w:r>
                              </w:p>
                              <w:p w:rsidR="00E676A5" w:rsidRDefault="00E676A5">
                                <w:pPr>
                                  <w:rPr>
                                    <w:rStyle w:val="Huisstijl-Gegeven"/>
                                  </w:rPr>
                                </w:pPr>
                                <w:r>
                                  <w:rPr>
                                    <w:rStyle w:val="Huisstijl-Gegeven"/>
                                  </w:rPr>
                                  <w:t>Definitief</w:t>
                                </w:r>
                              </w:p>
                              <w:p w:rsidR="00E676A5" w:rsidRDefault="00E676A5">
                                <w:pPr>
                                  <w:rPr>
                                    <w:rStyle w:val="Huisstijl-Kopje"/>
                                  </w:rPr>
                                </w:pPr>
                                <w:r>
                                  <w:rPr>
                                    <w:rStyle w:val="Huisstijl-Kopje"/>
                                  </w:rPr>
                                  <w:t>Blad</w:t>
                                </w:r>
                              </w:p>
                              <w:p w:rsidR="00E676A5" w:rsidRDefault="00E676A5">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Pr>
                                    <w:rStyle w:val="Huisstijl-Gegeven"/>
                                  </w:rPr>
                                  <w:t>225</w:t>
                                </w:r>
                                <w:r>
                                  <w:rPr>
                                    <w:rStyle w:val="Huisstijl-Gegeven"/>
                                  </w:rPr>
                                  <w:fldChar w:fldCharType="end"/>
                                </w:r>
                              </w:p>
                            </w:tc>
                          </w:tr>
                          <w:bookmarkEnd w:id="89"/>
                          <w:tr w:rsidR="00E6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0"/>
                            </w:trPr>
                            <w:tc>
                              <w:tcPr>
                                <w:tcW w:w="2520" w:type="dxa"/>
                                <w:tcBorders>
                                  <w:top w:val="nil"/>
                                  <w:left w:val="nil"/>
                                  <w:bottom w:val="nil"/>
                                  <w:right w:val="nil"/>
                                </w:tcBorders>
                              </w:tcPr>
                              <w:p w:rsidR="00E676A5" w:rsidRDefault="00E676A5">
                                <w:pPr>
                                  <w:rPr>
                                    <w:rStyle w:val="Huisstijl-Kopje"/>
                                  </w:rPr>
                                </w:pPr>
                              </w:p>
                            </w:tc>
                          </w:tr>
                          <w:tr w:rsidR="00E6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00"/>
                            </w:trPr>
                            <w:tc>
                              <w:tcPr>
                                <w:tcW w:w="2520" w:type="dxa"/>
                                <w:tcBorders>
                                  <w:top w:val="nil"/>
                                  <w:left w:val="nil"/>
                                  <w:bottom w:val="nil"/>
                                  <w:right w:val="nil"/>
                                </w:tcBorders>
                              </w:tcPr>
                              <w:p w:rsidR="00E676A5" w:rsidRDefault="00E676A5">
                                <w:pPr>
                                  <w:spacing w:before="180"/>
                                  <w:ind w:left="120" w:right="120"/>
                                  <w:rPr>
                                    <w:rStyle w:val="Huisstijl-Sjabloonnaam"/>
                                  </w:rPr>
                                </w:pPr>
                              </w:p>
                            </w:tc>
                          </w:tr>
                        </w:tbl>
                        <w:p w:rsidR="00E676A5" w:rsidRDefault="00E676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6" type="#_x0000_t202" style="position:absolute;margin-left:450pt;margin-top:315pt;width:132pt;height:4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" o:allowincell="f" filled="f" stroked="f">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2520"/>
                    </w:tblGrid>
                    <w:tr w:rsidR="00E676A5">
                      <w:tc>
                        <w:tcPr>
                          <w:tcW w:w="2520" w:type="dxa"/>
                        </w:tcPr>
                        <w:p w:rsidR="00E676A5" w:rsidRDefault="00E676A5">
                          <w:pPr>
                            <w:rPr>
                              <w:rStyle w:val="Huisstijl-Kopje"/>
                            </w:rPr>
                          </w:pPr>
                          <w:bookmarkStart w:id="90" w:name="bmGegevens1" w:colFirst="0" w:colLast="0"/>
                          <w:r>
                            <w:rPr>
                              <w:rStyle w:val="Huisstijl-Kopje"/>
                            </w:rPr>
                            <w:t>Datum opgesteld</w:t>
                          </w:r>
                        </w:p>
                        <w:p w:rsidR="00E676A5" w:rsidRDefault="00E676A5">
                          <w:pPr>
                            <w:rPr>
                              <w:rStyle w:val="Huisstijl-Gegeven"/>
                            </w:rPr>
                          </w:pPr>
                          <w:r>
                            <w:rPr>
                              <w:rStyle w:val="Huisstijl-Gegeven"/>
                            </w:rPr>
                            <w:t>15 juni 2007</w:t>
                          </w:r>
                        </w:p>
                        <w:p w:rsidR="00E676A5" w:rsidRDefault="00E676A5">
                          <w:pPr>
                            <w:rPr>
                              <w:rStyle w:val="Huisstijl-Kopje"/>
                            </w:rPr>
                          </w:pPr>
                          <w:r>
                            <w:rPr>
                              <w:rStyle w:val="Huisstijl-Kopje"/>
                            </w:rPr>
                            <w:t>Referentie</w:t>
                          </w:r>
                        </w:p>
                        <w:p w:rsidR="00E676A5" w:rsidRDefault="00E676A5">
                          <w:pPr>
                            <w:rPr>
                              <w:rStyle w:val="Huisstijl-Gegeven"/>
                            </w:rPr>
                          </w:pPr>
                          <w:r>
                            <w:rPr>
                              <w:rStyle w:val="Huisstijl-Gegeven"/>
                            </w:rPr>
                            <w:t>Bijlage 01</w:t>
                          </w:r>
                        </w:p>
                        <w:p w:rsidR="00E676A5" w:rsidRDefault="00E676A5">
                          <w:pPr>
                            <w:rPr>
                              <w:rStyle w:val="Huisstijl-Kopje"/>
                            </w:rPr>
                          </w:pPr>
                          <w:r>
                            <w:rPr>
                              <w:rStyle w:val="Huisstijl-Kopje"/>
                            </w:rPr>
                            <w:t>Project</w:t>
                          </w:r>
                        </w:p>
                        <w:p w:rsidR="00E676A5" w:rsidRDefault="00E676A5">
                          <w:pPr>
                            <w:rPr>
                              <w:rStyle w:val="Huisstijl-Gegeven"/>
                            </w:rPr>
                          </w:pPr>
                          <w:r>
                            <w:rPr>
                              <w:rStyle w:val="Huisstijl-Gegeven"/>
                            </w:rPr>
                            <w:t>Ombouw P8/PSMX Water productie Bedrijf Eindhoven</w:t>
                          </w:r>
                        </w:p>
                        <w:p w:rsidR="00E676A5" w:rsidRDefault="00E676A5">
                          <w:pPr>
                            <w:rPr>
                              <w:rStyle w:val="Huisstijl-Kopje"/>
                            </w:rPr>
                          </w:pPr>
                          <w:r>
                            <w:rPr>
                              <w:rStyle w:val="Huisstijl-Kopje"/>
                            </w:rPr>
                            <w:t>Versie</w:t>
                          </w:r>
                        </w:p>
                        <w:p w:rsidR="00E676A5" w:rsidRDefault="00E676A5">
                          <w:pPr>
                            <w:rPr>
                              <w:rStyle w:val="Huisstijl-Gegeven"/>
                            </w:rPr>
                          </w:pPr>
                          <w:r>
                            <w:rPr>
                              <w:rStyle w:val="Huisstijl-Gegeven"/>
                            </w:rPr>
                            <w:t>2.0</w:t>
                          </w:r>
                        </w:p>
                        <w:p w:rsidR="00E676A5" w:rsidRDefault="00E676A5">
                          <w:pPr>
                            <w:rPr>
                              <w:rStyle w:val="Huisstijl-Kopje"/>
                            </w:rPr>
                          </w:pPr>
                          <w:r>
                            <w:rPr>
                              <w:rStyle w:val="Huisstijl-Kopje"/>
                            </w:rPr>
                            <w:t>Status</w:t>
                          </w:r>
                        </w:p>
                        <w:p w:rsidR="00E676A5" w:rsidRDefault="00E676A5">
                          <w:pPr>
                            <w:rPr>
                              <w:rStyle w:val="Huisstijl-Gegeven"/>
                            </w:rPr>
                          </w:pPr>
                          <w:r>
                            <w:rPr>
                              <w:rStyle w:val="Huisstijl-Gegeven"/>
                            </w:rPr>
                            <w:t>Definitief</w:t>
                          </w:r>
                        </w:p>
                        <w:p w:rsidR="00E676A5" w:rsidRDefault="00E676A5">
                          <w:pPr>
                            <w:rPr>
                              <w:rStyle w:val="Huisstijl-Kopje"/>
                            </w:rPr>
                          </w:pPr>
                          <w:r>
                            <w:rPr>
                              <w:rStyle w:val="Huisstijl-Kopje"/>
                            </w:rPr>
                            <w:t>Blad</w:t>
                          </w:r>
                        </w:p>
                        <w:p w:rsidR="00E676A5" w:rsidRDefault="00E676A5">
                          <w:pPr>
                            <w:rPr>
                              <w:rStyle w:val="Huisstijl-Gegeven"/>
                            </w:rPr>
                          </w:pPr>
                          <w:r>
                            <w:rPr>
                              <w:rStyle w:val="Huisstijl-Gegeven"/>
                            </w:rPr>
                            <w:fldChar w:fldCharType="begin"/>
                          </w:r>
                          <w:r>
                            <w:rPr>
                              <w:rStyle w:val="Huisstijl-Gegeven"/>
                            </w:rPr>
                            <w:instrText xml:space="preserve"> PAGE  \* MERGEFORMAT </w:instrText>
                          </w:r>
                          <w:r>
                            <w:rPr>
                              <w:rStyle w:val="Huisstijl-Gegeven"/>
                            </w:rPr>
                            <w:fldChar w:fldCharType="separate"/>
                          </w:r>
                          <w:r>
                            <w:rPr>
                              <w:rStyle w:val="Huisstijl-Gegeven"/>
                            </w:rPr>
                            <w:t>1</w:t>
                          </w:r>
                          <w:r>
                            <w:rPr>
                              <w:rStyle w:val="Huisstijl-Gegeven"/>
                            </w:rPr>
                            <w:fldChar w:fldCharType="end"/>
                          </w:r>
                          <w:r>
                            <w:rPr>
                              <w:rStyle w:val="Huisstijl-Gegeven"/>
                            </w:rPr>
                            <w:t xml:space="preserve"> van </w:t>
                          </w:r>
                          <w:r>
                            <w:rPr>
                              <w:rStyle w:val="Huisstijl-Gegeven"/>
                            </w:rPr>
                            <w:fldChar w:fldCharType="begin"/>
                          </w:r>
                          <w:r>
                            <w:rPr>
                              <w:rStyle w:val="Huisstijl-Gegeven"/>
                            </w:rPr>
                            <w:instrText xml:space="preserve"> NUMPAGES  \* MERGEFORMAT </w:instrText>
                          </w:r>
                          <w:r>
                            <w:rPr>
                              <w:rStyle w:val="Huisstijl-Gegeven"/>
                            </w:rPr>
                            <w:fldChar w:fldCharType="separate"/>
                          </w:r>
                          <w:r>
                            <w:rPr>
                              <w:rStyle w:val="Huisstijl-Gegeven"/>
                            </w:rPr>
                            <w:t>225</w:t>
                          </w:r>
                          <w:r>
                            <w:rPr>
                              <w:rStyle w:val="Huisstijl-Gegeven"/>
                            </w:rPr>
                            <w:fldChar w:fldCharType="end"/>
                          </w:r>
                        </w:p>
                      </w:tc>
                    </w:tr>
                    <w:bookmarkEnd w:id="90"/>
                    <w:tr w:rsidR="00E6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0"/>
                      </w:trPr>
                      <w:tc>
                        <w:tcPr>
                          <w:tcW w:w="2520" w:type="dxa"/>
                          <w:tcBorders>
                            <w:top w:val="nil"/>
                            <w:left w:val="nil"/>
                            <w:bottom w:val="nil"/>
                            <w:right w:val="nil"/>
                          </w:tcBorders>
                        </w:tcPr>
                        <w:p w:rsidR="00E676A5" w:rsidRDefault="00E676A5">
                          <w:pPr>
                            <w:rPr>
                              <w:rStyle w:val="Huisstijl-Kopje"/>
                            </w:rPr>
                          </w:pPr>
                        </w:p>
                      </w:tc>
                    </w:tr>
                    <w:tr w:rsidR="00E676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00"/>
                      </w:trPr>
                      <w:tc>
                        <w:tcPr>
                          <w:tcW w:w="2520" w:type="dxa"/>
                          <w:tcBorders>
                            <w:top w:val="nil"/>
                            <w:left w:val="nil"/>
                            <w:bottom w:val="nil"/>
                            <w:right w:val="nil"/>
                          </w:tcBorders>
                        </w:tcPr>
                        <w:p w:rsidR="00E676A5" w:rsidRDefault="00E676A5">
                          <w:pPr>
                            <w:spacing w:before="180"/>
                            <w:ind w:left="120" w:right="120"/>
                            <w:rPr>
                              <w:rStyle w:val="Huisstijl-Sjabloonnaam"/>
                            </w:rPr>
                          </w:pPr>
                        </w:p>
                      </w:tc>
                    </w:tr>
                  </w:tbl>
                  <w:p w:rsidR="00E676A5" w:rsidRDefault="00E676A5"/>
                </w:txbxContent>
              </v:textbox>
              <w10:wrap anchorx="page" anchory="page"/>
              <w10:anchorlock/>
            </v:shape>
          </w:pict>
        </mc:Fallback>
      </mc:AlternateContent>
    </w:r>
    <w:r>
      <w:rPr>
        <w:noProof/>
        <w:color w:val="FFFFFF"/>
        <w:sz w:val="20"/>
      </w:rPr>
      <mc:AlternateContent>
        <mc:Choice Requires="wps">
          <w:drawing>
            <wp:anchor distT="0" distB="0" distL="114300" distR="114300" simplePos="0" relativeHeight="251656192" behindDoc="0" locked="1" layoutInCell="0" allowOverlap="1">
              <wp:simplePos x="0" y="0"/>
              <wp:positionH relativeFrom="page">
                <wp:posOffset>5715000</wp:posOffset>
              </wp:positionH>
              <wp:positionV relativeFrom="page">
                <wp:posOffset>355600</wp:posOffset>
              </wp:positionV>
              <wp:extent cx="1676400" cy="33528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35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2520"/>
                          </w:tblGrid>
                          <w:tr w:rsidR="00E676A5" w:rsidRPr="00CE2A82">
                            <w:tc>
                              <w:tcPr>
                                <w:tcW w:w="2520" w:type="dxa"/>
                              </w:tcPr>
                              <w:p w:rsidR="00E676A5" w:rsidRDefault="00E676A5">
                                <w:pPr>
                                  <w:rPr>
                                    <w:rStyle w:val="Huisstijl-Kopje"/>
                                  </w:rPr>
                                </w:pPr>
                                <w:bookmarkStart w:id="91" w:name="bmBedrijf1" w:colFirst="0" w:colLast="0"/>
                                <w:r>
                                  <w:rPr>
                                    <w:rStyle w:val="Huisstijl-Kopje"/>
                                  </w:rPr>
                                  <w:t>HVL B.V.</w:t>
                                </w:r>
                              </w:p>
                              <w:p w:rsidR="00E676A5" w:rsidRDefault="00E676A5">
                                <w:pPr>
                                  <w:rPr>
                                    <w:rStyle w:val="Huisstijl-Kopje"/>
                                  </w:rPr>
                                </w:pPr>
                              </w:p>
                              <w:p w:rsidR="00E676A5" w:rsidRDefault="00E676A5">
                                <w:pPr>
                                  <w:rPr>
                                    <w:rStyle w:val="Huisstijl-Kopje"/>
                                  </w:rPr>
                                </w:pPr>
                                <w:r>
                                  <w:rPr>
                                    <w:rStyle w:val="Huisstijl-Kopje"/>
                                  </w:rPr>
                                  <w:t>Limburglaan 38</w:t>
                                </w:r>
                              </w:p>
                              <w:p w:rsidR="00E676A5" w:rsidRDefault="00E676A5">
                                <w:pPr>
                                  <w:rPr>
                                    <w:rStyle w:val="Huisstijl-Kopje"/>
                                  </w:rPr>
                                </w:pPr>
                                <w:r>
                                  <w:rPr>
                                    <w:rStyle w:val="Huisstijl-Kopje"/>
                                  </w:rPr>
                                  <w:t>5652 AA Eindhoven</w:t>
                                </w:r>
                              </w:p>
                              <w:p w:rsidR="00E676A5" w:rsidRDefault="00E676A5">
                                <w:pPr>
                                  <w:rPr>
                                    <w:rStyle w:val="Huisstijl-Kopje"/>
                                  </w:rPr>
                                </w:pPr>
                                <w:r>
                                  <w:rPr>
                                    <w:rStyle w:val="Huisstijl-Kopje"/>
                                  </w:rPr>
                                  <w:t>Postbus 381</w:t>
                                </w:r>
                              </w:p>
                              <w:p w:rsidR="00E676A5" w:rsidRDefault="00E676A5">
                                <w:pPr>
                                  <w:rPr>
                                    <w:rStyle w:val="Huisstijl-Kopje"/>
                                  </w:rPr>
                                </w:pPr>
                                <w:r>
                                  <w:rPr>
                                    <w:rStyle w:val="Huisstijl-Kopje"/>
                                  </w:rPr>
                                  <w:t>5600 AJ Eindhoven</w:t>
                                </w:r>
                              </w:p>
                              <w:p w:rsidR="00E676A5" w:rsidRDefault="00E676A5">
                                <w:pPr>
                                  <w:rPr>
                                    <w:rStyle w:val="Huisstijl-Kopje"/>
                                  </w:rPr>
                                </w:pPr>
                                <w:r>
                                  <w:rPr>
                                    <w:rStyle w:val="Huisstijl-Kopje"/>
                                  </w:rPr>
                                  <w:t>Telefoon 040 - 292 95 55</w:t>
                                </w:r>
                              </w:p>
                              <w:p w:rsidR="00E676A5" w:rsidRDefault="00E676A5">
                                <w:pPr>
                                  <w:rPr>
                                    <w:rStyle w:val="Huisstijl-Kopje"/>
                                    <w:lang w:val="fr-FR"/>
                                  </w:rPr>
                                </w:pPr>
                                <w:r>
                                  <w:rPr>
                                    <w:rStyle w:val="Huisstijl-Kopje"/>
                                    <w:lang w:val="fr-FR"/>
                                  </w:rPr>
                                  <w:t>Fax 040 - 292 98 88</w:t>
                                </w:r>
                              </w:p>
                              <w:p w:rsidR="00E676A5" w:rsidRDefault="00E676A5">
                                <w:pPr>
                                  <w:rPr>
                                    <w:rStyle w:val="Huisstijl-Kopje"/>
                                    <w:lang w:val="fr-FR"/>
                                  </w:rPr>
                                </w:pPr>
                                <w:r>
                                  <w:rPr>
                                    <w:rStyle w:val="Huisstijl-Kopje"/>
                                    <w:lang w:val="fr-FR"/>
                                  </w:rPr>
                                  <w:t>info@hvl.nl</w:t>
                                </w:r>
                              </w:p>
                              <w:p w:rsidR="00E676A5" w:rsidRDefault="00E676A5">
                                <w:pPr>
                                  <w:rPr>
                                    <w:rStyle w:val="Huisstijl-Kopje"/>
                                    <w:lang w:val="fr-FR"/>
                                  </w:rPr>
                                </w:pPr>
                                <w:r>
                                  <w:rPr>
                                    <w:rStyle w:val="Huisstijl-Kopje"/>
                                    <w:lang w:val="fr-FR"/>
                                  </w:rPr>
                                  <w:t>www.hvl.nl</w:t>
                                </w:r>
                              </w:p>
                            </w:tc>
                          </w:tr>
                          <w:bookmarkEnd w:id="91"/>
                        </w:tbl>
                        <w:p w:rsidR="00E676A5" w:rsidRDefault="00E676A5">
                          <w:pPr>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450pt;margin-top:28pt;width:132pt;height:26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2520"/>
                    </w:tblGrid>
                    <w:tr w:rsidR="00E676A5" w:rsidRPr="00CE2A82">
                      <w:tc>
                        <w:tcPr>
                          <w:tcW w:w="2520" w:type="dxa"/>
                        </w:tcPr>
                        <w:p w:rsidR="00E676A5" w:rsidRDefault="00E676A5">
                          <w:pPr>
                            <w:rPr>
                              <w:rStyle w:val="Huisstijl-Kopje"/>
                            </w:rPr>
                          </w:pPr>
                          <w:bookmarkStart w:id="92" w:name="bmBedrijf1" w:colFirst="0" w:colLast="0"/>
                          <w:r>
                            <w:rPr>
                              <w:rStyle w:val="Huisstijl-Kopje"/>
                            </w:rPr>
                            <w:t>HVL B.V.</w:t>
                          </w:r>
                        </w:p>
                        <w:p w:rsidR="00E676A5" w:rsidRDefault="00E676A5">
                          <w:pPr>
                            <w:rPr>
                              <w:rStyle w:val="Huisstijl-Kopje"/>
                            </w:rPr>
                          </w:pPr>
                        </w:p>
                        <w:p w:rsidR="00E676A5" w:rsidRDefault="00E676A5">
                          <w:pPr>
                            <w:rPr>
                              <w:rStyle w:val="Huisstijl-Kopje"/>
                            </w:rPr>
                          </w:pPr>
                          <w:r>
                            <w:rPr>
                              <w:rStyle w:val="Huisstijl-Kopje"/>
                            </w:rPr>
                            <w:t>Limburglaan 38</w:t>
                          </w:r>
                        </w:p>
                        <w:p w:rsidR="00E676A5" w:rsidRDefault="00E676A5">
                          <w:pPr>
                            <w:rPr>
                              <w:rStyle w:val="Huisstijl-Kopje"/>
                            </w:rPr>
                          </w:pPr>
                          <w:r>
                            <w:rPr>
                              <w:rStyle w:val="Huisstijl-Kopje"/>
                            </w:rPr>
                            <w:t>5652 AA Eindhoven</w:t>
                          </w:r>
                        </w:p>
                        <w:p w:rsidR="00E676A5" w:rsidRDefault="00E676A5">
                          <w:pPr>
                            <w:rPr>
                              <w:rStyle w:val="Huisstijl-Kopje"/>
                            </w:rPr>
                          </w:pPr>
                          <w:r>
                            <w:rPr>
                              <w:rStyle w:val="Huisstijl-Kopje"/>
                            </w:rPr>
                            <w:t>Postbus 381</w:t>
                          </w:r>
                        </w:p>
                        <w:p w:rsidR="00E676A5" w:rsidRDefault="00E676A5">
                          <w:pPr>
                            <w:rPr>
                              <w:rStyle w:val="Huisstijl-Kopje"/>
                            </w:rPr>
                          </w:pPr>
                          <w:r>
                            <w:rPr>
                              <w:rStyle w:val="Huisstijl-Kopje"/>
                            </w:rPr>
                            <w:t>5600 AJ Eindhoven</w:t>
                          </w:r>
                        </w:p>
                        <w:p w:rsidR="00E676A5" w:rsidRDefault="00E676A5">
                          <w:pPr>
                            <w:rPr>
                              <w:rStyle w:val="Huisstijl-Kopje"/>
                            </w:rPr>
                          </w:pPr>
                          <w:r>
                            <w:rPr>
                              <w:rStyle w:val="Huisstijl-Kopje"/>
                            </w:rPr>
                            <w:t>Telefoon 040 - 292 95 55</w:t>
                          </w:r>
                        </w:p>
                        <w:p w:rsidR="00E676A5" w:rsidRDefault="00E676A5">
                          <w:pPr>
                            <w:rPr>
                              <w:rStyle w:val="Huisstijl-Kopje"/>
                              <w:lang w:val="fr-FR"/>
                            </w:rPr>
                          </w:pPr>
                          <w:r>
                            <w:rPr>
                              <w:rStyle w:val="Huisstijl-Kopje"/>
                              <w:lang w:val="fr-FR"/>
                            </w:rPr>
                            <w:t>Fax 040 - 292 98 88</w:t>
                          </w:r>
                        </w:p>
                        <w:p w:rsidR="00E676A5" w:rsidRDefault="00E676A5">
                          <w:pPr>
                            <w:rPr>
                              <w:rStyle w:val="Huisstijl-Kopje"/>
                              <w:lang w:val="fr-FR"/>
                            </w:rPr>
                          </w:pPr>
                          <w:r>
                            <w:rPr>
                              <w:rStyle w:val="Huisstijl-Kopje"/>
                              <w:lang w:val="fr-FR"/>
                            </w:rPr>
                            <w:t>info@hvl.nl</w:t>
                          </w:r>
                        </w:p>
                        <w:p w:rsidR="00E676A5" w:rsidRDefault="00E676A5">
                          <w:pPr>
                            <w:rPr>
                              <w:rStyle w:val="Huisstijl-Kopje"/>
                              <w:lang w:val="fr-FR"/>
                            </w:rPr>
                          </w:pPr>
                          <w:r>
                            <w:rPr>
                              <w:rStyle w:val="Huisstijl-Kopje"/>
                              <w:lang w:val="fr-FR"/>
                            </w:rPr>
                            <w:t>www.hvl.nl</w:t>
                          </w:r>
                        </w:p>
                      </w:tc>
                    </w:tr>
                    <w:bookmarkEnd w:id="92"/>
                  </w:tbl>
                  <w:p w:rsidR="00E676A5" w:rsidRDefault="00E676A5">
                    <w:pPr>
                      <w:rPr>
                        <w:lang w:val="fr-FR"/>
                      </w:rPr>
                    </w:pPr>
                  </w:p>
                </w:txbxContent>
              </v:textbox>
              <w10:wrap anchorx="page" anchory="page"/>
              <w10:anchorlock/>
            </v:shape>
          </w:pict>
        </mc:Fallback>
      </mc:AlternateContent>
    </w:r>
    <w:r>
      <w:rPr>
        <w:noProof/>
        <w:color w:val="FFFFFF"/>
        <w:sz w:val="20"/>
      </w:rPr>
      <mc:AlternateContent>
        <mc:Choice Requires="wps">
          <w:drawing>
            <wp:anchor distT="0" distB="0" distL="114300" distR="114300" simplePos="0" relativeHeight="251655168" behindDoc="0" locked="1" layoutInCell="0" allowOverlap="1">
              <wp:simplePos x="0" y="0"/>
              <wp:positionH relativeFrom="page">
                <wp:posOffset>457200</wp:posOffset>
              </wp:positionH>
              <wp:positionV relativeFrom="page">
                <wp:posOffset>330200</wp:posOffset>
              </wp:positionV>
              <wp:extent cx="5334000" cy="6858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E676A5">
                            <w:trPr>
                              <w:trHeight w:val="720"/>
                            </w:trPr>
                            <w:tc>
                              <w:tcPr>
                                <w:tcW w:w="1440" w:type="dxa"/>
                              </w:tcPr>
                              <w:p w:rsidR="00E676A5" w:rsidRDefault="00E676A5">
                                <w:bookmarkStart w:id="93" w:name="bmBeeldmerk1" w:colFirst="0" w:colLast="0"/>
                                <w:bookmarkStart w:id="94" w:name="bmNaamLogo1" w:colFirst="2" w:colLast="2"/>
                              </w:p>
                            </w:tc>
                            <w:tc>
                              <w:tcPr>
                                <w:tcW w:w="120" w:type="dxa"/>
                              </w:tcPr>
                              <w:p w:rsidR="00E676A5" w:rsidRDefault="00E676A5"/>
                            </w:tc>
                            <w:tc>
                              <w:tcPr>
                                <w:tcW w:w="6240" w:type="dxa"/>
                              </w:tcPr>
                              <w:p w:rsidR="00E676A5" w:rsidRDefault="00E676A5">
                                <w:pPr>
                                  <w:pStyle w:val="Huisstijl-Logo"/>
                                </w:pPr>
                              </w:p>
                            </w:tc>
                          </w:tr>
                        </w:tbl>
                        <w:bookmarkEnd w:id="93"/>
                        <w:bookmarkEnd w:id="94"/>
                        <w:p w:rsidR="00E676A5" w:rsidRDefault="00E676A5">
                          <w:r>
                            <w:rPr>
                              <w:noProof/>
                            </w:rPr>
                            <w:drawing>
                              <wp:inline distT="0" distB="0" distL="0" distR="0">
                                <wp:extent cx="1781175" cy="685800"/>
                                <wp:effectExtent l="0" t="0" r="9525" b="0"/>
                                <wp:docPr id="9" name="Picture 2" descr="hv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6858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8" type="#_x0000_t202" style="position:absolute;margin-left:36pt;margin-top:26pt;width:420pt;height:5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" o:allowincell="f"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1440"/>
                      <w:gridCol w:w="120"/>
                      <w:gridCol w:w="6240"/>
                    </w:tblGrid>
                    <w:tr w:rsidR="00E676A5">
                      <w:trPr>
                        <w:trHeight w:val="720"/>
                      </w:trPr>
                      <w:tc>
                        <w:tcPr>
                          <w:tcW w:w="1440" w:type="dxa"/>
                        </w:tcPr>
                        <w:p w:rsidR="00E676A5" w:rsidRDefault="00E676A5">
                          <w:bookmarkStart w:id="95" w:name="bmBeeldmerk1" w:colFirst="0" w:colLast="0"/>
                          <w:bookmarkStart w:id="96" w:name="bmNaamLogo1" w:colFirst="2" w:colLast="2"/>
                        </w:p>
                      </w:tc>
                      <w:tc>
                        <w:tcPr>
                          <w:tcW w:w="120" w:type="dxa"/>
                        </w:tcPr>
                        <w:p w:rsidR="00E676A5" w:rsidRDefault="00E676A5"/>
                      </w:tc>
                      <w:tc>
                        <w:tcPr>
                          <w:tcW w:w="6240" w:type="dxa"/>
                        </w:tcPr>
                        <w:p w:rsidR="00E676A5" w:rsidRDefault="00E676A5">
                          <w:pPr>
                            <w:pStyle w:val="Huisstijl-Logo"/>
                          </w:pPr>
                        </w:p>
                      </w:tc>
                    </w:tr>
                  </w:tbl>
                  <w:bookmarkEnd w:id="95"/>
                  <w:bookmarkEnd w:id="96"/>
                  <w:p w:rsidR="00E676A5" w:rsidRDefault="00E676A5">
                    <w:r>
                      <w:rPr>
                        <w:noProof/>
                      </w:rPr>
                      <w:drawing>
                        <wp:inline distT="0" distB="0" distL="0" distR="0">
                          <wp:extent cx="1781175" cy="685800"/>
                          <wp:effectExtent l="0" t="0" r="9525" b="0"/>
                          <wp:docPr id="9" name="Picture 2" descr="hv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v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685800"/>
                                  </a:xfrm>
                                  <a:prstGeom prst="rect">
                                    <a:avLst/>
                                  </a:prstGeom>
                                  <a:noFill/>
                                  <a:ln>
                                    <a:noFill/>
                                  </a:ln>
                                </pic:spPr>
                              </pic:pic>
                            </a:graphicData>
                          </a:graphic>
                        </wp:inline>
                      </w:drawing>
                    </w:r>
                  </w:p>
                </w:txbxContent>
              </v:textbox>
              <w10:wrap anchorx="page" anchory="page"/>
              <w10:anchorlock/>
            </v:shape>
          </w:pict>
        </mc:Fallback>
      </mc:AlternateContent>
    </w:r>
    <w:r>
      <w:rPr>
        <w:noProof/>
        <w:color w:val="FFFFFF"/>
        <w:sz w:val="20"/>
      </w:rPr>
      <mc:AlternateContent>
        <mc:Choice Requires="wps">
          <w:drawing>
            <wp:anchor distT="0" distB="0" distL="114300" distR="114300" simplePos="0" relativeHeight="251654144" behindDoc="0" locked="1" layoutInCell="0" allowOverlap="1">
              <wp:simplePos x="0" y="0"/>
              <wp:positionH relativeFrom="page">
                <wp:posOffset>0</wp:posOffset>
              </wp:positionH>
              <wp:positionV relativeFrom="page">
                <wp:posOffset>0</wp:posOffset>
              </wp:positionV>
              <wp:extent cx="5207000" cy="1676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8000"/>
                          </w:tblGrid>
                          <w:tr w:rsidR="00E676A5">
                            <w:trPr>
                              <w:trHeight w:val="2720"/>
                            </w:trPr>
                            <w:tc>
                              <w:tcPr>
                                <w:tcW w:w="8000" w:type="dxa"/>
                              </w:tcPr>
                              <w:p w:rsidR="00E676A5" w:rsidRDefault="00E676A5">
                                <w:pPr>
                                  <w:spacing w:line="240" w:lineRule="auto"/>
                                </w:pPr>
                                <w:bookmarkStart w:id="97" w:name="bmAfwLogo1" w:colFirst="0" w:colLast="0"/>
                              </w:p>
                            </w:tc>
                          </w:tr>
                          <w:bookmarkEnd w:id="97"/>
                        </w:tbl>
                        <w:p w:rsidR="00E676A5" w:rsidRDefault="00E676A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9" type="#_x0000_t202" style="position:absolute;margin-left:0;margin-top:0;width:410pt;height:13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" o:allowincell="f" filled="f" stroked="f">
              <v:textbox inset="0,0,0,0">
                <w:txbxContent>
                  <w:tbl>
                    <w:tblPr>
                      <w:tblW w:w="0" w:type="auto"/>
                      <w:tblLayout w:type="fixed"/>
                      <w:tblCellMar>
                        <w:left w:w="70" w:type="dxa"/>
                        <w:right w:w="70" w:type="dxa"/>
                      </w:tblCellMar>
                      <w:tblLook w:val="0000" w:firstRow="0" w:lastRow="0" w:firstColumn="0" w:lastColumn="0" w:noHBand="0" w:noVBand="0"/>
                    </w:tblPr>
                    <w:tblGrid>
                      <w:gridCol w:w="8000"/>
                    </w:tblGrid>
                    <w:tr w:rsidR="00E676A5">
                      <w:trPr>
                        <w:trHeight w:val="2720"/>
                      </w:trPr>
                      <w:tc>
                        <w:tcPr>
                          <w:tcW w:w="8000" w:type="dxa"/>
                        </w:tcPr>
                        <w:p w:rsidR="00E676A5" w:rsidRDefault="00E676A5">
                          <w:pPr>
                            <w:spacing w:line="240" w:lineRule="auto"/>
                          </w:pPr>
                          <w:bookmarkStart w:id="98" w:name="bmAfwLogo1" w:colFirst="0" w:colLast="0"/>
                        </w:p>
                      </w:tc>
                    </w:tr>
                    <w:bookmarkEnd w:id="98"/>
                  </w:tbl>
                  <w:p w:rsidR="00E676A5" w:rsidRDefault="00E676A5"/>
                </w:txbxContent>
              </v:textbox>
              <w10:wrap anchorx="page" anchory="page"/>
              <w10:anchorlock/>
            </v:shape>
          </w:pict>
        </mc:Fallback>
      </mc:AlternateContent>
    </w:r>
  </w:p>
  <w:p w:rsidR="00E676A5" w:rsidRDefault="00E676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F22D4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F8242D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498F73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D5EE6E8"/>
    <w:lvl w:ilvl="0">
      <w:start w:val="1"/>
      <w:numFmt w:val="decimal"/>
      <w:pStyle w:val="ListNumber2"/>
      <w:lvlText w:val="%1."/>
      <w:lvlJc w:val="left"/>
      <w:pPr>
        <w:tabs>
          <w:tab w:val="num" w:pos="720"/>
        </w:tabs>
        <w:ind w:left="720" w:hanging="360"/>
      </w:pPr>
    </w:lvl>
  </w:abstractNum>
  <w:abstractNum w:abstractNumId="4">
    <w:nsid w:val="FFFFFF80"/>
    <w:multiLevelType w:val="singleLevel"/>
    <w:tmpl w:val="DF66E0B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4D481A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8"/>
    <w:multiLevelType w:val="singleLevel"/>
    <w:tmpl w:val="DF7C1BF4"/>
    <w:lvl w:ilvl="0">
      <w:start w:val="1"/>
      <w:numFmt w:val="decimal"/>
      <w:pStyle w:val="ListNumber"/>
      <w:lvlText w:val="%1."/>
      <w:lvlJc w:val="left"/>
      <w:pPr>
        <w:tabs>
          <w:tab w:val="num" w:pos="360"/>
        </w:tabs>
        <w:ind w:left="360" w:hanging="360"/>
      </w:pPr>
    </w:lvl>
  </w:abstractNum>
  <w:abstractNum w:abstractNumId="7">
    <w:nsid w:val="0045784A"/>
    <w:multiLevelType w:val="singleLevel"/>
    <w:tmpl w:val="71A2CBB2"/>
    <w:lvl w:ilvl="0">
      <w:start w:val="1"/>
      <w:numFmt w:val="bullet"/>
      <w:pStyle w:val="opsomming2"/>
      <w:lvlText w:val=""/>
      <w:lvlJc w:val="left"/>
      <w:pPr>
        <w:tabs>
          <w:tab w:val="num" w:pos="717"/>
        </w:tabs>
        <w:ind w:left="714" w:hanging="357"/>
      </w:pPr>
      <w:rPr>
        <w:rFonts w:ascii="Symbol" w:hAnsi="Symbol" w:hint="default"/>
        <w:sz w:val="20"/>
      </w:rPr>
    </w:lvl>
  </w:abstractNum>
  <w:abstractNum w:abstractNumId="8">
    <w:nsid w:val="01EF4ADC"/>
    <w:multiLevelType w:val="hybridMultilevel"/>
    <w:tmpl w:val="47DC2984"/>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02E9516B"/>
    <w:multiLevelType w:val="singleLevel"/>
    <w:tmpl w:val="16AC13EA"/>
    <w:lvl w:ilvl="0">
      <w:start w:val="1"/>
      <w:numFmt w:val="bullet"/>
      <w:lvlText w:val="-"/>
      <w:lvlJc w:val="left"/>
      <w:pPr>
        <w:tabs>
          <w:tab w:val="num" w:pos="360"/>
        </w:tabs>
        <w:ind w:left="340" w:hanging="340"/>
      </w:pPr>
      <w:rPr>
        <w:rFonts w:ascii="Times New Roman" w:hAnsi="Times New Roman" w:hint="default"/>
      </w:rPr>
    </w:lvl>
  </w:abstractNum>
  <w:abstractNum w:abstractNumId="10">
    <w:nsid w:val="03A921C4"/>
    <w:multiLevelType w:val="hybridMultilevel"/>
    <w:tmpl w:val="02CA3A84"/>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0DE54536"/>
    <w:multiLevelType w:val="singleLevel"/>
    <w:tmpl w:val="9B581BD6"/>
    <w:lvl w:ilvl="0">
      <w:start w:val="20"/>
      <w:numFmt w:val="bullet"/>
      <w:lvlText w:val="-"/>
      <w:lvlJc w:val="left"/>
      <w:pPr>
        <w:tabs>
          <w:tab w:val="num" w:pos="360"/>
        </w:tabs>
        <w:ind w:left="360" w:hanging="360"/>
      </w:pPr>
      <w:rPr>
        <w:rFonts w:hint="default"/>
      </w:rPr>
    </w:lvl>
  </w:abstractNum>
  <w:abstractNum w:abstractNumId="12">
    <w:nsid w:val="10CC1939"/>
    <w:multiLevelType w:val="hybridMultilevel"/>
    <w:tmpl w:val="954E3544"/>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194C285D"/>
    <w:multiLevelType w:val="multilevel"/>
    <w:tmpl w:val="1F7AE57E"/>
    <w:lvl w:ilvl="0">
      <w:start w:val="1"/>
      <w:numFmt w:val="decimal"/>
      <w:pStyle w:val="Heading1"/>
      <w:lvlText w:val="%1"/>
      <w:lvlJc w:val="left"/>
      <w:pPr>
        <w:tabs>
          <w:tab w:val="num" w:pos="0"/>
        </w:tabs>
        <w:ind w:left="0" w:hanging="480"/>
      </w:pPr>
      <w:rPr>
        <w:rFonts w:ascii="Arial" w:hAnsi="Arial" w:hint="default"/>
      </w:rPr>
    </w:lvl>
    <w:lvl w:ilvl="1">
      <w:start w:val="1"/>
      <w:numFmt w:val="decimal"/>
      <w:pStyle w:val="Heading2"/>
      <w:lvlText w:val="%1.%2"/>
      <w:lvlJc w:val="left"/>
      <w:pPr>
        <w:tabs>
          <w:tab w:val="num" w:pos="0"/>
        </w:tabs>
        <w:ind w:left="0" w:hanging="480"/>
      </w:pPr>
      <w:rPr>
        <w:rFonts w:hint="default"/>
      </w:rPr>
    </w:lvl>
    <w:lvl w:ilvl="2">
      <w:start w:val="1"/>
      <w:numFmt w:val="decimal"/>
      <w:pStyle w:val="Heading3"/>
      <w:lvlText w:val="%1.%2.%3"/>
      <w:lvlJc w:val="left"/>
      <w:pPr>
        <w:tabs>
          <w:tab w:val="num" w:pos="720"/>
        </w:tabs>
        <w:ind w:left="480" w:hanging="480"/>
      </w:pPr>
      <w:rPr>
        <w:rFonts w:hint="default"/>
      </w:rPr>
    </w:lvl>
    <w:lvl w:ilvl="3">
      <w:start w:val="1"/>
      <w:numFmt w:val="decimal"/>
      <w:lvlText w:val="%1.%2.%3.%4"/>
      <w:lvlJc w:val="left"/>
      <w:pPr>
        <w:tabs>
          <w:tab w:val="num" w:pos="1704"/>
        </w:tabs>
        <w:ind w:left="1704" w:hanging="864"/>
      </w:pPr>
      <w:rPr>
        <w:rFonts w:hint="default"/>
      </w:rPr>
    </w:lvl>
    <w:lvl w:ilvl="4">
      <w:start w:val="1"/>
      <w:numFmt w:val="decimal"/>
      <w:lvlText w:val="%1.%2.%3.%4.%5"/>
      <w:lvlJc w:val="left"/>
      <w:pPr>
        <w:tabs>
          <w:tab w:val="num" w:pos="1848"/>
        </w:tabs>
        <w:ind w:left="1848" w:hanging="1008"/>
      </w:pPr>
      <w:rPr>
        <w:rFonts w:hint="default"/>
      </w:rPr>
    </w:lvl>
    <w:lvl w:ilvl="5">
      <w:start w:val="1"/>
      <w:numFmt w:val="decimal"/>
      <w:lvlText w:val="%1.%2.%3.%4.%5.%6"/>
      <w:lvlJc w:val="left"/>
      <w:pPr>
        <w:tabs>
          <w:tab w:val="num" w:pos="1992"/>
        </w:tabs>
        <w:ind w:left="1992" w:hanging="1152"/>
      </w:pPr>
      <w:rPr>
        <w:rFonts w:hint="default"/>
      </w:rPr>
    </w:lvl>
    <w:lvl w:ilvl="6">
      <w:start w:val="1"/>
      <w:numFmt w:val="decimal"/>
      <w:lvlText w:val="%1.%2.%3.%4.%5.%6.%7"/>
      <w:lvlJc w:val="left"/>
      <w:pPr>
        <w:tabs>
          <w:tab w:val="num" w:pos="2136"/>
        </w:tabs>
        <w:ind w:left="2136" w:hanging="1296"/>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24"/>
        </w:tabs>
        <w:ind w:left="2424" w:hanging="1584"/>
      </w:pPr>
      <w:rPr>
        <w:rFonts w:hint="default"/>
      </w:rPr>
    </w:lvl>
  </w:abstractNum>
  <w:abstractNum w:abstractNumId="14">
    <w:nsid w:val="1A527C09"/>
    <w:multiLevelType w:val="hybridMultilevel"/>
    <w:tmpl w:val="5198B636"/>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1ABF51C2"/>
    <w:multiLevelType w:val="singleLevel"/>
    <w:tmpl w:val="0413000F"/>
    <w:lvl w:ilvl="0">
      <w:start w:val="1"/>
      <w:numFmt w:val="decimal"/>
      <w:pStyle w:val="nummering2"/>
      <w:lvlText w:val="%1."/>
      <w:lvlJc w:val="left"/>
      <w:pPr>
        <w:tabs>
          <w:tab w:val="num" w:pos="360"/>
        </w:tabs>
        <w:ind w:left="360" w:hanging="360"/>
      </w:pPr>
    </w:lvl>
  </w:abstractNum>
  <w:abstractNum w:abstractNumId="16">
    <w:nsid w:val="1B624568"/>
    <w:multiLevelType w:val="multilevel"/>
    <w:tmpl w:val="546E894A"/>
    <w:lvl w:ilvl="0">
      <w:start w:val="1"/>
      <w:numFmt w:val="bullet"/>
      <w:pStyle w:val="ListBullet3"/>
      <w:lvlText w:val=""/>
      <w:lvlJc w:val="left"/>
      <w:pPr>
        <w:tabs>
          <w:tab w:val="num" w:pos="926"/>
        </w:tabs>
        <w:ind w:left="926" w:hanging="360"/>
      </w:pPr>
      <w:rPr>
        <w:rFonts w:ascii="Wingdings" w:hAnsi="Wingdings" w:hint="default"/>
      </w:rPr>
    </w:lvl>
    <w:lvl w:ilvl="1" w:tentative="1">
      <w:start w:val="1"/>
      <w:numFmt w:val="bullet"/>
      <w:lvlText w:val="o"/>
      <w:lvlJc w:val="left"/>
      <w:pPr>
        <w:tabs>
          <w:tab w:val="num" w:pos="1646"/>
        </w:tabs>
        <w:ind w:left="1646" w:hanging="360"/>
      </w:pPr>
      <w:rPr>
        <w:rFonts w:ascii="Courier New" w:hAnsi="Courier New" w:hint="default"/>
      </w:rPr>
    </w:lvl>
    <w:lvl w:ilvl="2" w:tentative="1">
      <w:start w:val="1"/>
      <w:numFmt w:val="bullet"/>
      <w:lvlText w:val=""/>
      <w:lvlJc w:val="left"/>
      <w:pPr>
        <w:tabs>
          <w:tab w:val="num" w:pos="2366"/>
        </w:tabs>
        <w:ind w:left="2366" w:hanging="360"/>
      </w:pPr>
      <w:rPr>
        <w:rFonts w:ascii="Wingdings" w:hAnsi="Wingdings" w:hint="default"/>
      </w:rPr>
    </w:lvl>
    <w:lvl w:ilvl="3" w:tentative="1">
      <w:start w:val="1"/>
      <w:numFmt w:val="bullet"/>
      <w:lvlText w:val=""/>
      <w:lvlJc w:val="left"/>
      <w:pPr>
        <w:tabs>
          <w:tab w:val="num" w:pos="3086"/>
        </w:tabs>
        <w:ind w:left="3086" w:hanging="360"/>
      </w:pPr>
      <w:rPr>
        <w:rFonts w:ascii="Symbol" w:hAnsi="Symbol" w:hint="default"/>
      </w:rPr>
    </w:lvl>
    <w:lvl w:ilvl="4" w:tentative="1">
      <w:start w:val="1"/>
      <w:numFmt w:val="bullet"/>
      <w:lvlText w:val="o"/>
      <w:lvlJc w:val="left"/>
      <w:pPr>
        <w:tabs>
          <w:tab w:val="num" w:pos="3806"/>
        </w:tabs>
        <w:ind w:left="3806" w:hanging="360"/>
      </w:pPr>
      <w:rPr>
        <w:rFonts w:ascii="Courier New" w:hAnsi="Courier New" w:hint="default"/>
      </w:rPr>
    </w:lvl>
    <w:lvl w:ilvl="5" w:tentative="1">
      <w:start w:val="1"/>
      <w:numFmt w:val="bullet"/>
      <w:lvlText w:val=""/>
      <w:lvlJc w:val="left"/>
      <w:pPr>
        <w:tabs>
          <w:tab w:val="num" w:pos="4526"/>
        </w:tabs>
        <w:ind w:left="4526" w:hanging="360"/>
      </w:pPr>
      <w:rPr>
        <w:rFonts w:ascii="Wingdings" w:hAnsi="Wingdings" w:hint="default"/>
      </w:rPr>
    </w:lvl>
    <w:lvl w:ilvl="6" w:tentative="1">
      <w:start w:val="1"/>
      <w:numFmt w:val="bullet"/>
      <w:lvlText w:val=""/>
      <w:lvlJc w:val="left"/>
      <w:pPr>
        <w:tabs>
          <w:tab w:val="num" w:pos="5246"/>
        </w:tabs>
        <w:ind w:left="5246" w:hanging="360"/>
      </w:pPr>
      <w:rPr>
        <w:rFonts w:ascii="Symbol" w:hAnsi="Symbol" w:hint="default"/>
      </w:rPr>
    </w:lvl>
    <w:lvl w:ilvl="7" w:tentative="1">
      <w:start w:val="1"/>
      <w:numFmt w:val="bullet"/>
      <w:lvlText w:val="o"/>
      <w:lvlJc w:val="left"/>
      <w:pPr>
        <w:tabs>
          <w:tab w:val="num" w:pos="5966"/>
        </w:tabs>
        <w:ind w:left="5966" w:hanging="360"/>
      </w:pPr>
      <w:rPr>
        <w:rFonts w:ascii="Courier New" w:hAnsi="Courier New" w:hint="default"/>
      </w:rPr>
    </w:lvl>
    <w:lvl w:ilvl="8" w:tentative="1">
      <w:start w:val="1"/>
      <w:numFmt w:val="bullet"/>
      <w:lvlText w:val=""/>
      <w:lvlJc w:val="left"/>
      <w:pPr>
        <w:tabs>
          <w:tab w:val="num" w:pos="6686"/>
        </w:tabs>
        <w:ind w:left="6686" w:hanging="360"/>
      </w:pPr>
      <w:rPr>
        <w:rFonts w:ascii="Wingdings" w:hAnsi="Wingdings" w:hint="default"/>
      </w:rPr>
    </w:lvl>
  </w:abstractNum>
  <w:abstractNum w:abstractNumId="17">
    <w:nsid w:val="1BC1756A"/>
    <w:multiLevelType w:val="hybridMultilevel"/>
    <w:tmpl w:val="C5FCF23A"/>
    <w:lvl w:ilvl="0" w:tplc="5EDA4418">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2B0F2C36"/>
    <w:multiLevelType w:val="singleLevel"/>
    <w:tmpl w:val="1D7A1D78"/>
    <w:lvl w:ilvl="0">
      <w:start w:val="1"/>
      <w:numFmt w:val="bullet"/>
      <w:lvlText w:val="-"/>
      <w:lvlJc w:val="left"/>
      <w:pPr>
        <w:tabs>
          <w:tab w:val="num" w:pos="360"/>
        </w:tabs>
        <w:ind w:left="340" w:hanging="340"/>
      </w:pPr>
      <w:rPr>
        <w:rFonts w:ascii="Times New Roman" w:hAnsi="Times New Roman" w:hint="default"/>
      </w:rPr>
    </w:lvl>
  </w:abstractNum>
  <w:abstractNum w:abstractNumId="19">
    <w:nsid w:val="2B947570"/>
    <w:multiLevelType w:val="hybridMultilevel"/>
    <w:tmpl w:val="CD385676"/>
    <w:lvl w:ilvl="0" w:tplc="4CD85D4C">
      <w:start w:val="1"/>
      <w:numFmt w:val="bullet"/>
      <w:pStyle w:val="ListBullet"/>
      <w:lvlText w:val="o"/>
      <w:lvlJc w:val="left"/>
      <w:pPr>
        <w:tabs>
          <w:tab w:val="num" w:pos="720"/>
        </w:tabs>
        <w:ind w:left="720" w:hanging="360"/>
      </w:pPr>
      <w:rPr>
        <w:rFonts w:ascii="Courier New" w:hAnsi="Courier New"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311E0BA7"/>
    <w:multiLevelType w:val="multilevel"/>
    <w:tmpl w:val="745C5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7F442F3"/>
    <w:multiLevelType w:val="hybridMultilevel"/>
    <w:tmpl w:val="6D84C872"/>
    <w:lvl w:ilvl="0" w:tplc="04130003">
      <w:start w:val="1"/>
      <w:numFmt w:val="bullet"/>
      <w:lvlText w:val="o"/>
      <w:lvlJc w:val="left"/>
      <w:pPr>
        <w:tabs>
          <w:tab w:val="num" w:pos="720"/>
        </w:tabs>
        <w:ind w:left="720" w:hanging="360"/>
      </w:pPr>
      <w:rPr>
        <w:rFonts w:ascii="Courier New" w:hAnsi="Courier New"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46C944B4"/>
    <w:multiLevelType w:val="hybridMultilevel"/>
    <w:tmpl w:val="02445206"/>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8C74263"/>
    <w:multiLevelType w:val="multilevel"/>
    <w:tmpl w:val="84D69004"/>
    <w:lvl w:ilvl="0">
      <w:start w:val="1"/>
      <w:numFmt w:val="bullet"/>
      <w:pStyle w:val="ListBullet2"/>
      <w:lvlText w:val="o"/>
      <w:lvlJc w:val="left"/>
      <w:pPr>
        <w:tabs>
          <w:tab w:val="num" w:pos="643"/>
        </w:tabs>
        <w:ind w:left="643" w:hanging="360"/>
      </w:pPr>
      <w:rPr>
        <w:rFonts w:ascii="Courier New" w:hAnsi="Courier New" w:hint="default"/>
      </w:rPr>
    </w:lvl>
    <w:lvl w:ilvl="1" w:tentative="1">
      <w:start w:val="1"/>
      <w:numFmt w:val="bullet"/>
      <w:lvlText w:val="o"/>
      <w:lvlJc w:val="left"/>
      <w:pPr>
        <w:tabs>
          <w:tab w:val="num" w:pos="1363"/>
        </w:tabs>
        <w:ind w:left="1363" w:hanging="360"/>
      </w:pPr>
      <w:rPr>
        <w:rFonts w:ascii="Courier New" w:hAnsi="Courier New" w:hint="default"/>
      </w:rPr>
    </w:lvl>
    <w:lvl w:ilvl="2" w:tentative="1">
      <w:start w:val="1"/>
      <w:numFmt w:val="bullet"/>
      <w:lvlText w:val=""/>
      <w:lvlJc w:val="left"/>
      <w:pPr>
        <w:tabs>
          <w:tab w:val="num" w:pos="2083"/>
        </w:tabs>
        <w:ind w:left="2083" w:hanging="360"/>
      </w:pPr>
      <w:rPr>
        <w:rFonts w:ascii="Wingdings" w:hAnsi="Wingdings" w:hint="default"/>
      </w:rPr>
    </w:lvl>
    <w:lvl w:ilvl="3" w:tentative="1">
      <w:start w:val="1"/>
      <w:numFmt w:val="bullet"/>
      <w:lvlText w:val=""/>
      <w:lvlJc w:val="left"/>
      <w:pPr>
        <w:tabs>
          <w:tab w:val="num" w:pos="2803"/>
        </w:tabs>
        <w:ind w:left="2803" w:hanging="360"/>
      </w:pPr>
      <w:rPr>
        <w:rFonts w:ascii="Symbol" w:hAnsi="Symbol" w:hint="default"/>
      </w:rPr>
    </w:lvl>
    <w:lvl w:ilvl="4" w:tentative="1">
      <w:start w:val="1"/>
      <w:numFmt w:val="bullet"/>
      <w:lvlText w:val="o"/>
      <w:lvlJc w:val="left"/>
      <w:pPr>
        <w:tabs>
          <w:tab w:val="num" w:pos="3523"/>
        </w:tabs>
        <w:ind w:left="3523" w:hanging="360"/>
      </w:pPr>
      <w:rPr>
        <w:rFonts w:ascii="Courier New" w:hAnsi="Courier New" w:hint="default"/>
      </w:rPr>
    </w:lvl>
    <w:lvl w:ilvl="5" w:tentative="1">
      <w:start w:val="1"/>
      <w:numFmt w:val="bullet"/>
      <w:lvlText w:val=""/>
      <w:lvlJc w:val="left"/>
      <w:pPr>
        <w:tabs>
          <w:tab w:val="num" w:pos="4243"/>
        </w:tabs>
        <w:ind w:left="4243" w:hanging="360"/>
      </w:pPr>
      <w:rPr>
        <w:rFonts w:ascii="Wingdings" w:hAnsi="Wingdings" w:hint="default"/>
      </w:rPr>
    </w:lvl>
    <w:lvl w:ilvl="6" w:tentative="1">
      <w:start w:val="1"/>
      <w:numFmt w:val="bullet"/>
      <w:lvlText w:val=""/>
      <w:lvlJc w:val="left"/>
      <w:pPr>
        <w:tabs>
          <w:tab w:val="num" w:pos="4963"/>
        </w:tabs>
        <w:ind w:left="4963" w:hanging="360"/>
      </w:pPr>
      <w:rPr>
        <w:rFonts w:ascii="Symbol" w:hAnsi="Symbol" w:hint="default"/>
      </w:rPr>
    </w:lvl>
    <w:lvl w:ilvl="7" w:tentative="1">
      <w:start w:val="1"/>
      <w:numFmt w:val="bullet"/>
      <w:lvlText w:val="o"/>
      <w:lvlJc w:val="left"/>
      <w:pPr>
        <w:tabs>
          <w:tab w:val="num" w:pos="5683"/>
        </w:tabs>
        <w:ind w:left="5683" w:hanging="360"/>
      </w:pPr>
      <w:rPr>
        <w:rFonts w:ascii="Courier New" w:hAnsi="Courier New" w:hint="default"/>
      </w:rPr>
    </w:lvl>
    <w:lvl w:ilvl="8" w:tentative="1">
      <w:start w:val="1"/>
      <w:numFmt w:val="bullet"/>
      <w:lvlText w:val=""/>
      <w:lvlJc w:val="left"/>
      <w:pPr>
        <w:tabs>
          <w:tab w:val="num" w:pos="6403"/>
        </w:tabs>
        <w:ind w:left="6403" w:hanging="360"/>
      </w:pPr>
      <w:rPr>
        <w:rFonts w:ascii="Wingdings" w:hAnsi="Wingdings" w:hint="default"/>
      </w:rPr>
    </w:lvl>
  </w:abstractNum>
  <w:abstractNum w:abstractNumId="24">
    <w:nsid w:val="495D3788"/>
    <w:multiLevelType w:val="singleLevel"/>
    <w:tmpl w:val="EA02D772"/>
    <w:lvl w:ilvl="0">
      <w:start w:val="1"/>
      <w:numFmt w:val="decimal"/>
      <w:pStyle w:val="nummering3"/>
      <w:lvlText w:val="%1."/>
      <w:lvlJc w:val="left"/>
      <w:pPr>
        <w:tabs>
          <w:tab w:val="num" w:pos="1071"/>
        </w:tabs>
        <w:ind w:left="1071" w:hanging="357"/>
      </w:pPr>
      <w:rPr>
        <w:rFonts w:ascii="Helvetica" w:hAnsi="Helvetica"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4AD805BA"/>
    <w:multiLevelType w:val="multilevel"/>
    <w:tmpl w:val="B2DAF3CE"/>
    <w:lvl w:ilvl="0">
      <w:start w:val="1"/>
      <w:numFmt w:val="decimal"/>
      <w:pStyle w:val="opsomming3"/>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0580D22"/>
    <w:multiLevelType w:val="singleLevel"/>
    <w:tmpl w:val="1D7A1D78"/>
    <w:lvl w:ilvl="0">
      <w:start w:val="1"/>
      <w:numFmt w:val="bullet"/>
      <w:lvlText w:val="-"/>
      <w:lvlJc w:val="left"/>
      <w:pPr>
        <w:tabs>
          <w:tab w:val="num" w:pos="360"/>
        </w:tabs>
        <w:ind w:left="340" w:hanging="340"/>
      </w:pPr>
      <w:rPr>
        <w:rFonts w:ascii="Times New Roman" w:hAnsi="Times New Roman" w:hint="default"/>
      </w:rPr>
    </w:lvl>
  </w:abstractNum>
  <w:abstractNum w:abstractNumId="27">
    <w:nsid w:val="51CF3238"/>
    <w:multiLevelType w:val="singleLevel"/>
    <w:tmpl w:val="1D7A1D78"/>
    <w:lvl w:ilvl="0">
      <w:start w:val="1"/>
      <w:numFmt w:val="bullet"/>
      <w:pStyle w:val="bskop2"/>
      <w:lvlText w:val="-"/>
      <w:lvlJc w:val="left"/>
      <w:pPr>
        <w:tabs>
          <w:tab w:val="num" w:pos="360"/>
        </w:tabs>
        <w:ind w:left="340" w:hanging="340"/>
      </w:pPr>
      <w:rPr>
        <w:rFonts w:ascii="Times New Roman" w:hAnsi="Times New Roman" w:hint="default"/>
      </w:rPr>
    </w:lvl>
  </w:abstractNum>
  <w:abstractNum w:abstractNumId="28">
    <w:nsid w:val="56362525"/>
    <w:multiLevelType w:val="hybridMultilevel"/>
    <w:tmpl w:val="53428FC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62F17E03"/>
    <w:multiLevelType w:val="singleLevel"/>
    <w:tmpl w:val="04130005"/>
    <w:lvl w:ilvl="0">
      <w:start w:val="1"/>
      <w:numFmt w:val="bullet"/>
      <w:pStyle w:val="KopIV"/>
      <w:lvlText w:val=""/>
      <w:lvlJc w:val="left"/>
      <w:pPr>
        <w:tabs>
          <w:tab w:val="num" w:pos="720"/>
        </w:tabs>
        <w:ind w:left="720" w:hanging="360"/>
      </w:pPr>
      <w:rPr>
        <w:rFonts w:ascii="Wingdings" w:hAnsi="Wingdings" w:hint="default"/>
      </w:rPr>
    </w:lvl>
  </w:abstractNum>
  <w:abstractNum w:abstractNumId="30">
    <w:nsid w:val="685255A9"/>
    <w:multiLevelType w:val="hybridMultilevel"/>
    <w:tmpl w:val="EA5427B0"/>
    <w:lvl w:ilvl="0" w:tplc="B78648D6">
      <w:start w:val="1"/>
      <w:numFmt w:val="bullet"/>
      <w:lvlText w:val="o"/>
      <w:lvlJc w:val="left"/>
      <w:pPr>
        <w:tabs>
          <w:tab w:val="num" w:pos="480"/>
        </w:tabs>
        <w:ind w:left="480" w:hanging="360"/>
      </w:pPr>
      <w:rPr>
        <w:rFonts w:ascii="Courier New" w:hAnsi="Courier New" w:hint="default"/>
      </w:rPr>
    </w:lvl>
    <w:lvl w:ilvl="1" w:tplc="04130003" w:tentative="1">
      <w:start w:val="1"/>
      <w:numFmt w:val="bullet"/>
      <w:lvlText w:val="o"/>
      <w:lvlJc w:val="left"/>
      <w:pPr>
        <w:tabs>
          <w:tab w:val="num" w:pos="1560"/>
        </w:tabs>
        <w:ind w:left="1560" w:hanging="360"/>
      </w:pPr>
      <w:rPr>
        <w:rFonts w:ascii="Courier New" w:hAnsi="Courier New" w:hint="default"/>
      </w:rPr>
    </w:lvl>
    <w:lvl w:ilvl="2" w:tplc="04130005" w:tentative="1">
      <w:start w:val="1"/>
      <w:numFmt w:val="bullet"/>
      <w:lvlText w:val=""/>
      <w:lvlJc w:val="left"/>
      <w:pPr>
        <w:tabs>
          <w:tab w:val="num" w:pos="2280"/>
        </w:tabs>
        <w:ind w:left="2280" w:hanging="360"/>
      </w:pPr>
      <w:rPr>
        <w:rFonts w:ascii="Wingdings" w:hAnsi="Wingdings" w:hint="default"/>
      </w:rPr>
    </w:lvl>
    <w:lvl w:ilvl="3" w:tplc="04130001" w:tentative="1">
      <w:start w:val="1"/>
      <w:numFmt w:val="bullet"/>
      <w:lvlText w:val=""/>
      <w:lvlJc w:val="left"/>
      <w:pPr>
        <w:tabs>
          <w:tab w:val="num" w:pos="3000"/>
        </w:tabs>
        <w:ind w:left="3000" w:hanging="360"/>
      </w:pPr>
      <w:rPr>
        <w:rFonts w:ascii="Symbol" w:hAnsi="Symbol" w:hint="default"/>
      </w:rPr>
    </w:lvl>
    <w:lvl w:ilvl="4" w:tplc="04130003" w:tentative="1">
      <w:start w:val="1"/>
      <w:numFmt w:val="bullet"/>
      <w:lvlText w:val="o"/>
      <w:lvlJc w:val="left"/>
      <w:pPr>
        <w:tabs>
          <w:tab w:val="num" w:pos="3720"/>
        </w:tabs>
        <w:ind w:left="3720" w:hanging="360"/>
      </w:pPr>
      <w:rPr>
        <w:rFonts w:ascii="Courier New" w:hAnsi="Courier New" w:hint="default"/>
      </w:rPr>
    </w:lvl>
    <w:lvl w:ilvl="5" w:tplc="04130005" w:tentative="1">
      <w:start w:val="1"/>
      <w:numFmt w:val="bullet"/>
      <w:lvlText w:val=""/>
      <w:lvlJc w:val="left"/>
      <w:pPr>
        <w:tabs>
          <w:tab w:val="num" w:pos="4440"/>
        </w:tabs>
        <w:ind w:left="4440" w:hanging="360"/>
      </w:pPr>
      <w:rPr>
        <w:rFonts w:ascii="Wingdings" w:hAnsi="Wingdings" w:hint="default"/>
      </w:rPr>
    </w:lvl>
    <w:lvl w:ilvl="6" w:tplc="04130001" w:tentative="1">
      <w:start w:val="1"/>
      <w:numFmt w:val="bullet"/>
      <w:lvlText w:val=""/>
      <w:lvlJc w:val="left"/>
      <w:pPr>
        <w:tabs>
          <w:tab w:val="num" w:pos="5160"/>
        </w:tabs>
        <w:ind w:left="5160" w:hanging="360"/>
      </w:pPr>
      <w:rPr>
        <w:rFonts w:ascii="Symbol" w:hAnsi="Symbol" w:hint="default"/>
      </w:rPr>
    </w:lvl>
    <w:lvl w:ilvl="7" w:tplc="04130003" w:tentative="1">
      <w:start w:val="1"/>
      <w:numFmt w:val="bullet"/>
      <w:lvlText w:val="o"/>
      <w:lvlJc w:val="left"/>
      <w:pPr>
        <w:tabs>
          <w:tab w:val="num" w:pos="5880"/>
        </w:tabs>
        <w:ind w:left="5880" w:hanging="360"/>
      </w:pPr>
      <w:rPr>
        <w:rFonts w:ascii="Courier New" w:hAnsi="Courier New" w:hint="default"/>
      </w:rPr>
    </w:lvl>
    <w:lvl w:ilvl="8" w:tplc="04130005" w:tentative="1">
      <w:start w:val="1"/>
      <w:numFmt w:val="bullet"/>
      <w:lvlText w:val=""/>
      <w:lvlJc w:val="left"/>
      <w:pPr>
        <w:tabs>
          <w:tab w:val="num" w:pos="6600"/>
        </w:tabs>
        <w:ind w:left="6600" w:hanging="360"/>
      </w:pPr>
      <w:rPr>
        <w:rFonts w:ascii="Wingdings" w:hAnsi="Wingdings" w:hint="default"/>
      </w:rPr>
    </w:lvl>
  </w:abstractNum>
  <w:abstractNum w:abstractNumId="31">
    <w:nsid w:val="6B4F0461"/>
    <w:multiLevelType w:val="singleLevel"/>
    <w:tmpl w:val="10562F72"/>
    <w:lvl w:ilvl="0">
      <w:start w:val="1"/>
      <w:numFmt w:val="bullet"/>
      <w:pStyle w:val="opsomming1"/>
      <w:lvlText w:val="-"/>
      <w:lvlJc w:val="left"/>
      <w:pPr>
        <w:tabs>
          <w:tab w:val="num" w:pos="360"/>
        </w:tabs>
        <w:ind w:left="340" w:hanging="340"/>
      </w:pPr>
      <w:rPr>
        <w:rFonts w:ascii="Times New Roman" w:hAnsi="Times New Roman" w:hint="default"/>
      </w:rPr>
    </w:lvl>
  </w:abstractNum>
  <w:abstractNum w:abstractNumId="32">
    <w:nsid w:val="6B9B682C"/>
    <w:multiLevelType w:val="singleLevel"/>
    <w:tmpl w:val="04130001"/>
    <w:lvl w:ilvl="0">
      <w:start w:val="1"/>
      <w:numFmt w:val="bullet"/>
      <w:pStyle w:val="Heading7"/>
      <w:lvlText w:val=""/>
      <w:lvlJc w:val="left"/>
      <w:pPr>
        <w:tabs>
          <w:tab w:val="num" w:pos="360"/>
        </w:tabs>
        <w:ind w:left="360" w:hanging="360"/>
      </w:pPr>
      <w:rPr>
        <w:rFonts w:ascii="Symbol" w:hAnsi="Symbol" w:hint="default"/>
      </w:rPr>
    </w:lvl>
  </w:abstractNum>
  <w:abstractNum w:abstractNumId="33">
    <w:nsid w:val="6EDF1E71"/>
    <w:multiLevelType w:val="singleLevel"/>
    <w:tmpl w:val="05FE5314"/>
    <w:lvl w:ilvl="0">
      <w:start w:val="1"/>
      <w:numFmt w:val="decimal"/>
      <w:pStyle w:val="AGPNR"/>
      <w:lvlText w:val="%1."/>
      <w:lvlJc w:val="left"/>
      <w:pPr>
        <w:tabs>
          <w:tab w:val="num" w:pos="357"/>
        </w:tabs>
        <w:ind w:left="357" w:hanging="357"/>
      </w:pPr>
      <w:rPr>
        <w:rFonts w:ascii="Helvetica" w:hAnsi="Helvetica"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nsid w:val="7A850E65"/>
    <w:multiLevelType w:val="hybridMultilevel"/>
    <w:tmpl w:val="D3A85C0E"/>
    <w:lvl w:ilvl="0" w:tplc="04130003">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nsid w:val="7B1F2294"/>
    <w:multiLevelType w:val="hybridMultilevel"/>
    <w:tmpl w:val="7BF25386"/>
    <w:lvl w:ilvl="0" w:tplc="B78648D6">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nsid w:val="7E4B53E1"/>
    <w:multiLevelType w:val="hybridMultilevel"/>
    <w:tmpl w:val="50C8980C"/>
    <w:lvl w:ilvl="0" w:tplc="B78648D6">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7E874A06"/>
    <w:multiLevelType w:val="multilevel"/>
    <w:tmpl w:val="1A6AADFC"/>
    <w:lvl w:ilvl="0">
      <w:start w:val="1"/>
      <w:numFmt w:val="decimal"/>
      <w:pStyle w:val="nummering1"/>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suff w:val="space"/>
      <w:lvlText w:val="%1.%2.%3.%4.%5.%6."/>
      <w:lvlJc w:val="left"/>
      <w:pPr>
        <w:ind w:left="1152" w:hanging="1152"/>
      </w:pPr>
    </w:lvl>
    <w:lvl w:ilvl="6">
      <w:start w:val="1"/>
      <w:numFmt w:val="decimal"/>
      <w:suff w:val="space"/>
      <w:lvlText w:val="%1.%2.%3.%4.%5.%6.%7."/>
      <w:lvlJc w:val="left"/>
      <w:pPr>
        <w:ind w:left="1296" w:hanging="1296"/>
      </w:pPr>
    </w:lvl>
    <w:lvl w:ilvl="7">
      <w:start w:val="1"/>
      <w:numFmt w:val="decimal"/>
      <w:suff w:val="space"/>
      <w:lvlText w:val="%1.%2.%3.%4.%5.%6.%7.%8."/>
      <w:lvlJc w:val="left"/>
      <w:pPr>
        <w:ind w:left="1440" w:hanging="1440"/>
      </w:pPr>
    </w:lvl>
    <w:lvl w:ilvl="8">
      <w:start w:val="1"/>
      <w:numFmt w:val="decimal"/>
      <w:suff w:val="nothing"/>
      <w:lvlText w:val="%1.%2.%3.%4.%5.%6.%7.%8.%9."/>
      <w:lvlJc w:val="left"/>
      <w:pPr>
        <w:ind w:left="1584" w:hanging="1584"/>
      </w:pPr>
    </w:lvl>
  </w:abstractNum>
  <w:num w:numId="1">
    <w:abstractNumId w:val="13"/>
  </w:num>
  <w:num w:numId="2">
    <w:abstractNumId w:val="13"/>
  </w:num>
  <w:num w:numId="3">
    <w:abstractNumId w:val="13"/>
  </w:num>
  <w:num w:numId="4">
    <w:abstractNumId w:val="23"/>
  </w:num>
  <w:num w:numId="5">
    <w:abstractNumId w:val="16"/>
  </w:num>
  <w:num w:numId="6">
    <w:abstractNumId w:val="5"/>
  </w:num>
  <w:num w:numId="7">
    <w:abstractNumId w:val="4"/>
  </w:num>
  <w:num w:numId="8">
    <w:abstractNumId w:val="6"/>
  </w:num>
  <w:num w:numId="9">
    <w:abstractNumId w:val="3"/>
  </w:num>
  <w:num w:numId="10">
    <w:abstractNumId w:val="2"/>
  </w:num>
  <w:num w:numId="11">
    <w:abstractNumId w:val="1"/>
  </w:num>
  <w:num w:numId="12">
    <w:abstractNumId w:val="0"/>
  </w:num>
  <w:num w:numId="13">
    <w:abstractNumId w:val="9"/>
  </w:num>
  <w:num w:numId="14">
    <w:abstractNumId w:val="24"/>
  </w:num>
  <w:num w:numId="15">
    <w:abstractNumId w:val="33"/>
  </w:num>
  <w:num w:numId="16">
    <w:abstractNumId w:val="37"/>
  </w:num>
  <w:num w:numId="17">
    <w:abstractNumId w:val="15"/>
  </w:num>
  <w:num w:numId="18">
    <w:abstractNumId w:val="25"/>
  </w:num>
  <w:num w:numId="19">
    <w:abstractNumId w:val="32"/>
  </w:num>
  <w:num w:numId="20">
    <w:abstractNumId w:val="29"/>
  </w:num>
  <w:num w:numId="21">
    <w:abstractNumId w:val="7"/>
  </w:num>
  <w:num w:numId="22">
    <w:abstractNumId w:val="18"/>
  </w:num>
  <w:num w:numId="23">
    <w:abstractNumId w:val="26"/>
  </w:num>
  <w:num w:numId="24">
    <w:abstractNumId w:val="27"/>
  </w:num>
  <w:num w:numId="25">
    <w:abstractNumId w:val="31"/>
  </w:num>
  <w:num w:numId="26">
    <w:abstractNumId w:val="21"/>
  </w:num>
  <w:num w:numId="27">
    <w:abstractNumId w:val="11"/>
  </w:num>
  <w:num w:numId="28">
    <w:abstractNumId w:val="28"/>
  </w:num>
  <w:num w:numId="29">
    <w:abstractNumId w:val="14"/>
  </w:num>
  <w:num w:numId="30">
    <w:abstractNumId w:val="12"/>
  </w:num>
  <w:num w:numId="31">
    <w:abstractNumId w:val="22"/>
  </w:num>
  <w:num w:numId="32">
    <w:abstractNumId w:val="8"/>
  </w:num>
  <w:num w:numId="33">
    <w:abstractNumId w:val="34"/>
  </w:num>
  <w:num w:numId="34">
    <w:abstractNumId w:val="10"/>
  </w:num>
  <w:num w:numId="35">
    <w:abstractNumId w:val="19"/>
  </w:num>
  <w:num w:numId="36">
    <w:abstractNumId w:val="17"/>
  </w:num>
  <w:num w:numId="37">
    <w:abstractNumId w:val="30"/>
  </w:num>
  <w:num w:numId="38">
    <w:abstractNumId w:val="36"/>
  </w:num>
  <w:num w:numId="39">
    <w:abstractNumId w:val="35"/>
  </w:num>
  <w:num w:numId="40">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nl-NL" w:vendorID="9" w:dllVersion="512" w:checkStyle="1"/>
  <w:activeWritingStyle w:appName="MSWord" w:lang="fr-FR" w:vendorID="9" w:dllVersion="512" w:checkStyle="1"/>
  <w:activeWritingStyle w:appName="MSWord" w:lang="nl-NL"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rawingGridVerticalSpacing w:val="129"/>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2eOndertekenaarVinkje" w:val="0"/>
    <w:docVar w:name="AanmaakDatum" w:val="27-05-2003"/>
    <w:docVar w:name="Aantal" w:val="1"/>
    <w:docVar w:name="AkkoordOpdracht" w:val="1"/>
    <w:docVar w:name="AkkoordProject" w:val="1"/>
    <w:docVar w:name="Auteurs" w:val="Ruud (R.M.W.) Jansen"/>
    <w:docVar w:name="Bedrijf" w:val="HVL Eindhoven"/>
    <w:docVar w:name="BedrijfID" w:val="12"/>
    <w:docVar w:name="BijlageCC" w:val="0"/>
    <w:docVar w:name="DatumBespreking" w:val="&lt;Dat.update&gt;"/>
    <w:docVar w:name="DatumOpgesteld" w:val="15-06-2007"/>
    <w:docVar w:name="DocRegDocType" w:val="U"/>
    <w:docVar w:name="DocRegStatus" w:val="0"/>
    <w:docVar w:name="Document" w:val="Rapport"/>
    <w:docVar w:name="Documentnaam" w:val="&lt;Doc.naam&gt;"/>
    <w:docVar w:name="Documentnr" w:val="&lt;Doc.nummer&gt;"/>
    <w:docVar w:name="Doorkiesfaxnummer" w:val="040 - 292 95 07"/>
    <w:docVar w:name="Doorkiesnummer" w:val="040 - 292 94 10"/>
    <w:docVar w:name="DummyAantalPagGeplaatst" w:val="1"/>
    <w:docVar w:name="Eerste" w:val="1"/>
    <w:docVar w:name="Email" w:val="f.f.j.g.peeters@hvl.nl"/>
    <w:docVar w:name="GebrDRContactID" w:val="2"/>
    <w:docVar w:name="LicCode" w:val="TBI"/>
    <w:docVar w:name="MergeLayout" w:val="RelatieBeheer"/>
    <w:docVar w:name="MergeStatus" w:val="-1"/>
    <w:docVar w:name="NaamKlant" w:val="Brabant Water"/>
    <w:docVar w:name="NaamProject" w:val="&lt;Project&gt;"/>
    <w:docVar w:name="NawFile" w:val="Single.naw"/>
    <w:docVar w:name="Ondertekenaar" w:val="Bogers A.M."/>
    <w:docVar w:name="OndertekenaarVoluit" w:val="ir. A.M. Bogers"/>
    <w:docVar w:name="Onderwerp" w:val="Water productie Bedrijf Eindhoven_x000d__x000a_Deel 1 Winning"/>
    <w:docVar w:name="PlaatsKixCode" w:val="0"/>
    <w:docVar w:name="Project" w:val="Ombouw P8/PSMX Water productie Bedrijf Eindhoven"/>
    <w:docVar w:name="ReactieDatum_Status" w:val="0"/>
    <w:docVar w:name="Referentie" w:val="Bijlage 01"/>
    <w:docVar w:name="Sjabloon" w:val="RAPPORT"/>
    <w:docVar w:name="Status" w:val="Definitief"/>
    <w:docVar w:name="Taal" w:val="NL"/>
    <w:docVar w:name="Titel" w:val="Besturingsplan"/>
    <w:docVar w:name="UserName" w:val="F.F.J.G.Peeters"/>
    <w:docVar w:name="Versie" w:val="4.6.7"/>
    <w:docVar w:name="VersieMaatwerk" w:val="2.4"/>
    <w:docVar w:name="Versienummer" w:val="2.0"/>
    <w:docVar w:name="VervalDatum" w:val="29-06-2007"/>
    <w:docVar w:name="VervalDatum_Termijnen" w:val="14 dagen"/>
    <w:docVar w:name="VestigingID" w:val="0"/>
    <w:docVar w:name="VoorAkkoordNaam_Status" w:val="0"/>
    <w:docVar w:name="Wijzig" w:val="1"/>
  </w:docVars>
  <w:rsids>
    <w:rsidRoot w:val="00BF5DB3"/>
    <w:rsid w:val="00016BAC"/>
    <w:rsid w:val="00026EF5"/>
    <w:rsid w:val="00046677"/>
    <w:rsid w:val="00061C2E"/>
    <w:rsid w:val="00082132"/>
    <w:rsid w:val="00083EA2"/>
    <w:rsid w:val="000843F0"/>
    <w:rsid w:val="00085BB4"/>
    <w:rsid w:val="00096E7F"/>
    <w:rsid w:val="00124E2B"/>
    <w:rsid w:val="001259A3"/>
    <w:rsid w:val="00196AB6"/>
    <w:rsid w:val="001A2E1F"/>
    <w:rsid w:val="001B42F5"/>
    <w:rsid w:val="00273266"/>
    <w:rsid w:val="002830FD"/>
    <w:rsid w:val="002B3287"/>
    <w:rsid w:val="002B68F5"/>
    <w:rsid w:val="00366622"/>
    <w:rsid w:val="003C49E7"/>
    <w:rsid w:val="00411AB6"/>
    <w:rsid w:val="00475361"/>
    <w:rsid w:val="00547ACA"/>
    <w:rsid w:val="0056144A"/>
    <w:rsid w:val="005966E0"/>
    <w:rsid w:val="005A4384"/>
    <w:rsid w:val="005B51B8"/>
    <w:rsid w:val="006117F4"/>
    <w:rsid w:val="00654E69"/>
    <w:rsid w:val="006D3C2C"/>
    <w:rsid w:val="00763EEC"/>
    <w:rsid w:val="008550F9"/>
    <w:rsid w:val="00894815"/>
    <w:rsid w:val="009019CE"/>
    <w:rsid w:val="00940EB6"/>
    <w:rsid w:val="00973BAD"/>
    <w:rsid w:val="009768DC"/>
    <w:rsid w:val="009E6C07"/>
    <w:rsid w:val="009F6BB2"/>
    <w:rsid w:val="00A05832"/>
    <w:rsid w:val="00AA217B"/>
    <w:rsid w:val="00B41D48"/>
    <w:rsid w:val="00B46B0D"/>
    <w:rsid w:val="00BA53B5"/>
    <w:rsid w:val="00BB5EEC"/>
    <w:rsid w:val="00BE6596"/>
    <w:rsid w:val="00BF23E7"/>
    <w:rsid w:val="00BF5DB3"/>
    <w:rsid w:val="00CE2A82"/>
    <w:rsid w:val="00D04B6F"/>
    <w:rsid w:val="00D43AFA"/>
    <w:rsid w:val="00DC48DF"/>
    <w:rsid w:val="00DD6B52"/>
    <w:rsid w:val="00E02E80"/>
    <w:rsid w:val="00E676A5"/>
    <w:rsid w:val="00EE12EE"/>
    <w:rsid w:val="00F37BF4"/>
    <w:rsid w:val="00F56D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exact"/>
    </w:pPr>
    <w:rPr>
      <w:rFonts w:ascii="Arial" w:hAnsi="Arial"/>
      <w:sz w:val="19"/>
    </w:rPr>
  </w:style>
  <w:style w:type="paragraph" w:styleId="Heading1">
    <w:name w:val="heading 1"/>
    <w:aliases w:val="Hoofdstuk"/>
    <w:basedOn w:val="Normal"/>
    <w:next w:val="Normal"/>
    <w:qFormat/>
    <w:pPr>
      <w:keepNext/>
      <w:numPr>
        <w:numId w:val="1"/>
      </w:numPr>
      <w:tabs>
        <w:tab w:val="clear" w:pos="0"/>
        <w:tab w:val="left" w:pos="280"/>
      </w:tabs>
      <w:spacing w:before="240" w:after="240"/>
      <w:ind w:left="280" w:hanging="280"/>
      <w:outlineLvl w:val="0"/>
    </w:pPr>
    <w:rPr>
      <w:b/>
      <w:sz w:val="24"/>
    </w:rPr>
  </w:style>
  <w:style w:type="paragraph" w:styleId="Heading2">
    <w:name w:val="heading 2"/>
    <w:aliases w:val="Paragraaf"/>
    <w:basedOn w:val="Heading1"/>
    <w:next w:val="Normal"/>
    <w:qFormat/>
    <w:pPr>
      <w:numPr>
        <w:ilvl w:val="1"/>
        <w:numId w:val="2"/>
      </w:numPr>
      <w:tabs>
        <w:tab w:val="clear" w:pos="0"/>
        <w:tab w:val="clear" w:pos="280"/>
        <w:tab w:val="left" w:pos="320"/>
      </w:tabs>
      <w:spacing w:after="0"/>
      <w:ind w:left="320" w:hanging="320"/>
      <w:outlineLvl w:val="1"/>
    </w:pPr>
    <w:rPr>
      <w:sz w:val="19"/>
    </w:rPr>
  </w:style>
  <w:style w:type="paragraph" w:styleId="Heading3">
    <w:name w:val="heading 3"/>
    <w:aliases w:val="Subparagraaf"/>
    <w:basedOn w:val="Heading2"/>
    <w:next w:val="Normal"/>
    <w:autoRedefine/>
    <w:qFormat/>
    <w:rsid w:val="00CE2A82"/>
    <w:pPr>
      <w:numPr>
        <w:ilvl w:val="2"/>
        <w:numId w:val="3"/>
      </w:numPr>
      <w:tabs>
        <w:tab w:val="clear" w:pos="320"/>
        <w:tab w:val="left" w:pos="360"/>
      </w:tabs>
      <w:outlineLvl w:val="2"/>
    </w:pPr>
    <w:rPr>
      <w:sz w:val="18"/>
    </w:rPr>
  </w:style>
  <w:style w:type="paragraph" w:styleId="Heading4">
    <w:name w:val="heading 4"/>
    <w:aliases w:val="Kopje"/>
    <w:basedOn w:val="Normal"/>
    <w:next w:val="Standaardzonderwitregel"/>
    <w:qFormat/>
    <w:pPr>
      <w:keepNext/>
      <w:keepLines/>
      <w:spacing w:before="252" w:line="240" w:lineRule="atLeast"/>
      <w:jc w:val="both"/>
      <w:outlineLvl w:val="3"/>
    </w:pPr>
    <w:rPr>
      <w:rFonts w:ascii="Helvetica" w:hAnsi="Helvetica"/>
      <w:b/>
      <w:sz w:val="20"/>
    </w:rPr>
  </w:style>
  <w:style w:type="paragraph" w:styleId="Heading5">
    <w:name w:val="heading 5"/>
    <w:aliases w:val="Kop 1A"/>
    <w:basedOn w:val="Heading1"/>
    <w:next w:val="Normal"/>
    <w:qFormat/>
    <w:pPr>
      <w:numPr>
        <w:ilvl w:val="4"/>
        <w:numId w:val="20"/>
      </w:numPr>
      <w:tabs>
        <w:tab w:val="clear" w:pos="280"/>
      </w:tabs>
      <w:spacing w:after="0" w:line="240" w:lineRule="atLeast"/>
      <w:ind w:left="1008" w:hanging="1008"/>
      <w:jc w:val="both"/>
      <w:outlineLvl w:val="4"/>
    </w:pPr>
    <w:rPr>
      <w:rFonts w:ascii="Helvetica" w:hAnsi="Helvetica"/>
      <w:caps/>
      <w:sz w:val="28"/>
    </w:rPr>
  </w:style>
  <w:style w:type="paragraph" w:styleId="Heading6">
    <w:name w:val="heading 6"/>
    <w:basedOn w:val="Normal"/>
    <w:next w:val="Standaardzonderwitregel"/>
    <w:qFormat/>
    <w:pPr>
      <w:numPr>
        <w:ilvl w:val="3"/>
        <w:numId w:val="19"/>
      </w:numPr>
      <w:tabs>
        <w:tab w:val="clear" w:pos="360"/>
      </w:tabs>
      <w:spacing w:before="240" w:line="240" w:lineRule="atLeast"/>
      <w:ind w:left="864" w:hanging="864"/>
      <w:jc w:val="both"/>
      <w:outlineLvl w:val="5"/>
    </w:pPr>
    <w:rPr>
      <w:rFonts w:ascii="Helvetica" w:hAnsi="Helvetica"/>
      <w:b/>
      <w:sz w:val="20"/>
    </w:rPr>
  </w:style>
  <w:style w:type="paragraph" w:styleId="Heading7">
    <w:name w:val="heading 7"/>
    <w:basedOn w:val="Normal"/>
    <w:next w:val="Standaardzonderwitregel"/>
    <w:qFormat/>
    <w:pPr>
      <w:numPr>
        <w:ilvl w:val="4"/>
        <w:numId w:val="19"/>
      </w:numPr>
      <w:tabs>
        <w:tab w:val="clear" w:pos="360"/>
      </w:tabs>
      <w:spacing w:before="252" w:line="240" w:lineRule="atLeast"/>
      <w:ind w:left="1008" w:hanging="1008"/>
      <w:jc w:val="both"/>
      <w:outlineLvl w:val="6"/>
    </w:pPr>
    <w:rPr>
      <w:rFonts w:ascii="Helvetica" w:hAnsi="Helvetica"/>
      <w:b/>
      <w:sz w:val="20"/>
    </w:rPr>
  </w:style>
  <w:style w:type="paragraph" w:styleId="Heading8">
    <w:name w:val="heading 8"/>
    <w:basedOn w:val="Normal"/>
    <w:next w:val="Normal"/>
    <w:qFormat/>
    <w:pPr>
      <w:spacing w:before="252" w:after="60" w:line="240" w:lineRule="atLeast"/>
      <w:jc w:val="both"/>
      <w:outlineLvl w:val="7"/>
    </w:pPr>
    <w:rPr>
      <w:i/>
      <w:sz w:val="20"/>
    </w:rPr>
  </w:style>
  <w:style w:type="paragraph" w:styleId="Heading9">
    <w:name w:val="heading 9"/>
    <w:basedOn w:val="Normal"/>
    <w:next w:val="Normal"/>
    <w:qFormat/>
    <w:pPr>
      <w:spacing w:before="252" w:after="60" w:line="240" w:lineRule="atLeast"/>
      <w:jc w:val="both"/>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zonderwitregel">
    <w:name w:val="Standaard zonder witregel"/>
    <w:basedOn w:val="Normal"/>
    <w:next w:val="Normal"/>
    <w:pPr>
      <w:spacing w:line="240" w:lineRule="atLeast"/>
      <w:jc w:val="both"/>
    </w:pPr>
    <w:rPr>
      <w:rFonts w:ascii="Helvetica" w:hAnsi="Helvetica"/>
      <w:sz w:val="20"/>
    </w:rPr>
  </w:style>
  <w:style w:type="character" w:customStyle="1" w:styleId="Huisstijl-Gegeven">
    <w:name w:val="Huisstijl-Gegeven"/>
    <w:rPr>
      <w:noProof/>
    </w:rPr>
  </w:style>
  <w:style w:type="character" w:customStyle="1" w:styleId="Huisstijl-Kopje">
    <w:name w:val="Huisstijl-Kopje"/>
    <w:rPr>
      <w:rFonts w:ascii="Arial" w:hAnsi="Arial"/>
      <w:b/>
      <w:noProof/>
      <w:sz w:val="14"/>
    </w:rPr>
  </w:style>
  <w:style w:type="character" w:customStyle="1" w:styleId="Huisstijl-Kopje-Fax">
    <w:name w:val="Huisstijl-Kopje-Fax"/>
    <w:rPr>
      <w:rFonts w:ascii="Arial" w:hAnsi="Arial"/>
      <w:b/>
      <w:noProof/>
      <w:sz w:val="16"/>
    </w:rPr>
  </w:style>
  <w:style w:type="paragraph" w:customStyle="1" w:styleId="Huisstijl-Logo">
    <w:name w:val="Huisstijl-Logo"/>
    <w:basedOn w:val="Normal"/>
    <w:pPr>
      <w:spacing w:before="200" w:line="360" w:lineRule="exact"/>
    </w:pPr>
    <w:rPr>
      <w:rFonts w:ascii="Frutiger 55 Roman" w:hAnsi="Frutiger 55 Roman"/>
      <w:b/>
      <w:noProof/>
      <w:spacing w:val="-14"/>
      <w:sz w:val="30"/>
    </w:rPr>
  </w:style>
  <w:style w:type="paragraph" w:customStyle="1" w:styleId="Huisstijl-Logo-Compact">
    <w:name w:val="Huisstijl-Logo-Compact"/>
    <w:basedOn w:val="Normal"/>
    <w:pPr>
      <w:spacing w:before="100" w:line="220" w:lineRule="exact"/>
    </w:pPr>
    <w:rPr>
      <w:rFonts w:ascii="Frutiger 55 Roman" w:hAnsi="Frutiger 55 Roman"/>
      <w:b/>
      <w:noProof/>
      <w:spacing w:val="-6"/>
      <w:sz w:val="24"/>
    </w:rPr>
  </w:style>
  <w:style w:type="paragraph" w:customStyle="1" w:styleId="Huisstijl-Logo-Onderschrift">
    <w:name w:val="Huisstijl-Logo-Onderschrift"/>
    <w:basedOn w:val="Normal"/>
    <w:pPr>
      <w:spacing w:line="280" w:lineRule="exact"/>
    </w:pPr>
    <w:rPr>
      <w:rFonts w:ascii="Frutiger" w:hAnsi="Frutiger"/>
      <w:b/>
      <w:noProof/>
      <w:spacing w:val="-8"/>
      <w:sz w:val="18"/>
    </w:rPr>
  </w:style>
  <w:style w:type="paragraph" w:customStyle="1" w:styleId="Huisstijl-Naw">
    <w:name w:val="Huisstijl-Naw"/>
    <w:basedOn w:val="Normal"/>
    <w:rPr>
      <w:noProof/>
    </w:rPr>
  </w:style>
  <w:style w:type="character" w:customStyle="1" w:styleId="Huisstijl-Sjabloonnaam">
    <w:name w:val="Huisstijl-Sjabloonnaam"/>
    <w:rPr>
      <w:rFonts w:ascii="Arial" w:hAnsi="Arial"/>
      <w:b/>
      <w:noProof/>
      <w:sz w:val="24"/>
    </w:rPr>
  </w:style>
  <w:style w:type="paragraph" w:customStyle="1" w:styleId="Huisstijl-Voorwaarden">
    <w:name w:val="Huisstijl-Voorwaarden"/>
    <w:basedOn w:val="Normal"/>
    <w:pPr>
      <w:spacing w:line="160" w:lineRule="exact"/>
    </w:pPr>
    <w:rPr>
      <w:noProof/>
      <w:sz w:val="14"/>
    </w:rPr>
  </w:style>
  <w:style w:type="paragraph" w:styleId="TOC1">
    <w:name w:val="toc 1"/>
    <w:basedOn w:val="Normal"/>
    <w:next w:val="Normal"/>
    <w:semiHidden/>
    <w:pPr>
      <w:keepNext/>
      <w:tabs>
        <w:tab w:val="left" w:pos="840"/>
        <w:tab w:val="right" w:pos="7080"/>
      </w:tabs>
      <w:spacing w:before="240"/>
      <w:ind w:left="840" w:hanging="840"/>
    </w:pPr>
    <w:rPr>
      <w:noProof/>
    </w:rPr>
  </w:style>
  <w:style w:type="paragraph" w:styleId="TOC2">
    <w:name w:val="toc 2"/>
    <w:basedOn w:val="TOC1"/>
    <w:next w:val="Normal"/>
    <w:semiHidden/>
    <w:pPr>
      <w:spacing w:before="0"/>
    </w:pPr>
  </w:style>
  <w:style w:type="paragraph" w:styleId="TOC3">
    <w:name w:val="toc 3"/>
    <w:basedOn w:val="TOC1"/>
    <w:next w:val="Normal"/>
    <w:semiHidden/>
    <w:pPr>
      <w:spacing w:before="0"/>
    </w:pPr>
  </w:style>
  <w:style w:type="paragraph" w:customStyle="1" w:styleId="Kop1zondernummer">
    <w:name w:val="Kop 1 zonder nummer"/>
    <w:basedOn w:val="Heading1"/>
    <w:pPr>
      <w:numPr>
        <w:numId w:val="0"/>
      </w:numPr>
      <w:tabs>
        <w:tab w:val="clear" w:pos="280"/>
      </w:tabs>
    </w:pPr>
  </w:style>
  <w:style w:type="paragraph" w:customStyle="1" w:styleId="Kop2zondernummer">
    <w:name w:val="Kop 2 zonder nummer"/>
    <w:basedOn w:val="Heading2"/>
    <w:pPr>
      <w:numPr>
        <w:ilvl w:val="0"/>
        <w:numId w:val="0"/>
      </w:numPr>
      <w:tabs>
        <w:tab w:val="clear" w:pos="320"/>
      </w:tabs>
    </w:pPr>
  </w:style>
  <w:style w:type="paragraph" w:customStyle="1" w:styleId="Kop3zondernummer">
    <w:name w:val="Kop 3 zonder nummer"/>
    <w:basedOn w:val="Heading3"/>
    <w:pPr>
      <w:numPr>
        <w:ilvl w:val="0"/>
        <w:numId w:val="0"/>
      </w:numPr>
    </w:pPr>
  </w:style>
  <w:style w:type="paragraph" w:styleId="Header">
    <w:name w:val="header"/>
    <w:basedOn w:val="Normal"/>
    <w:pPr>
      <w:tabs>
        <w:tab w:val="center" w:pos="3510"/>
        <w:tab w:val="right" w:pos="7020"/>
      </w:tabs>
    </w:pPr>
  </w:style>
  <w:style w:type="paragraph" w:styleId="Footer">
    <w:name w:val="footer"/>
    <w:basedOn w:val="Normal"/>
    <w:pPr>
      <w:tabs>
        <w:tab w:val="center" w:pos="3510"/>
        <w:tab w:val="right" w:pos="7020"/>
      </w:tabs>
    </w:pPr>
  </w:style>
  <w:style w:type="paragraph" w:customStyle="1" w:styleId="KolomHeader">
    <w:name w:val="KolomHeader"/>
    <w:basedOn w:val="Normal"/>
    <w:rPr>
      <w:rFonts w:ascii="Arial (W1)" w:hAnsi="Arial (W1)"/>
      <w:b/>
      <w:color w:val="FFFFFF"/>
      <w:sz w:val="18"/>
    </w:rPr>
  </w:style>
  <w:style w:type="paragraph" w:customStyle="1" w:styleId="TabelData">
    <w:name w:val="TabelData"/>
    <w:basedOn w:val="Normal"/>
    <w:next w:val="Normal"/>
    <w:rPr>
      <w:sz w:val="16"/>
    </w:rPr>
  </w:style>
  <w:style w:type="paragraph" w:styleId="ListBullet">
    <w:name w:val="List Bullet"/>
    <w:basedOn w:val="Normal"/>
    <w:autoRedefine/>
    <w:pPr>
      <w:numPr>
        <w:numId w:val="35"/>
      </w:numPr>
      <w:ind w:right="-1530"/>
    </w:pPr>
  </w:style>
  <w:style w:type="paragraph" w:styleId="ListBullet2">
    <w:name w:val="List Bullet 2"/>
    <w:basedOn w:val="Normal"/>
    <w:autoRedefine/>
    <w:pPr>
      <w:numPr>
        <w:numId w:val="4"/>
      </w:numPr>
      <w:ind w:left="1068" w:right="-1435"/>
    </w:pPr>
  </w:style>
  <w:style w:type="paragraph" w:styleId="ListBullet3">
    <w:name w:val="List Bullet 3"/>
    <w:basedOn w:val="Normal"/>
    <w:autoRedefine/>
    <w:pPr>
      <w:numPr>
        <w:numId w:val="5"/>
      </w:numPr>
    </w:pPr>
  </w:style>
  <w:style w:type="paragraph" w:customStyle="1" w:styleId="code">
    <w:name w:val="code"/>
    <w:basedOn w:val="Normal"/>
    <w:next w:val="Normal"/>
    <w:pPr>
      <w:shd w:val="pct5" w:color="auto" w:fill="FFFFFF"/>
      <w:spacing w:line="200" w:lineRule="exact"/>
    </w:pPr>
    <w:rPr>
      <w:rFonts w:ascii="Courier (W1)" w:hAnsi="Courier (W1)"/>
      <w:sz w:val="16"/>
    </w:rPr>
  </w:style>
  <w:style w:type="paragraph" w:styleId="Caption">
    <w:name w:val="caption"/>
    <w:basedOn w:val="Normal"/>
    <w:next w:val="Normal"/>
    <w:qFormat/>
    <w:pPr>
      <w:spacing w:before="120" w:after="120"/>
      <w:jc w:val="both"/>
    </w:pPr>
    <w:rPr>
      <w:rFonts w:ascii="Helvetica" w:hAnsi="Helvetica"/>
      <w:b/>
      <w:sz w:val="20"/>
    </w:rPr>
  </w:style>
  <w:style w:type="paragraph" w:customStyle="1" w:styleId="nummering1">
    <w:name w:val="nummering 1"/>
    <w:basedOn w:val="Standaardzonderwitregel"/>
    <w:pPr>
      <w:numPr>
        <w:numId w:val="16"/>
      </w:numPr>
      <w:tabs>
        <w:tab w:val="num" w:pos="360"/>
      </w:tabs>
      <w:ind w:left="360" w:hanging="360"/>
    </w:pPr>
  </w:style>
  <w:style w:type="paragraph" w:customStyle="1" w:styleId="nummering2">
    <w:name w:val="nummering 2"/>
    <w:basedOn w:val="Standaardzonderwitregel"/>
    <w:pPr>
      <w:numPr>
        <w:numId w:val="17"/>
      </w:numPr>
      <w:tabs>
        <w:tab w:val="num" w:pos="717"/>
      </w:tabs>
      <w:ind w:left="714" w:hanging="357"/>
    </w:pPr>
  </w:style>
  <w:style w:type="paragraph" w:customStyle="1" w:styleId="opsomming1">
    <w:name w:val="opsomming 1"/>
    <w:basedOn w:val="Standaardzonderwitregel"/>
    <w:pPr>
      <w:numPr>
        <w:numId w:val="25"/>
      </w:numPr>
    </w:pPr>
  </w:style>
  <w:style w:type="paragraph" w:customStyle="1" w:styleId="opsomming2">
    <w:name w:val="opsomming 2"/>
    <w:basedOn w:val="opsomming1"/>
    <w:pPr>
      <w:numPr>
        <w:numId w:val="21"/>
      </w:numPr>
      <w:tabs>
        <w:tab w:val="clear" w:pos="717"/>
        <w:tab w:val="num" w:pos="360"/>
      </w:tabs>
      <w:ind w:left="340" w:hanging="340"/>
    </w:pPr>
  </w:style>
  <w:style w:type="paragraph" w:customStyle="1" w:styleId="plaatje">
    <w:name w:val="plaatje"/>
    <w:basedOn w:val="Normal"/>
    <w:next w:val="Normal"/>
    <w:pPr>
      <w:spacing w:before="252" w:line="240" w:lineRule="atLeast"/>
      <w:jc w:val="both"/>
    </w:pPr>
    <w:rPr>
      <w:rFonts w:ascii="Helvetica" w:hAnsi="Helvetica"/>
      <w:b/>
      <w:sz w:val="20"/>
    </w:rPr>
  </w:style>
  <w:style w:type="paragraph" w:styleId="BodyTextIndent">
    <w:name w:val="Body Text Indent"/>
    <w:basedOn w:val="Normal"/>
    <w:pPr>
      <w:spacing w:before="252"/>
      <w:ind w:left="720"/>
      <w:jc w:val="both"/>
    </w:pPr>
    <w:rPr>
      <w:rFonts w:ascii="Helvetica" w:hAnsi="Helvetica"/>
      <w:sz w:val="20"/>
    </w:rPr>
  </w:style>
  <w:style w:type="paragraph" w:customStyle="1" w:styleId="Rapporttitel">
    <w:name w:val="Rapporttitel"/>
    <w:basedOn w:val="Standaardzonderwitregel"/>
    <w:next w:val="Normal"/>
    <w:pPr>
      <w:spacing w:line="400" w:lineRule="exact"/>
    </w:pPr>
    <w:rPr>
      <w:b/>
      <w:sz w:val="32"/>
    </w:rPr>
  </w:style>
  <w:style w:type="paragraph" w:customStyle="1" w:styleId="tabelkopje">
    <w:name w:val="tabelkopje"/>
    <w:basedOn w:val="Standaardzonderwitregel"/>
    <w:pPr>
      <w:jc w:val="left"/>
    </w:pPr>
    <w:rPr>
      <w:b/>
      <w:sz w:val="16"/>
    </w:rPr>
  </w:style>
  <w:style w:type="paragraph" w:customStyle="1" w:styleId="Inspringen1">
    <w:name w:val="Inspringen1"/>
    <w:basedOn w:val="Standaardzonderwitregel"/>
    <w:pPr>
      <w:ind w:left="357"/>
    </w:pPr>
  </w:style>
  <w:style w:type="paragraph" w:customStyle="1" w:styleId="Inspringen2">
    <w:name w:val="Inspringen2"/>
    <w:basedOn w:val="Inspringen1"/>
    <w:pPr>
      <w:ind w:left="714"/>
    </w:pPr>
  </w:style>
  <w:style w:type="paragraph" w:customStyle="1" w:styleId="kleinkopje">
    <w:name w:val="kleinkopje"/>
    <w:basedOn w:val="Normal"/>
    <w:pPr>
      <w:tabs>
        <w:tab w:val="left" w:pos="567"/>
        <w:tab w:val="left" w:pos="1134"/>
        <w:tab w:val="left" w:pos="1701"/>
        <w:tab w:val="left" w:pos="2268"/>
        <w:tab w:val="left" w:pos="3402"/>
        <w:tab w:val="left" w:pos="4536"/>
        <w:tab w:val="right" w:pos="9356"/>
      </w:tabs>
      <w:spacing w:line="240" w:lineRule="auto"/>
      <w:jc w:val="both"/>
    </w:pPr>
    <w:rPr>
      <w:rFonts w:ascii="Helvetica" w:hAnsi="Helvetica"/>
      <w:b/>
      <w:sz w:val="12"/>
    </w:rPr>
  </w:style>
  <w:style w:type="paragraph" w:customStyle="1" w:styleId="x">
    <w:name w:val="x"/>
    <w:basedOn w:val="Standaardzonderwitregel"/>
    <w:pPr>
      <w:spacing w:line="240" w:lineRule="exact"/>
    </w:pPr>
    <w:rPr>
      <w:b/>
      <w:sz w:val="12"/>
    </w:rPr>
  </w:style>
  <w:style w:type="paragraph" w:styleId="TOC4">
    <w:name w:val="toc 4"/>
    <w:basedOn w:val="Normal"/>
    <w:next w:val="Normal"/>
    <w:autoRedefine/>
    <w:semiHidden/>
    <w:pPr>
      <w:tabs>
        <w:tab w:val="left" w:pos="567"/>
        <w:tab w:val="left" w:pos="680"/>
      </w:tabs>
      <w:spacing w:line="240" w:lineRule="atLeast"/>
      <w:ind w:left="567" w:hanging="567"/>
      <w:jc w:val="both"/>
    </w:pPr>
    <w:rPr>
      <w:rFonts w:ascii="Helvetica" w:hAnsi="Helvetica"/>
      <w:sz w:val="20"/>
    </w:rPr>
  </w:style>
  <w:style w:type="paragraph" w:styleId="TOC5">
    <w:name w:val="toc 5"/>
    <w:basedOn w:val="Normal"/>
    <w:next w:val="Normal"/>
    <w:autoRedefine/>
    <w:semiHidden/>
    <w:pPr>
      <w:tabs>
        <w:tab w:val="right" w:pos="9497"/>
      </w:tabs>
      <w:spacing w:before="240" w:line="240" w:lineRule="atLeast"/>
      <w:ind w:left="1429"/>
      <w:jc w:val="both"/>
    </w:pPr>
    <w:rPr>
      <w:rFonts w:ascii="Helvetica" w:hAnsi="Helvetica"/>
      <w:sz w:val="20"/>
    </w:rPr>
  </w:style>
  <w:style w:type="paragraph" w:styleId="TOC6">
    <w:name w:val="toc 6"/>
    <w:basedOn w:val="Normal"/>
    <w:next w:val="Normal"/>
    <w:autoRedefine/>
    <w:semiHidden/>
    <w:pPr>
      <w:tabs>
        <w:tab w:val="right" w:pos="9497"/>
      </w:tabs>
      <w:spacing w:line="240" w:lineRule="atLeast"/>
      <w:ind w:left="1191"/>
      <w:jc w:val="both"/>
    </w:pPr>
    <w:rPr>
      <w:rFonts w:ascii="Helvetica" w:hAnsi="Helvetica"/>
      <w:sz w:val="20"/>
    </w:rPr>
  </w:style>
  <w:style w:type="paragraph" w:styleId="TOC7">
    <w:name w:val="toc 7"/>
    <w:basedOn w:val="Normal"/>
    <w:next w:val="Normal"/>
    <w:autoRedefine/>
    <w:semiHidden/>
    <w:pPr>
      <w:tabs>
        <w:tab w:val="right" w:pos="9497"/>
      </w:tabs>
      <w:spacing w:line="240" w:lineRule="atLeast"/>
      <w:ind w:left="1985"/>
      <w:jc w:val="both"/>
    </w:pPr>
    <w:rPr>
      <w:rFonts w:ascii="Helvetica" w:hAnsi="Helvetica"/>
      <w:sz w:val="20"/>
    </w:rPr>
  </w:style>
  <w:style w:type="paragraph" w:styleId="TOC8">
    <w:name w:val="toc 8"/>
    <w:basedOn w:val="Normal"/>
    <w:next w:val="Normal"/>
    <w:autoRedefine/>
    <w:semiHidden/>
    <w:pPr>
      <w:spacing w:before="252" w:line="240" w:lineRule="atLeast"/>
      <w:ind w:left="1400"/>
      <w:jc w:val="both"/>
    </w:pPr>
    <w:rPr>
      <w:rFonts w:ascii="Helvetica" w:hAnsi="Helvetica"/>
      <w:sz w:val="20"/>
    </w:rPr>
  </w:style>
  <w:style w:type="paragraph" w:styleId="TOC9">
    <w:name w:val="toc 9"/>
    <w:basedOn w:val="Normal"/>
    <w:next w:val="Normal"/>
    <w:autoRedefine/>
    <w:semiHidden/>
    <w:pPr>
      <w:spacing w:before="252" w:line="240" w:lineRule="atLeast"/>
      <w:ind w:left="1600"/>
      <w:jc w:val="both"/>
    </w:pPr>
    <w:rPr>
      <w:rFonts w:ascii="Helvetica" w:hAnsi="Helvetica"/>
      <w:sz w:val="20"/>
    </w:rPr>
  </w:style>
  <w:style w:type="paragraph" w:customStyle="1" w:styleId="inspringen3">
    <w:name w:val="inspringen3"/>
    <w:basedOn w:val="Standaardzonderwitregel"/>
    <w:pPr>
      <w:ind w:left="1072"/>
    </w:pPr>
  </w:style>
  <w:style w:type="paragraph" w:customStyle="1" w:styleId="nummering3">
    <w:name w:val="nummering 3"/>
    <w:basedOn w:val="Standaardzonderwitregel"/>
    <w:pPr>
      <w:numPr>
        <w:numId w:val="14"/>
      </w:numPr>
    </w:pPr>
  </w:style>
  <w:style w:type="paragraph" w:customStyle="1" w:styleId="opsomming3">
    <w:name w:val="opsomming 3"/>
    <w:basedOn w:val="Standaardzonderwitregel"/>
    <w:pPr>
      <w:numPr>
        <w:numId w:val="18"/>
      </w:numPr>
      <w:tabs>
        <w:tab w:val="num" w:pos="1071"/>
      </w:tabs>
      <w:ind w:left="1071" w:hanging="357"/>
    </w:pPr>
  </w:style>
  <w:style w:type="paragraph" w:customStyle="1" w:styleId="opsomming0">
    <w:name w:val="opsomming0"/>
    <w:basedOn w:val="Standaardzonderwitregel"/>
  </w:style>
  <w:style w:type="paragraph" w:customStyle="1" w:styleId="dockoptekst">
    <w:name w:val="dockoptekst"/>
    <w:basedOn w:val="Normal"/>
    <w:pPr>
      <w:spacing w:before="40" w:line="240" w:lineRule="atLeast"/>
    </w:pPr>
    <w:rPr>
      <w:rFonts w:ascii="Helvetica" w:hAnsi="Helvetica"/>
      <w:b/>
      <w:sz w:val="28"/>
    </w:rPr>
  </w:style>
  <w:style w:type="paragraph" w:customStyle="1" w:styleId="AGPNR">
    <w:name w:val="AGPNR"/>
    <w:basedOn w:val="Normal"/>
    <w:next w:val="opsomming0"/>
    <w:pPr>
      <w:numPr>
        <w:numId w:val="15"/>
      </w:numPr>
      <w:spacing w:before="252" w:line="240" w:lineRule="atLeast"/>
      <w:jc w:val="both"/>
    </w:pPr>
    <w:rPr>
      <w:rFonts w:ascii="Helvetica" w:hAnsi="Helvetica"/>
      <w:b/>
      <w:sz w:val="20"/>
    </w:rPr>
  </w:style>
  <w:style w:type="paragraph" w:styleId="Salutation">
    <w:name w:val="Salutation"/>
    <w:basedOn w:val="Normal"/>
    <w:next w:val="Normal"/>
    <w:pPr>
      <w:spacing w:before="252" w:line="240" w:lineRule="atLeast"/>
      <w:jc w:val="both"/>
    </w:pPr>
    <w:rPr>
      <w:rFonts w:ascii="Helvetica" w:hAnsi="Helvetica"/>
      <w:sz w:val="20"/>
    </w:rPr>
  </w:style>
  <w:style w:type="paragraph" w:customStyle="1" w:styleId="AGPTI">
    <w:name w:val="AGPTI"/>
    <w:basedOn w:val="Normal"/>
    <w:next w:val="Standaardzonderwitregel"/>
    <w:pPr>
      <w:spacing w:before="252" w:line="240" w:lineRule="atLeast"/>
      <w:jc w:val="both"/>
    </w:pPr>
    <w:rPr>
      <w:rFonts w:ascii="Helvetica" w:hAnsi="Helvetica"/>
      <w:b/>
      <w:sz w:val="20"/>
    </w:rPr>
  </w:style>
  <w:style w:type="paragraph" w:styleId="EnvelopeAddress">
    <w:name w:val="envelope address"/>
    <w:basedOn w:val="Normal"/>
    <w:pPr>
      <w:framePr w:w="7920" w:h="1980" w:hRule="exact" w:hSpace="141" w:wrap="auto" w:hAnchor="page" w:xAlign="center" w:yAlign="bottom"/>
      <w:spacing w:before="252" w:line="240" w:lineRule="atLeast"/>
      <w:ind w:left="2880"/>
      <w:jc w:val="both"/>
    </w:pPr>
    <w:rPr>
      <w:sz w:val="24"/>
    </w:rPr>
  </w:style>
  <w:style w:type="paragraph" w:styleId="Closing">
    <w:name w:val="Closing"/>
    <w:basedOn w:val="Normal"/>
    <w:pPr>
      <w:spacing w:before="252" w:line="240" w:lineRule="atLeast"/>
      <w:ind w:left="4252"/>
      <w:jc w:val="both"/>
    </w:pPr>
    <w:rPr>
      <w:rFonts w:ascii="Helvetica" w:hAnsi="Helvetica"/>
      <w:sz w:val="20"/>
    </w:rPr>
  </w:style>
  <w:style w:type="paragraph" w:styleId="EnvelopeReturn">
    <w:name w:val="envelope return"/>
    <w:basedOn w:val="Normal"/>
    <w:pPr>
      <w:spacing w:before="252" w:line="240" w:lineRule="atLeast"/>
      <w:jc w:val="both"/>
    </w:pPr>
    <w:rPr>
      <w:sz w:val="2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before="252" w:line="240" w:lineRule="atLeast"/>
      <w:ind w:left="1134" w:hanging="1134"/>
      <w:jc w:val="both"/>
    </w:pPr>
    <w:rPr>
      <w:sz w:val="24"/>
    </w:rPr>
  </w:style>
  <w:style w:type="paragraph" w:styleId="BlockText">
    <w:name w:val="Block Text"/>
    <w:basedOn w:val="Normal"/>
    <w:pPr>
      <w:spacing w:before="252" w:after="120" w:line="240" w:lineRule="atLeast"/>
      <w:ind w:left="1440" w:right="1440"/>
      <w:jc w:val="both"/>
    </w:pPr>
    <w:rPr>
      <w:rFonts w:ascii="Helvetica" w:hAnsi="Helvetica"/>
      <w:sz w:val="20"/>
    </w:rPr>
  </w:style>
  <w:style w:type="paragraph" w:styleId="TableofAuthorities">
    <w:name w:val="table of authorities"/>
    <w:basedOn w:val="Normal"/>
    <w:next w:val="Normal"/>
    <w:semiHidden/>
    <w:pPr>
      <w:spacing w:before="252" w:line="240" w:lineRule="atLeast"/>
      <w:ind w:left="200" w:hanging="200"/>
      <w:jc w:val="both"/>
    </w:pPr>
    <w:rPr>
      <w:rFonts w:ascii="Helvetica" w:hAnsi="Helvetica"/>
      <w:sz w:val="20"/>
    </w:rPr>
  </w:style>
  <w:style w:type="paragraph" w:styleId="Date">
    <w:name w:val="Date"/>
    <w:basedOn w:val="Normal"/>
    <w:next w:val="Normal"/>
    <w:pPr>
      <w:spacing w:before="252" w:line="240" w:lineRule="atLeast"/>
      <w:jc w:val="both"/>
    </w:pPr>
    <w:rPr>
      <w:rFonts w:ascii="Helvetica" w:hAnsi="Helvetica"/>
      <w:sz w:val="20"/>
    </w:rPr>
  </w:style>
  <w:style w:type="paragraph" w:styleId="DocumentMap">
    <w:name w:val="Document Map"/>
    <w:basedOn w:val="Normal"/>
    <w:semiHidden/>
    <w:pPr>
      <w:shd w:val="clear" w:color="auto" w:fill="000080"/>
      <w:spacing w:before="252" w:line="240" w:lineRule="atLeast"/>
      <w:jc w:val="both"/>
    </w:pPr>
    <w:rPr>
      <w:rFonts w:ascii="Tahoma" w:hAnsi="Tahoma"/>
      <w:sz w:val="20"/>
    </w:rPr>
  </w:style>
  <w:style w:type="paragraph" w:styleId="EndnoteText">
    <w:name w:val="endnote text"/>
    <w:basedOn w:val="Normal"/>
    <w:semiHidden/>
    <w:pPr>
      <w:spacing w:before="252" w:line="240" w:lineRule="atLeast"/>
      <w:jc w:val="both"/>
    </w:pPr>
    <w:rPr>
      <w:rFonts w:ascii="Helvetica" w:hAnsi="Helvetica"/>
      <w:sz w:val="20"/>
    </w:rPr>
  </w:style>
  <w:style w:type="paragraph" w:styleId="Signature">
    <w:name w:val="Signature"/>
    <w:basedOn w:val="Normal"/>
    <w:pPr>
      <w:spacing w:before="252" w:line="240" w:lineRule="atLeast"/>
      <w:ind w:left="4252"/>
      <w:jc w:val="both"/>
    </w:pPr>
    <w:rPr>
      <w:rFonts w:ascii="Helvetica" w:hAnsi="Helvetica"/>
      <w:sz w:val="20"/>
    </w:rPr>
  </w:style>
  <w:style w:type="paragraph" w:styleId="Index1">
    <w:name w:val="index 1"/>
    <w:basedOn w:val="Normal"/>
    <w:next w:val="Normal"/>
    <w:autoRedefine/>
    <w:semiHidden/>
    <w:pPr>
      <w:spacing w:before="252" w:line="240" w:lineRule="atLeast"/>
      <w:ind w:left="200" w:hanging="200"/>
      <w:jc w:val="both"/>
    </w:pPr>
    <w:rPr>
      <w:rFonts w:ascii="Helvetica" w:hAnsi="Helvetica"/>
      <w:sz w:val="20"/>
    </w:rPr>
  </w:style>
  <w:style w:type="paragraph" w:styleId="Index2">
    <w:name w:val="index 2"/>
    <w:basedOn w:val="Normal"/>
    <w:next w:val="Normal"/>
    <w:autoRedefine/>
    <w:semiHidden/>
    <w:pPr>
      <w:spacing w:before="252" w:line="240" w:lineRule="atLeast"/>
      <w:ind w:left="400" w:hanging="200"/>
      <w:jc w:val="both"/>
    </w:pPr>
    <w:rPr>
      <w:rFonts w:ascii="Helvetica" w:hAnsi="Helvetica"/>
      <w:sz w:val="20"/>
    </w:rPr>
  </w:style>
  <w:style w:type="paragraph" w:styleId="Index3">
    <w:name w:val="index 3"/>
    <w:basedOn w:val="Normal"/>
    <w:next w:val="Normal"/>
    <w:autoRedefine/>
    <w:semiHidden/>
    <w:pPr>
      <w:spacing w:before="252" w:line="240" w:lineRule="atLeast"/>
      <w:ind w:left="600" w:hanging="200"/>
      <w:jc w:val="both"/>
    </w:pPr>
    <w:rPr>
      <w:rFonts w:ascii="Helvetica" w:hAnsi="Helvetica"/>
      <w:sz w:val="20"/>
    </w:rPr>
  </w:style>
  <w:style w:type="paragraph" w:styleId="Index4">
    <w:name w:val="index 4"/>
    <w:basedOn w:val="Normal"/>
    <w:next w:val="Normal"/>
    <w:autoRedefine/>
    <w:semiHidden/>
    <w:pPr>
      <w:spacing w:before="252" w:line="240" w:lineRule="atLeast"/>
      <w:ind w:left="800" w:hanging="200"/>
      <w:jc w:val="both"/>
    </w:pPr>
    <w:rPr>
      <w:rFonts w:ascii="Helvetica" w:hAnsi="Helvetica"/>
      <w:sz w:val="20"/>
    </w:rPr>
  </w:style>
  <w:style w:type="paragraph" w:styleId="Index5">
    <w:name w:val="index 5"/>
    <w:basedOn w:val="Normal"/>
    <w:next w:val="Normal"/>
    <w:autoRedefine/>
    <w:semiHidden/>
    <w:pPr>
      <w:spacing w:before="252" w:line="240" w:lineRule="atLeast"/>
      <w:ind w:left="1000" w:hanging="200"/>
      <w:jc w:val="both"/>
    </w:pPr>
    <w:rPr>
      <w:rFonts w:ascii="Helvetica" w:hAnsi="Helvetica"/>
      <w:sz w:val="20"/>
    </w:rPr>
  </w:style>
  <w:style w:type="paragraph" w:styleId="Index6">
    <w:name w:val="index 6"/>
    <w:basedOn w:val="Normal"/>
    <w:next w:val="Normal"/>
    <w:autoRedefine/>
    <w:semiHidden/>
    <w:pPr>
      <w:spacing w:before="252" w:line="240" w:lineRule="atLeast"/>
      <w:ind w:left="1200" w:hanging="200"/>
      <w:jc w:val="both"/>
    </w:pPr>
    <w:rPr>
      <w:rFonts w:ascii="Helvetica" w:hAnsi="Helvetica"/>
      <w:sz w:val="20"/>
    </w:rPr>
  </w:style>
  <w:style w:type="paragraph" w:styleId="Index7">
    <w:name w:val="index 7"/>
    <w:basedOn w:val="Normal"/>
    <w:next w:val="Normal"/>
    <w:autoRedefine/>
    <w:semiHidden/>
    <w:pPr>
      <w:spacing w:before="252" w:line="240" w:lineRule="atLeast"/>
      <w:ind w:left="1400" w:hanging="200"/>
      <w:jc w:val="both"/>
    </w:pPr>
    <w:rPr>
      <w:rFonts w:ascii="Helvetica" w:hAnsi="Helvetica"/>
      <w:sz w:val="20"/>
    </w:rPr>
  </w:style>
  <w:style w:type="paragraph" w:styleId="Index8">
    <w:name w:val="index 8"/>
    <w:basedOn w:val="Normal"/>
    <w:next w:val="Normal"/>
    <w:autoRedefine/>
    <w:semiHidden/>
    <w:pPr>
      <w:spacing w:before="252" w:line="240" w:lineRule="atLeast"/>
      <w:ind w:left="1600" w:hanging="200"/>
      <w:jc w:val="both"/>
    </w:pPr>
    <w:rPr>
      <w:rFonts w:ascii="Helvetica" w:hAnsi="Helvetica"/>
      <w:sz w:val="20"/>
    </w:rPr>
  </w:style>
  <w:style w:type="paragraph" w:styleId="Index9">
    <w:name w:val="index 9"/>
    <w:basedOn w:val="Normal"/>
    <w:next w:val="Normal"/>
    <w:autoRedefine/>
    <w:semiHidden/>
    <w:pPr>
      <w:spacing w:before="252" w:line="240" w:lineRule="atLeast"/>
      <w:ind w:left="1800" w:hanging="200"/>
      <w:jc w:val="both"/>
    </w:pPr>
    <w:rPr>
      <w:rFonts w:ascii="Helvetica" w:hAnsi="Helvetica"/>
      <w:sz w:val="20"/>
    </w:rPr>
  </w:style>
  <w:style w:type="paragraph" w:styleId="IndexHeading">
    <w:name w:val="index heading"/>
    <w:basedOn w:val="Normal"/>
    <w:next w:val="Index1"/>
    <w:semiHidden/>
    <w:pPr>
      <w:spacing w:before="252" w:line="240" w:lineRule="atLeast"/>
      <w:jc w:val="both"/>
    </w:pPr>
    <w:rPr>
      <w:b/>
      <w:sz w:val="20"/>
    </w:rPr>
  </w:style>
  <w:style w:type="paragraph" w:styleId="TOAHeading">
    <w:name w:val="toa heading"/>
    <w:basedOn w:val="Normal"/>
    <w:next w:val="Normal"/>
    <w:semiHidden/>
    <w:pPr>
      <w:spacing w:before="120" w:line="240" w:lineRule="atLeast"/>
      <w:jc w:val="both"/>
    </w:pPr>
    <w:rPr>
      <w:b/>
      <w:sz w:val="24"/>
    </w:rPr>
  </w:style>
  <w:style w:type="paragraph" w:styleId="List">
    <w:name w:val="List"/>
    <w:basedOn w:val="Normal"/>
    <w:pPr>
      <w:spacing w:before="252" w:line="240" w:lineRule="atLeast"/>
      <w:ind w:left="283" w:hanging="283"/>
      <w:jc w:val="both"/>
    </w:pPr>
    <w:rPr>
      <w:rFonts w:ascii="Helvetica" w:hAnsi="Helvetica"/>
      <w:sz w:val="20"/>
    </w:rPr>
  </w:style>
  <w:style w:type="paragraph" w:styleId="List2">
    <w:name w:val="List 2"/>
    <w:basedOn w:val="Normal"/>
    <w:pPr>
      <w:spacing w:before="252" w:line="240" w:lineRule="atLeast"/>
      <w:ind w:left="566" w:hanging="283"/>
      <w:jc w:val="both"/>
    </w:pPr>
    <w:rPr>
      <w:rFonts w:ascii="Helvetica" w:hAnsi="Helvetica"/>
      <w:sz w:val="20"/>
    </w:rPr>
  </w:style>
  <w:style w:type="paragraph" w:styleId="List3">
    <w:name w:val="List 3"/>
    <w:basedOn w:val="Normal"/>
    <w:pPr>
      <w:spacing w:before="252" w:line="240" w:lineRule="atLeast"/>
      <w:ind w:left="849" w:hanging="283"/>
      <w:jc w:val="both"/>
    </w:pPr>
    <w:rPr>
      <w:rFonts w:ascii="Helvetica" w:hAnsi="Helvetica"/>
      <w:sz w:val="20"/>
    </w:rPr>
  </w:style>
  <w:style w:type="paragraph" w:styleId="List4">
    <w:name w:val="List 4"/>
    <w:basedOn w:val="Normal"/>
    <w:pPr>
      <w:spacing w:before="252" w:line="240" w:lineRule="atLeast"/>
      <w:ind w:left="1132" w:hanging="283"/>
      <w:jc w:val="both"/>
    </w:pPr>
    <w:rPr>
      <w:rFonts w:ascii="Helvetica" w:hAnsi="Helvetica"/>
      <w:sz w:val="20"/>
    </w:rPr>
  </w:style>
  <w:style w:type="paragraph" w:styleId="List5">
    <w:name w:val="List 5"/>
    <w:basedOn w:val="Normal"/>
    <w:pPr>
      <w:spacing w:before="252" w:line="240" w:lineRule="atLeast"/>
      <w:ind w:left="1415" w:hanging="283"/>
      <w:jc w:val="both"/>
    </w:pPr>
    <w:rPr>
      <w:rFonts w:ascii="Helvetica" w:hAnsi="Helvetica"/>
      <w:sz w:val="20"/>
    </w:rPr>
  </w:style>
  <w:style w:type="paragraph" w:styleId="TableofFigures">
    <w:name w:val="table of figures"/>
    <w:basedOn w:val="Normal"/>
    <w:next w:val="Normal"/>
    <w:semiHidden/>
    <w:pPr>
      <w:spacing w:before="252" w:line="240" w:lineRule="atLeast"/>
      <w:ind w:left="400" w:hanging="400"/>
      <w:jc w:val="both"/>
    </w:pPr>
    <w:rPr>
      <w:rFonts w:ascii="Helvetica" w:hAnsi="Helvetica"/>
      <w:sz w:val="20"/>
    </w:rPr>
  </w:style>
  <w:style w:type="paragraph" w:styleId="ListBullet4">
    <w:name w:val="List Bullet 4"/>
    <w:basedOn w:val="Normal"/>
    <w:autoRedefine/>
    <w:pPr>
      <w:numPr>
        <w:numId w:val="6"/>
      </w:numPr>
      <w:tabs>
        <w:tab w:val="clear" w:pos="1440"/>
        <w:tab w:val="num" w:pos="1209"/>
      </w:tabs>
      <w:spacing w:before="252" w:line="240" w:lineRule="atLeast"/>
      <w:ind w:left="1209"/>
      <w:jc w:val="both"/>
    </w:pPr>
    <w:rPr>
      <w:rFonts w:ascii="Helvetica" w:hAnsi="Helvetica"/>
      <w:sz w:val="20"/>
    </w:rPr>
  </w:style>
  <w:style w:type="paragraph" w:styleId="ListBullet5">
    <w:name w:val="List Bullet 5"/>
    <w:basedOn w:val="Normal"/>
    <w:autoRedefine/>
    <w:pPr>
      <w:numPr>
        <w:numId w:val="7"/>
      </w:numPr>
      <w:tabs>
        <w:tab w:val="clear" w:pos="1800"/>
        <w:tab w:val="num" w:pos="1492"/>
      </w:tabs>
      <w:spacing w:before="252" w:line="240" w:lineRule="atLeast"/>
      <w:ind w:left="1492"/>
      <w:jc w:val="both"/>
    </w:pPr>
    <w:rPr>
      <w:rFonts w:ascii="Helvetica" w:hAnsi="Helvetica"/>
      <w:sz w:val="20"/>
    </w:rPr>
  </w:style>
  <w:style w:type="paragraph" w:styleId="ListNumber">
    <w:name w:val="List Number"/>
    <w:basedOn w:val="Normal"/>
    <w:pPr>
      <w:numPr>
        <w:numId w:val="8"/>
      </w:numPr>
      <w:spacing w:before="252" w:line="240" w:lineRule="atLeast"/>
      <w:jc w:val="both"/>
    </w:pPr>
    <w:rPr>
      <w:rFonts w:ascii="Helvetica" w:hAnsi="Helvetica"/>
      <w:sz w:val="20"/>
    </w:rPr>
  </w:style>
  <w:style w:type="paragraph" w:styleId="ListNumber2">
    <w:name w:val="List Number 2"/>
    <w:basedOn w:val="Normal"/>
    <w:pPr>
      <w:numPr>
        <w:numId w:val="9"/>
      </w:numPr>
      <w:tabs>
        <w:tab w:val="clear" w:pos="720"/>
        <w:tab w:val="num" w:pos="643"/>
      </w:tabs>
      <w:spacing w:before="252" w:line="240" w:lineRule="atLeast"/>
      <w:ind w:left="643"/>
      <w:jc w:val="both"/>
    </w:pPr>
    <w:rPr>
      <w:rFonts w:ascii="Helvetica" w:hAnsi="Helvetica"/>
      <w:sz w:val="20"/>
    </w:rPr>
  </w:style>
  <w:style w:type="paragraph" w:styleId="ListNumber3">
    <w:name w:val="List Number 3"/>
    <w:basedOn w:val="Normal"/>
    <w:pPr>
      <w:numPr>
        <w:numId w:val="10"/>
      </w:numPr>
      <w:tabs>
        <w:tab w:val="clear" w:pos="1080"/>
        <w:tab w:val="num" w:pos="926"/>
      </w:tabs>
      <w:spacing w:before="252" w:line="240" w:lineRule="atLeast"/>
      <w:ind w:left="926"/>
      <w:jc w:val="both"/>
    </w:pPr>
    <w:rPr>
      <w:rFonts w:ascii="Helvetica" w:hAnsi="Helvetica"/>
      <w:sz w:val="20"/>
    </w:rPr>
  </w:style>
  <w:style w:type="paragraph" w:styleId="ListNumber4">
    <w:name w:val="List Number 4"/>
    <w:basedOn w:val="Normal"/>
    <w:pPr>
      <w:numPr>
        <w:numId w:val="11"/>
      </w:numPr>
      <w:tabs>
        <w:tab w:val="clear" w:pos="1440"/>
        <w:tab w:val="num" w:pos="1209"/>
      </w:tabs>
      <w:spacing w:before="252" w:line="240" w:lineRule="atLeast"/>
      <w:ind w:left="1209"/>
      <w:jc w:val="both"/>
    </w:pPr>
    <w:rPr>
      <w:rFonts w:ascii="Helvetica" w:hAnsi="Helvetica"/>
      <w:sz w:val="20"/>
    </w:rPr>
  </w:style>
  <w:style w:type="paragraph" w:styleId="ListNumber5">
    <w:name w:val="List Number 5"/>
    <w:basedOn w:val="Normal"/>
    <w:pPr>
      <w:numPr>
        <w:numId w:val="12"/>
      </w:numPr>
      <w:tabs>
        <w:tab w:val="clear" w:pos="1800"/>
        <w:tab w:val="num" w:pos="1492"/>
      </w:tabs>
      <w:spacing w:before="252" w:line="240" w:lineRule="atLeast"/>
      <w:ind w:left="1492"/>
      <w:jc w:val="both"/>
    </w:pPr>
    <w:rPr>
      <w:rFonts w:ascii="Helvetica" w:hAnsi="Helvetica"/>
      <w:sz w:val="20"/>
    </w:rPr>
  </w:style>
  <w:style w:type="paragraph" w:styleId="ListContinue">
    <w:name w:val="List Continue"/>
    <w:basedOn w:val="Normal"/>
    <w:pPr>
      <w:spacing w:before="252" w:after="120" w:line="240" w:lineRule="atLeast"/>
      <w:ind w:left="283"/>
      <w:jc w:val="both"/>
    </w:pPr>
    <w:rPr>
      <w:rFonts w:ascii="Helvetica" w:hAnsi="Helvetica"/>
      <w:sz w:val="20"/>
    </w:rPr>
  </w:style>
  <w:style w:type="paragraph" w:styleId="ListContinue2">
    <w:name w:val="List Continue 2"/>
    <w:basedOn w:val="Normal"/>
    <w:pPr>
      <w:spacing w:before="252" w:after="120" w:line="240" w:lineRule="atLeast"/>
      <w:ind w:left="566"/>
      <w:jc w:val="both"/>
    </w:pPr>
    <w:rPr>
      <w:rFonts w:ascii="Helvetica" w:hAnsi="Helvetica"/>
      <w:sz w:val="20"/>
    </w:rPr>
  </w:style>
  <w:style w:type="paragraph" w:styleId="ListContinue3">
    <w:name w:val="List Continue 3"/>
    <w:basedOn w:val="Normal"/>
    <w:pPr>
      <w:spacing w:before="252" w:after="120" w:line="240" w:lineRule="atLeast"/>
      <w:ind w:left="849"/>
      <w:jc w:val="both"/>
    </w:pPr>
    <w:rPr>
      <w:rFonts w:ascii="Helvetica" w:hAnsi="Helvetica"/>
      <w:sz w:val="20"/>
    </w:rPr>
  </w:style>
  <w:style w:type="paragraph" w:styleId="ListContinue4">
    <w:name w:val="List Continue 4"/>
    <w:basedOn w:val="Normal"/>
    <w:pPr>
      <w:spacing w:before="252" w:after="120" w:line="240" w:lineRule="atLeast"/>
      <w:ind w:left="1132"/>
      <w:jc w:val="both"/>
    </w:pPr>
    <w:rPr>
      <w:rFonts w:ascii="Helvetica" w:hAnsi="Helvetica"/>
      <w:sz w:val="20"/>
    </w:rPr>
  </w:style>
  <w:style w:type="paragraph" w:styleId="ListContinue5">
    <w:name w:val="List Continue 5"/>
    <w:basedOn w:val="Normal"/>
    <w:pPr>
      <w:spacing w:before="252" w:after="120" w:line="240" w:lineRule="atLeast"/>
      <w:ind w:left="1415"/>
      <w:jc w:val="both"/>
    </w:pPr>
    <w:rPr>
      <w:rFonts w:ascii="Helvetica" w:hAnsi="Helvetica"/>
      <w:sz w:val="20"/>
    </w:rPr>
  </w:style>
  <w:style w:type="paragraph" w:styleId="NoteHeading">
    <w:name w:val="Note Heading"/>
    <w:basedOn w:val="Normal"/>
    <w:next w:val="Normal"/>
    <w:pPr>
      <w:spacing w:before="252" w:line="240" w:lineRule="atLeast"/>
      <w:jc w:val="both"/>
    </w:pPr>
    <w:rPr>
      <w:rFonts w:ascii="Helvetica" w:hAnsi="Helvetica"/>
      <w:sz w:val="20"/>
    </w:rPr>
  </w:style>
  <w:style w:type="paragraph" w:styleId="PlainText">
    <w:name w:val="Plain Text"/>
    <w:basedOn w:val="Normal"/>
    <w:pPr>
      <w:spacing w:before="252" w:line="240" w:lineRule="atLeast"/>
      <w:jc w:val="both"/>
    </w:pPr>
    <w:rPr>
      <w:sz w:val="20"/>
    </w:rPr>
  </w:style>
  <w:style w:type="paragraph" w:styleId="BodyText">
    <w:name w:val="Body Text"/>
    <w:basedOn w:val="Normal"/>
    <w:pPr>
      <w:spacing w:before="252" w:after="120" w:line="240" w:lineRule="atLeast"/>
      <w:jc w:val="both"/>
    </w:pPr>
    <w:rPr>
      <w:rFonts w:ascii="Helvetica" w:hAnsi="Helvetica"/>
      <w:sz w:val="20"/>
    </w:rPr>
  </w:style>
  <w:style w:type="paragraph" w:styleId="BodyText2">
    <w:name w:val="Body Text 2"/>
    <w:basedOn w:val="Normal"/>
    <w:pPr>
      <w:spacing w:before="252" w:after="120" w:line="480" w:lineRule="auto"/>
      <w:jc w:val="both"/>
    </w:pPr>
    <w:rPr>
      <w:rFonts w:ascii="Helvetica" w:hAnsi="Helvetica"/>
      <w:sz w:val="20"/>
    </w:rPr>
  </w:style>
  <w:style w:type="paragraph" w:styleId="BodyText3">
    <w:name w:val="Body Text 3"/>
    <w:basedOn w:val="Normal"/>
    <w:pPr>
      <w:spacing w:before="252" w:after="120" w:line="240" w:lineRule="atLeast"/>
      <w:jc w:val="both"/>
    </w:pPr>
    <w:rPr>
      <w:rFonts w:ascii="Helvetica" w:hAnsi="Helvetica"/>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line="240" w:lineRule="atLeast"/>
      <w:ind w:left="283" w:firstLine="210"/>
    </w:pPr>
  </w:style>
  <w:style w:type="paragraph" w:styleId="BodyTextIndent2">
    <w:name w:val="Body Text Indent 2"/>
    <w:basedOn w:val="Normal"/>
    <w:pPr>
      <w:spacing w:before="252" w:after="120" w:line="480" w:lineRule="auto"/>
      <w:ind w:left="283"/>
      <w:jc w:val="both"/>
    </w:pPr>
    <w:rPr>
      <w:rFonts w:ascii="Helvetica" w:hAnsi="Helvetica"/>
      <w:sz w:val="20"/>
    </w:rPr>
  </w:style>
  <w:style w:type="paragraph" w:styleId="BodyTextIndent3">
    <w:name w:val="Body Text Indent 3"/>
    <w:basedOn w:val="Normal"/>
    <w:pPr>
      <w:spacing w:before="252" w:after="120" w:line="240" w:lineRule="atLeast"/>
      <w:ind w:left="283"/>
      <w:jc w:val="both"/>
    </w:pPr>
    <w:rPr>
      <w:rFonts w:ascii="Helvetica" w:hAnsi="Helvetica"/>
      <w:sz w:val="16"/>
    </w:rPr>
  </w:style>
  <w:style w:type="paragraph" w:styleId="NormalIndent">
    <w:name w:val="Normal Indent"/>
    <w:basedOn w:val="Normal"/>
    <w:pPr>
      <w:spacing w:before="252" w:line="240" w:lineRule="atLeast"/>
      <w:ind w:left="708"/>
      <w:jc w:val="both"/>
    </w:pPr>
    <w:rPr>
      <w:rFonts w:ascii="Helvetica" w:hAnsi="Helvetica"/>
      <w:sz w:val="20"/>
    </w:rPr>
  </w:style>
  <w:style w:type="paragraph" w:styleId="Subtitle">
    <w:name w:val="Subtitle"/>
    <w:basedOn w:val="Normal"/>
    <w:qFormat/>
    <w:pPr>
      <w:spacing w:before="252" w:after="60" w:line="240" w:lineRule="atLeast"/>
      <w:jc w:val="center"/>
      <w:outlineLvl w:val="1"/>
    </w:pPr>
    <w:rPr>
      <w:sz w:val="24"/>
    </w:rPr>
  </w:style>
  <w:style w:type="paragraph" w:styleId="CommentText">
    <w:name w:val="annotation text"/>
    <w:basedOn w:val="Normal"/>
    <w:semiHidden/>
    <w:pPr>
      <w:spacing w:before="252" w:line="240" w:lineRule="atLeast"/>
      <w:jc w:val="both"/>
    </w:pPr>
    <w:rPr>
      <w:rFonts w:ascii="Helvetica" w:hAnsi="Helvetica"/>
      <w:sz w:val="20"/>
    </w:rPr>
  </w:style>
  <w:style w:type="paragraph" w:styleId="Title">
    <w:name w:val="Title"/>
    <w:basedOn w:val="Normal"/>
    <w:qFormat/>
    <w:pPr>
      <w:tabs>
        <w:tab w:val="left" w:pos="482"/>
      </w:tabs>
      <w:spacing w:line="240" w:lineRule="atLeast"/>
      <w:ind w:left="425" w:hanging="425"/>
      <w:outlineLvl w:val="0"/>
    </w:pPr>
    <w:rPr>
      <w:rFonts w:ascii="Helvetica" w:hAnsi="Helvetica"/>
      <w:b/>
      <w:kern w:val="28"/>
      <w:sz w:val="20"/>
    </w:rPr>
  </w:style>
  <w:style w:type="paragraph" w:styleId="FootnoteText">
    <w:name w:val="footnote text"/>
    <w:basedOn w:val="Normal"/>
    <w:semiHidden/>
    <w:pPr>
      <w:spacing w:before="252" w:line="240" w:lineRule="atLeast"/>
      <w:jc w:val="both"/>
    </w:pPr>
    <w:rPr>
      <w:rFonts w:ascii="Helvetica" w:hAnsi="Helvetica"/>
      <w:sz w:val="20"/>
    </w:rPr>
  </w:style>
  <w:style w:type="paragraph" w:customStyle="1" w:styleId="bijlagekolom">
    <w:name w:val="bijlagekolom"/>
    <w:basedOn w:val="opsomming0"/>
    <w:pPr>
      <w:spacing w:before="240"/>
    </w:pPr>
  </w:style>
  <w:style w:type="paragraph" w:customStyle="1" w:styleId="BijlageNr">
    <w:name w:val="BijlageNr"/>
    <w:basedOn w:val="Standaardzonderwitregel"/>
    <w:pPr>
      <w:tabs>
        <w:tab w:val="left" w:pos="340"/>
      </w:tabs>
    </w:pPr>
    <w:rPr>
      <w:b/>
      <w:caps/>
    </w:rPr>
  </w:style>
  <w:style w:type="paragraph" w:customStyle="1" w:styleId="ManagementSamenvatting">
    <w:name w:val="ManagementSamenvatting"/>
    <w:basedOn w:val="Title"/>
    <w:next w:val="Normal"/>
    <w:pPr>
      <w:suppressAutoHyphens/>
      <w:spacing w:after="120" w:line="264" w:lineRule="auto"/>
    </w:pPr>
    <w:rPr>
      <w:caps/>
    </w:rPr>
  </w:style>
  <w:style w:type="paragraph" w:customStyle="1" w:styleId="KopIV">
    <w:name w:val="KopIV"/>
    <w:basedOn w:val="Heading6"/>
    <w:next w:val="Standaardzonderwitregel"/>
    <w:pPr>
      <w:numPr>
        <w:numId w:val="20"/>
      </w:numPr>
      <w:spacing w:before="252"/>
      <w:ind w:left="864" w:hanging="864"/>
      <w:outlineLvl w:val="3"/>
    </w:pPr>
  </w:style>
  <w:style w:type="paragraph" w:customStyle="1" w:styleId="bskop2">
    <w:name w:val="bskop2"/>
    <w:basedOn w:val="Normal"/>
    <w:next w:val="Standaardzonderwitregel"/>
    <w:pPr>
      <w:numPr>
        <w:ilvl w:val="1"/>
        <w:numId w:val="24"/>
      </w:numPr>
      <w:tabs>
        <w:tab w:val="left" w:pos="510"/>
        <w:tab w:val="left" w:pos="624"/>
        <w:tab w:val="left" w:pos="851"/>
        <w:tab w:val="right" w:pos="10036"/>
      </w:tabs>
      <w:spacing w:before="240" w:line="240" w:lineRule="atLeast"/>
      <w:ind w:left="643" w:hanging="360"/>
      <w:jc w:val="both"/>
      <w:outlineLvl w:val="1"/>
    </w:pPr>
    <w:rPr>
      <w:rFonts w:ascii="Helvetica" w:hAnsi="Helvetica"/>
      <w:sz w:val="20"/>
    </w:rPr>
  </w:style>
  <w:style w:type="paragraph" w:styleId="BalloonText">
    <w:name w:val="Balloon Text"/>
    <w:basedOn w:val="Normal"/>
    <w:semiHidden/>
    <w:pPr>
      <w:spacing w:before="252" w:line="240" w:lineRule="atLeast"/>
      <w:jc w:val="both"/>
    </w:pPr>
    <w:rPr>
      <w:rFonts w:ascii="Tahoma" w:hAnsi="Tahoma" w:cs="Tahoma"/>
      <w:sz w:val="16"/>
      <w:szCs w:val="16"/>
    </w:rPr>
  </w:style>
  <w:style w:type="character" w:styleId="CommentReference">
    <w:name w:val="annotation reference"/>
    <w:semiHidden/>
    <w:rPr>
      <w:sz w:val="16"/>
      <w:szCs w:val="16"/>
    </w:rPr>
  </w:style>
  <w:style w:type="paragraph" w:styleId="ListParagraph">
    <w:name w:val="List Paragraph"/>
    <w:basedOn w:val="Normal"/>
    <w:uiPriority w:val="34"/>
    <w:qFormat/>
    <w:rsid w:val="00E676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exact"/>
    </w:pPr>
    <w:rPr>
      <w:rFonts w:ascii="Arial" w:hAnsi="Arial"/>
      <w:sz w:val="19"/>
    </w:rPr>
  </w:style>
  <w:style w:type="paragraph" w:styleId="Heading1">
    <w:name w:val="heading 1"/>
    <w:aliases w:val="Hoofdstuk"/>
    <w:basedOn w:val="Normal"/>
    <w:next w:val="Normal"/>
    <w:qFormat/>
    <w:pPr>
      <w:keepNext/>
      <w:numPr>
        <w:numId w:val="1"/>
      </w:numPr>
      <w:tabs>
        <w:tab w:val="clear" w:pos="0"/>
        <w:tab w:val="left" w:pos="280"/>
      </w:tabs>
      <w:spacing w:before="240" w:after="240"/>
      <w:ind w:left="280" w:hanging="280"/>
      <w:outlineLvl w:val="0"/>
    </w:pPr>
    <w:rPr>
      <w:b/>
      <w:sz w:val="24"/>
    </w:rPr>
  </w:style>
  <w:style w:type="paragraph" w:styleId="Heading2">
    <w:name w:val="heading 2"/>
    <w:aliases w:val="Paragraaf"/>
    <w:basedOn w:val="Heading1"/>
    <w:next w:val="Normal"/>
    <w:qFormat/>
    <w:pPr>
      <w:numPr>
        <w:ilvl w:val="1"/>
        <w:numId w:val="2"/>
      </w:numPr>
      <w:tabs>
        <w:tab w:val="clear" w:pos="0"/>
        <w:tab w:val="clear" w:pos="280"/>
        <w:tab w:val="left" w:pos="320"/>
      </w:tabs>
      <w:spacing w:after="0"/>
      <w:ind w:left="320" w:hanging="320"/>
      <w:outlineLvl w:val="1"/>
    </w:pPr>
    <w:rPr>
      <w:sz w:val="19"/>
    </w:rPr>
  </w:style>
  <w:style w:type="paragraph" w:styleId="Heading3">
    <w:name w:val="heading 3"/>
    <w:aliases w:val="Subparagraaf"/>
    <w:basedOn w:val="Heading2"/>
    <w:next w:val="Normal"/>
    <w:autoRedefine/>
    <w:qFormat/>
    <w:rsid w:val="00CE2A82"/>
    <w:pPr>
      <w:numPr>
        <w:ilvl w:val="2"/>
        <w:numId w:val="3"/>
      </w:numPr>
      <w:tabs>
        <w:tab w:val="clear" w:pos="320"/>
        <w:tab w:val="left" w:pos="360"/>
      </w:tabs>
      <w:outlineLvl w:val="2"/>
    </w:pPr>
    <w:rPr>
      <w:sz w:val="18"/>
    </w:rPr>
  </w:style>
  <w:style w:type="paragraph" w:styleId="Heading4">
    <w:name w:val="heading 4"/>
    <w:aliases w:val="Kopje"/>
    <w:basedOn w:val="Normal"/>
    <w:next w:val="Standaardzonderwitregel"/>
    <w:qFormat/>
    <w:pPr>
      <w:keepNext/>
      <w:keepLines/>
      <w:spacing w:before="252" w:line="240" w:lineRule="atLeast"/>
      <w:jc w:val="both"/>
      <w:outlineLvl w:val="3"/>
    </w:pPr>
    <w:rPr>
      <w:rFonts w:ascii="Helvetica" w:hAnsi="Helvetica"/>
      <w:b/>
      <w:sz w:val="20"/>
    </w:rPr>
  </w:style>
  <w:style w:type="paragraph" w:styleId="Heading5">
    <w:name w:val="heading 5"/>
    <w:aliases w:val="Kop 1A"/>
    <w:basedOn w:val="Heading1"/>
    <w:next w:val="Normal"/>
    <w:qFormat/>
    <w:pPr>
      <w:numPr>
        <w:ilvl w:val="4"/>
        <w:numId w:val="20"/>
      </w:numPr>
      <w:tabs>
        <w:tab w:val="clear" w:pos="280"/>
      </w:tabs>
      <w:spacing w:after="0" w:line="240" w:lineRule="atLeast"/>
      <w:ind w:left="1008" w:hanging="1008"/>
      <w:jc w:val="both"/>
      <w:outlineLvl w:val="4"/>
    </w:pPr>
    <w:rPr>
      <w:rFonts w:ascii="Helvetica" w:hAnsi="Helvetica"/>
      <w:caps/>
      <w:sz w:val="28"/>
    </w:rPr>
  </w:style>
  <w:style w:type="paragraph" w:styleId="Heading6">
    <w:name w:val="heading 6"/>
    <w:basedOn w:val="Normal"/>
    <w:next w:val="Standaardzonderwitregel"/>
    <w:qFormat/>
    <w:pPr>
      <w:numPr>
        <w:ilvl w:val="3"/>
        <w:numId w:val="19"/>
      </w:numPr>
      <w:tabs>
        <w:tab w:val="clear" w:pos="360"/>
      </w:tabs>
      <w:spacing w:before="240" w:line="240" w:lineRule="atLeast"/>
      <w:ind w:left="864" w:hanging="864"/>
      <w:jc w:val="both"/>
      <w:outlineLvl w:val="5"/>
    </w:pPr>
    <w:rPr>
      <w:rFonts w:ascii="Helvetica" w:hAnsi="Helvetica"/>
      <w:b/>
      <w:sz w:val="20"/>
    </w:rPr>
  </w:style>
  <w:style w:type="paragraph" w:styleId="Heading7">
    <w:name w:val="heading 7"/>
    <w:basedOn w:val="Normal"/>
    <w:next w:val="Standaardzonderwitregel"/>
    <w:qFormat/>
    <w:pPr>
      <w:numPr>
        <w:ilvl w:val="4"/>
        <w:numId w:val="19"/>
      </w:numPr>
      <w:tabs>
        <w:tab w:val="clear" w:pos="360"/>
      </w:tabs>
      <w:spacing w:before="252" w:line="240" w:lineRule="atLeast"/>
      <w:ind w:left="1008" w:hanging="1008"/>
      <w:jc w:val="both"/>
      <w:outlineLvl w:val="6"/>
    </w:pPr>
    <w:rPr>
      <w:rFonts w:ascii="Helvetica" w:hAnsi="Helvetica"/>
      <w:b/>
      <w:sz w:val="20"/>
    </w:rPr>
  </w:style>
  <w:style w:type="paragraph" w:styleId="Heading8">
    <w:name w:val="heading 8"/>
    <w:basedOn w:val="Normal"/>
    <w:next w:val="Normal"/>
    <w:qFormat/>
    <w:pPr>
      <w:spacing w:before="252" w:after="60" w:line="240" w:lineRule="atLeast"/>
      <w:jc w:val="both"/>
      <w:outlineLvl w:val="7"/>
    </w:pPr>
    <w:rPr>
      <w:i/>
      <w:sz w:val="20"/>
    </w:rPr>
  </w:style>
  <w:style w:type="paragraph" w:styleId="Heading9">
    <w:name w:val="heading 9"/>
    <w:basedOn w:val="Normal"/>
    <w:next w:val="Normal"/>
    <w:qFormat/>
    <w:pPr>
      <w:spacing w:before="252" w:after="60" w:line="240" w:lineRule="atLeast"/>
      <w:jc w:val="both"/>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ardzonderwitregel">
    <w:name w:val="Standaard zonder witregel"/>
    <w:basedOn w:val="Normal"/>
    <w:next w:val="Normal"/>
    <w:pPr>
      <w:spacing w:line="240" w:lineRule="atLeast"/>
      <w:jc w:val="both"/>
    </w:pPr>
    <w:rPr>
      <w:rFonts w:ascii="Helvetica" w:hAnsi="Helvetica"/>
      <w:sz w:val="20"/>
    </w:rPr>
  </w:style>
  <w:style w:type="character" w:customStyle="1" w:styleId="Huisstijl-Gegeven">
    <w:name w:val="Huisstijl-Gegeven"/>
    <w:rPr>
      <w:noProof/>
    </w:rPr>
  </w:style>
  <w:style w:type="character" w:customStyle="1" w:styleId="Huisstijl-Kopje">
    <w:name w:val="Huisstijl-Kopje"/>
    <w:rPr>
      <w:rFonts w:ascii="Arial" w:hAnsi="Arial"/>
      <w:b/>
      <w:noProof/>
      <w:sz w:val="14"/>
    </w:rPr>
  </w:style>
  <w:style w:type="character" w:customStyle="1" w:styleId="Huisstijl-Kopje-Fax">
    <w:name w:val="Huisstijl-Kopje-Fax"/>
    <w:rPr>
      <w:rFonts w:ascii="Arial" w:hAnsi="Arial"/>
      <w:b/>
      <w:noProof/>
      <w:sz w:val="16"/>
    </w:rPr>
  </w:style>
  <w:style w:type="paragraph" w:customStyle="1" w:styleId="Huisstijl-Logo">
    <w:name w:val="Huisstijl-Logo"/>
    <w:basedOn w:val="Normal"/>
    <w:pPr>
      <w:spacing w:before="200" w:line="360" w:lineRule="exact"/>
    </w:pPr>
    <w:rPr>
      <w:rFonts w:ascii="Frutiger 55 Roman" w:hAnsi="Frutiger 55 Roman"/>
      <w:b/>
      <w:noProof/>
      <w:spacing w:val="-14"/>
      <w:sz w:val="30"/>
    </w:rPr>
  </w:style>
  <w:style w:type="paragraph" w:customStyle="1" w:styleId="Huisstijl-Logo-Compact">
    <w:name w:val="Huisstijl-Logo-Compact"/>
    <w:basedOn w:val="Normal"/>
    <w:pPr>
      <w:spacing w:before="100" w:line="220" w:lineRule="exact"/>
    </w:pPr>
    <w:rPr>
      <w:rFonts w:ascii="Frutiger 55 Roman" w:hAnsi="Frutiger 55 Roman"/>
      <w:b/>
      <w:noProof/>
      <w:spacing w:val="-6"/>
      <w:sz w:val="24"/>
    </w:rPr>
  </w:style>
  <w:style w:type="paragraph" w:customStyle="1" w:styleId="Huisstijl-Logo-Onderschrift">
    <w:name w:val="Huisstijl-Logo-Onderschrift"/>
    <w:basedOn w:val="Normal"/>
    <w:pPr>
      <w:spacing w:line="280" w:lineRule="exact"/>
    </w:pPr>
    <w:rPr>
      <w:rFonts w:ascii="Frutiger" w:hAnsi="Frutiger"/>
      <w:b/>
      <w:noProof/>
      <w:spacing w:val="-8"/>
      <w:sz w:val="18"/>
    </w:rPr>
  </w:style>
  <w:style w:type="paragraph" w:customStyle="1" w:styleId="Huisstijl-Naw">
    <w:name w:val="Huisstijl-Naw"/>
    <w:basedOn w:val="Normal"/>
    <w:rPr>
      <w:noProof/>
    </w:rPr>
  </w:style>
  <w:style w:type="character" w:customStyle="1" w:styleId="Huisstijl-Sjabloonnaam">
    <w:name w:val="Huisstijl-Sjabloonnaam"/>
    <w:rPr>
      <w:rFonts w:ascii="Arial" w:hAnsi="Arial"/>
      <w:b/>
      <w:noProof/>
      <w:sz w:val="24"/>
    </w:rPr>
  </w:style>
  <w:style w:type="paragraph" w:customStyle="1" w:styleId="Huisstijl-Voorwaarden">
    <w:name w:val="Huisstijl-Voorwaarden"/>
    <w:basedOn w:val="Normal"/>
    <w:pPr>
      <w:spacing w:line="160" w:lineRule="exact"/>
    </w:pPr>
    <w:rPr>
      <w:noProof/>
      <w:sz w:val="14"/>
    </w:rPr>
  </w:style>
  <w:style w:type="paragraph" w:styleId="TOC1">
    <w:name w:val="toc 1"/>
    <w:basedOn w:val="Normal"/>
    <w:next w:val="Normal"/>
    <w:semiHidden/>
    <w:pPr>
      <w:keepNext/>
      <w:tabs>
        <w:tab w:val="left" w:pos="840"/>
        <w:tab w:val="right" w:pos="7080"/>
      </w:tabs>
      <w:spacing w:before="240"/>
      <w:ind w:left="840" w:hanging="840"/>
    </w:pPr>
    <w:rPr>
      <w:noProof/>
    </w:rPr>
  </w:style>
  <w:style w:type="paragraph" w:styleId="TOC2">
    <w:name w:val="toc 2"/>
    <w:basedOn w:val="TOC1"/>
    <w:next w:val="Normal"/>
    <w:semiHidden/>
    <w:pPr>
      <w:spacing w:before="0"/>
    </w:pPr>
  </w:style>
  <w:style w:type="paragraph" w:styleId="TOC3">
    <w:name w:val="toc 3"/>
    <w:basedOn w:val="TOC1"/>
    <w:next w:val="Normal"/>
    <w:semiHidden/>
    <w:pPr>
      <w:spacing w:before="0"/>
    </w:pPr>
  </w:style>
  <w:style w:type="paragraph" w:customStyle="1" w:styleId="Kop1zondernummer">
    <w:name w:val="Kop 1 zonder nummer"/>
    <w:basedOn w:val="Heading1"/>
    <w:pPr>
      <w:numPr>
        <w:numId w:val="0"/>
      </w:numPr>
      <w:tabs>
        <w:tab w:val="clear" w:pos="280"/>
      </w:tabs>
    </w:pPr>
  </w:style>
  <w:style w:type="paragraph" w:customStyle="1" w:styleId="Kop2zondernummer">
    <w:name w:val="Kop 2 zonder nummer"/>
    <w:basedOn w:val="Heading2"/>
    <w:pPr>
      <w:numPr>
        <w:ilvl w:val="0"/>
        <w:numId w:val="0"/>
      </w:numPr>
      <w:tabs>
        <w:tab w:val="clear" w:pos="320"/>
      </w:tabs>
    </w:pPr>
  </w:style>
  <w:style w:type="paragraph" w:customStyle="1" w:styleId="Kop3zondernummer">
    <w:name w:val="Kop 3 zonder nummer"/>
    <w:basedOn w:val="Heading3"/>
    <w:pPr>
      <w:numPr>
        <w:ilvl w:val="0"/>
        <w:numId w:val="0"/>
      </w:numPr>
    </w:pPr>
  </w:style>
  <w:style w:type="paragraph" w:styleId="Header">
    <w:name w:val="header"/>
    <w:basedOn w:val="Normal"/>
    <w:pPr>
      <w:tabs>
        <w:tab w:val="center" w:pos="3510"/>
        <w:tab w:val="right" w:pos="7020"/>
      </w:tabs>
    </w:pPr>
  </w:style>
  <w:style w:type="paragraph" w:styleId="Footer">
    <w:name w:val="footer"/>
    <w:basedOn w:val="Normal"/>
    <w:pPr>
      <w:tabs>
        <w:tab w:val="center" w:pos="3510"/>
        <w:tab w:val="right" w:pos="7020"/>
      </w:tabs>
    </w:pPr>
  </w:style>
  <w:style w:type="paragraph" w:customStyle="1" w:styleId="KolomHeader">
    <w:name w:val="KolomHeader"/>
    <w:basedOn w:val="Normal"/>
    <w:rPr>
      <w:rFonts w:ascii="Arial (W1)" w:hAnsi="Arial (W1)"/>
      <w:b/>
      <w:color w:val="FFFFFF"/>
      <w:sz w:val="18"/>
    </w:rPr>
  </w:style>
  <w:style w:type="paragraph" w:customStyle="1" w:styleId="TabelData">
    <w:name w:val="TabelData"/>
    <w:basedOn w:val="Normal"/>
    <w:next w:val="Normal"/>
    <w:rPr>
      <w:sz w:val="16"/>
    </w:rPr>
  </w:style>
  <w:style w:type="paragraph" w:styleId="ListBullet">
    <w:name w:val="List Bullet"/>
    <w:basedOn w:val="Normal"/>
    <w:autoRedefine/>
    <w:pPr>
      <w:numPr>
        <w:numId w:val="35"/>
      </w:numPr>
      <w:ind w:right="-1530"/>
    </w:pPr>
  </w:style>
  <w:style w:type="paragraph" w:styleId="ListBullet2">
    <w:name w:val="List Bullet 2"/>
    <w:basedOn w:val="Normal"/>
    <w:autoRedefine/>
    <w:pPr>
      <w:numPr>
        <w:numId w:val="4"/>
      </w:numPr>
      <w:ind w:left="1068" w:right="-1435"/>
    </w:pPr>
  </w:style>
  <w:style w:type="paragraph" w:styleId="ListBullet3">
    <w:name w:val="List Bullet 3"/>
    <w:basedOn w:val="Normal"/>
    <w:autoRedefine/>
    <w:pPr>
      <w:numPr>
        <w:numId w:val="5"/>
      </w:numPr>
    </w:pPr>
  </w:style>
  <w:style w:type="paragraph" w:customStyle="1" w:styleId="code">
    <w:name w:val="code"/>
    <w:basedOn w:val="Normal"/>
    <w:next w:val="Normal"/>
    <w:pPr>
      <w:shd w:val="pct5" w:color="auto" w:fill="FFFFFF"/>
      <w:spacing w:line="200" w:lineRule="exact"/>
    </w:pPr>
    <w:rPr>
      <w:rFonts w:ascii="Courier (W1)" w:hAnsi="Courier (W1)"/>
      <w:sz w:val="16"/>
    </w:rPr>
  </w:style>
  <w:style w:type="paragraph" w:styleId="Caption">
    <w:name w:val="caption"/>
    <w:basedOn w:val="Normal"/>
    <w:next w:val="Normal"/>
    <w:qFormat/>
    <w:pPr>
      <w:spacing w:before="120" w:after="120"/>
      <w:jc w:val="both"/>
    </w:pPr>
    <w:rPr>
      <w:rFonts w:ascii="Helvetica" w:hAnsi="Helvetica"/>
      <w:b/>
      <w:sz w:val="20"/>
    </w:rPr>
  </w:style>
  <w:style w:type="paragraph" w:customStyle="1" w:styleId="nummering1">
    <w:name w:val="nummering 1"/>
    <w:basedOn w:val="Standaardzonderwitregel"/>
    <w:pPr>
      <w:numPr>
        <w:numId w:val="16"/>
      </w:numPr>
      <w:tabs>
        <w:tab w:val="num" w:pos="360"/>
      </w:tabs>
      <w:ind w:left="360" w:hanging="360"/>
    </w:pPr>
  </w:style>
  <w:style w:type="paragraph" w:customStyle="1" w:styleId="nummering2">
    <w:name w:val="nummering 2"/>
    <w:basedOn w:val="Standaardzonderwitregel"/>
    <w:pPr>
      <w:numPr>
        <w:numId w:val="17"/>
      </w:numPr>
      <w:tabs>
        <w:tab w:val="num" w:pos="717"/>
      </w:tabs>
      <w:ind w:left="714" w:hanging="357"/>
    </w:pPr>
  </w:style>
  <w:style w:type="paragraph" w:customStyle="1" w:styleId="opsomming1">
    <w:name w:val="opsomming 1"/>
    <w:basedOn w:val="Standaardzonderwitregel"/>
    <w:pPr>
      <w:numPr>
        <w:numId w:val="25"/>
      </w:numPr>
    </w:pPr>
  </w:style>
  <w:style w:type="paragraph" w:customStyle="1" w:styleId="opsomming2">
    <w:name w:val="opsomming 2"/>
    <w:basedOn w:val="opsomming1"/>
    <w:pPr>
      <w:numPr>
        <w:numId w:val="21"/>
      </w:numPr>
      <w:tabs>
        <w:tab w:val="clear" w:pos="717"/>
        <w:tab w:val="num" w:pos="360"/>
      </w:tabs>
      <w:ind w:left="340" w:hanging="340"/>
    </w:pPr>
  </w:style>
  <w:style w:type="paragraph" w:customStyle="1" w:styleId="plaatje">
    <w:name w:val="plaatje"/>
    <w:basedOn w:val="Normal"/>
    <w:next w:val="Normal"/>
    <w:pPr>
      <w:spacing w:before="252" w:line="240" w:lineRule="atLeast"/>
      <w:jc w:val="both"/>
    </w:pPr>
    <w:rPr>
      <w:rFonts w:ascii="Helvetica" w:hAnsi="Helvetica"/>
      <w:b/>
      <w:sz w:val="20"/>
    </w:rPr>
  </w:style>
  <w:style w:type="paragraph" w:styleId="BodyTextIndent">
    <w:name w:val="Body Text Indent"/>
    <w:basedOn w:val="Normal"/>
    <w:pPr>
      <w:spacing w:before="252"/>
      <w:ind w:left="720"/>
      <w:jc w:val="both"/>
    </w:pPr>
    <w:rPr>
      <w:rFonts w:ascii="Helvetica" w:hAnsi="Helvetica"/>
      <w:sz w:val="20"/>
    </w:rPr>
  </w:style>
  <w:style w:type="paragraph" w:customStyle="1" w:styleId="Rapporttitel">
    <w:name w:val="Rapporttitel"/>
    <w:basedOn w:val="Standaardzonderwitregel"/>
    <w:next w:val="Normal"/>
    <w:pPr>
      <w:spacing w:line="400" w:lineRule="exact"/>
    </w:pPr>
    <w:rPr>
      <w:b/>
      <w:sz w:val="32"/>
    </w:rPr>
  </w:style>
  <w:style w:type="paragraph" w:customStyle="1" w:styleId="tabelkopje">
    <w:name w:val="tabelkopje"/>
    <w:basedOn w:val="Standaardzonderwitregel"/>
    <w:pPr>
      <w:jc w:val="left"/>
    </w:pPr>
    <w:rPr>
      <w:b/>
      <w:sz w:val="16"/>
    </w:rPr>
  </w:style>
  <w:style w:type="paragraph" w:customStyle="1" w:styleId="Inspringen1">
    <w:name w:val="Inspringen1"/>
    <w:basedOn w:val="Standaardzonderwitregel"/>
    <w:pPr>
      <w:ind w:left="357"/>
    </w:pPr>
  </w:style>
  <w:style w:type="paragraph" w:customStyle="1" w:styleId="Inspringen2">
    <w:name w:val="Inspringen2"/>
    <w:basedOn w:val="Inspringen1"/>
    <w:pPr>
      <w:ind w:left="714"/>
    </w:pPr>
  </w:style>
  <w:style w:type="paragraph" w:customStyle="1" w:styleId="kleinkopje">
    <w:name w:val="kleinkopje"/>
    <w:basedOn w:val="Normal"/>
    <w:pPr>
      <w:tabs>
        <w:tab w:val="left" w:pos="567"/>
        <w:tab w:val="left" w:pos="1134"/>
        <w:tab w:val="left" w:pos="1701"/>
        <w:tab w:val="left" w:pos="2268"/>
        <w:tab w:val="left" w:pos="3402"/>
        <w:tab w:val="left" w:pos="4536"/>
        <w:tab w:val="right" w:pos="9356"/>
      </w:tabs>
      <w:spacing w:line="240" w:lineRule="auto"/>
      <w:jc w:val="both"/>
    </w:pPr>
    <w:rPr>
      <w:rFonts w:ascii="Helvetica" w:hAnsi="Helvetica"/>
      <w:b/>
      <w:sz w:val="12"/>
    </w:rPr>
  </w:style>
  <w:style w:type="paragraph" w:customStyle="1" w:styleId="x">
    <w:name w:val="x"/>
    <w:basedOn w:val="Standaardzonderwitregel"/>
    <w:pPr>
      <w:spacing w:line="240" w:lineRule="exact"/>
    </w:pPr>
    <w:rPr>
      <w:b/>
      <w:sz w:val="12"/>
    </w:rPr>
  </w:style>
  <w:style w:type="paragraph" w:styleId="TOC4">
    <w:name w:val="toc 4"/>
    <w:basedOn w:val="Normal"/>
    <w:next w:val="Normal"/>
    <w:autoRedefine/>
    <w:semiHidden/>
    <w:pPr>
      <w:tabs>
        <w:tab w:val="left" w:pos="567"/>
        <w:tab w:val="left" w:pos="680"/>
      </w:tabs>
      <w:spacing w:line="240" w:lineRule="atLeast"/>
      <w:ind w:left="567" w:hanging="567"/>
      <w:jc w:val="both"/>
    </w:pPr>
    <w:rPr>
      <w:rFonts w:ascii="Helvetica" w:hAnsi="Helvetica"/>
      <w:sz w:val="20"/>
    </w:rPr>
  </w:style>
  <w:style w:type="paragraph" w:styleId="TOC5">
    <w:name w:val="toc 5"/>
    <w:basedOn w:val="Normal"/>
    <w:next w:val="Normal"/>
    <w:autoRedefine/>
    <w:semiHidden/>
    <w:pPr>
      <w:tabs>
        <w:tab w:val="right" w:pos="9497"/>
      </w:tabs>
      <w:spacing w:before="240" w:line="240" w:lineRule="atLeast"/>
      <w:ind w:left="1429"/>
      <w:jc w:val="both"/>
    </w:pPr>
    <w:rPr>
      <w:rFonts w:ascii="Helvetica" w:hAnsi="Helvetica"/>
      <w:sz w:val="20"/>
    </w:rPr>
  </w:style>
  <w:style w:type="paragraph" w:styleId="TOC6">
    <w:name w:val="toc 6"/>
    <w:basedOn w:val="Normal"/>
    <w:next w:val="Normal"/>
    <w:autoRedefine/>
    <w:semiHidden/>
    <w:pPr>
      <w:tabs>
        <w:tab w:val="right" w:pos="9497"/>
      </w:tabs>
      <w:spacing w:line="240" w:lineRule="atLeast"/>
      <w:ind w:left="1191"/>
      <w:jc w:val="both"/>
    </w:pPr>
    <w:rPr>
      <w:rFonts w:ascii="Helvetica" w:hAnsi="Helvetica"/>
      <w:sz w:val="20"/>
    </w:rPr>
  </w:style>
  <w:style w:type="paragraph" w:styleId="TOC7">
    <w:name w:val="toc 7"/>
    <w:basedOn w:val="Normal"/>
    <w:next w:val="Normal"/>
    <w:autoRedefine/>
    <w:semiHidden/>
    <w:pPr>
      <w:tabs>
        <w:tab w:val="right" w:pos="9497"/>
      </w:tabs>
      <w:spacing w:line="240" w:lineRule="atLeast"/>
      <w:ind w:left="1985"/>
      <w:jc w:val="both"/>
    </w:pPr>
    <w:rPr>
      <w:rFonts w:ascii="Helvetica" w:hAnsi="Helvetica"/>
      <w:sz w:val="20"/>
    </w:rPr>
  </w:style>
  <w:style w:type="paragraph" w:styleId="TOC8">
    <w:name w:val="toc 8"/>
    <w:basedOn w:val="Normal"/>
    <w:next w:val="Normal"/>
    <w:autoRedefine/>
    <w:semiHidden/>
    <w:pPr>
      <w:spacing w:before="252" w:line="240" w:lineRule="atLeast"/>
      <w:ind w:left="1400"/>
      <w:jc w:val="both"/>
    </w:pPr>
    <w:rPr>
      <w:rFonts w:ascii="Helvetica" w:hAnsi="Helvetica"/>
      <w:sz w:val="20"/>
    </w:rPr>
  </w:style>
  <w:style w:type="paragraph" w:styleId="TOC9">
    <w:name w:val="toc 9"/>
    <w:basedOn w:val="Normal"/>
    <w:next w:val="Normal"/>
    <w:autoRedefine/>
    <w:semiHidden/>
    <w:pPr>
      <w:spacing w:before="252" w:line="240" w:lineRule="atLeast"/>
      <w:ind w:left="1600"/>
      <w:jc w:val="both"/>
    </w:pPr>
    <w:rPr>
      <w:rFonts w:ascii="Helvetica" w:hAnsi="Helvetica"/>
      <w:sz w:val="20"/>
    </w:rPr>
  </w:style>
  <w:style w:type="paragraph" w:customStyle="1" w:styleId="inspringen3">
    <w:name w:val="inspringen3"/>
    <w:basedOn w:val="Standaardzonderwitregel"/>
    <w:pPr>
      <w:ind w:left="1072"/>
    </w:pPr>
  </w:style>
  <w:style w:type="paragraph" w:customStyle="1" w:styleId="nummering3">
    <w:name w:val="nummering 3"/>
    <w:basedOn w:val="Standaardzonderwitregel"/>
    <w:pPr>
      <w:numPr>
        <w:numId w:val="14"/>
      </w:numPr>
    </w:pPr>
  </w:style>
  <w:style w:type="paragraph" w:customStyle="1" w:styleId="opsomming3">
    <w:name w:val="opsomming 3"/>
    <w:basedOn w:val="Standaardzonderwitregel"/>
    <w:pPr>
      <w:numPr>
        <w:numId w:val="18"/>
      </w:numPr>
      <w:tabs>
        <w:tab w:val="num" w:pos="1071"/>
      </w:tabs>
      <w:ind w:left="1071" w:hanging="357"/>
    </w:pPr>
  </w:style>
  <w:style w:type="paragraph" w:customStyle="1" w:styleId="opsomming0">
    <w:name w:val="opsomming0"/>
    <w:basedOn w:val="Standaardzonderwitregel"/>
  </w:style>
  <w:style w:type="paragraph" w:customStyle="1" w:styleId="dockoptekst">
    <w:name w:val="dockoptekst"/>
    <w:basedOn w:val="Normal"/>
    <w:pPr>
      <w:spacing w:before="40" w:line="240" w:lineRule="atLeast"/>
    </w:pPr>
    <w:rPr>
      <w:rFonts w:ascii="Helvetica" w:hAnsi="Helvetica"/>
      <w:b/>
      <w:sz w:val="28"/>
    </w:rPr>
  </w:style>
  <w:style w:type="paragraph" w:customStyle="1" w:styleId="AGPNR">
    <w:name w:val="AGPNR"/>
    <w:basedOn w:val="Normal"/>
    <w:next w:val="opsomming0"/>
    <w:pPr>
      <w:numPr>
        <w:numId w:val="15"/>
      </w:numPr>
      <w:spacing w:before="252" w:line="240" w:lineRule="atLeast"/>
      <w:jc w:val="both"/>
    </w:pPr>
    <w:rPr>
      <w:rFonts w:ascii="Helvetica" w:hAnsi="Helvetica"/>
      <w:b/>
      <w:sz w:val="20"/>
    </w:rPr>
  </w:style>
  <w:style w:type="paragraph" w:styleId="Salutation">
    <w:name w:val="Salutation"/>
    <w:basedOn w:val="Normal"/>
    <w:next w:val="Normal"/>
    <w:pPr>
      <w:spacing w:before="252" w:line="240" w:lineRule="atLeast"/>
      <w:jc w:val="both"/>
    </w:pPr>
    <w:rPr>
      <w:rFonts w:ascii="Helvetica" w:hAnsi="Helvetica"/>
      <w:sz w:val="20"/>
    </w:rPr>
  </w:style>
  <w:style w:type="paragraph" w:customStyle="1" w:styleId="AGPTI">
    <w:name w:val="AGPTI"/>
    <w:basedOn w:val="Normal"/>
    <w:next w:val="Standaardzonderwitregel"/>
    <w:pPr>
      <w:spacing w:before="252" w:line="240" w:lineRule="atLeast"/>
      <w:jc w:val="both"/>
    </w:pPr>
    <w:rPr>
      <w:rFonts w:ascii="Helvetica" w:hAnsi="Helvetica"/>
      <w:b/>
      <w:sz w:val="20"/>
    </w:rPr>
  </w:style>
  <w:style w:type="paragraph" w:styleId="EnvelopeAddress">
    <w:name w:val="envelope address"/>
    <w:basedOn w:val="Normal"/>
    <w:pPr>
      <w:framePr w:w="7920" w:h="1980" w:hRule="exact" w:hSpace="141" w:wrap="auto" w:hAnchor="page" w:xAlign="center" w:yAlign="bottom"/>
      <w:spacing w:before="252" w:line="240" w:lineRule="atLeast"/>
      <w:ind w:left="2880"/>
      <w:jc w:val="both"/>
    </w:pPr>
    <w:rPr>
      <w:sz w:val="24"/>
    </w:rPr>
  </w:style>
  <w:style w:type="paragraph" w:styleId="Closing">
    <w:name w:val="Closing"/>
    <w:basedOn w:val="Normal"/>
    <w:pPr>
      <w:spacing w:before="252" w:line="240" w:lineRule="atLeast"/>
      <w:ind w:left="4252"/>
      <w:jc w:val="both"/>
    </w:pPr>
    <w:rPr>
      <w:rFonts w:ascii="Helvetica" w:hAnsi="Helvetica"/>
      <w:sz w:val="20"/>
    </w:rPr>
  </w:style>
  <w:style w:type="paragraph" w:styleId="EnvelopeReturn">
    <w:name w:val="envelope return"/>
    <w:basedOn w:val="Normal"/>
    <w:pPr>
      <w:spacing w:before="252" w:line="240" w:lineRule="atLeast"/>
      <w:jc w:val="both"/>
    </w:pPr>
    <w:rPr>
      <w:sz w:val="2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before="252" w:line="240" w:lineRule="atLeast"/>
      <w:ind w:left="1134" w:hanging="1134"/>
      <w:jc w:val="both"/>
    </w:pPr>
    <w:rPr>
      <w:sz w:val="24"/>
    </w:rPr>
  </w:style>
  <w:style w:type="paragraph" w:styleId="BlockText">
    <w:name w:val="Block Text"/>
    <w:basedOn w:val="Normal"/>
    <w:pPr>
      <w:spacing w:before="252" w:after="120" w:line="240" w:lineRule="atLeast"/>
      <w:ind w:left="1440" w:right="1440"/>
      <w:jc w:val="both"/>
    </w:pPr>
    <w:rPr>
      <w:rFonts w:ascii="Helvetica" w:hAnsi="Helvetica"/>
      <w:sz w:val="20"/>
    </w:rPr>
  </w:style>
  <w:style w:type="paragraph" w:styleId="TableofAuthorities">
    <w:name w:val="table of authorities"/>
    <w:basedOn w:val="Normal"/>
    <w:next w:val="Normal"/>
    <w:semiHidden/>
    <w:pPr>
      <w:spacing w:before="252" w:line="240" w:lineRule="atLeast"/>
      <w:ind w:left="200" w:hanging="200"/>
      <w:jc w:val="both"/>
    </w:pPr>
    <w:rPr>
      <w:rFonts w:ascii="Helvetica" w:hAnsi="Helvetica"/>
      <w:sz w:val="20"/>
    </w:rPr>
  </w:style>
  <w:style w:type="paragraph" w:styleId="Date">
    <w:name w:val="Date"/>
    <w:basedOn w:val="Normal"/>
    <w:next w:val="Normal"/>
    <w:pPr>
      <w:spacing w:before="252" w:line="240" w:lineRule="atLeast"/>
      <w:jc w:val="both"/>
    </w:pPr>
    <w:rPr>
      <w:rFonts w:ascii="Helvetica" w:hAnsi="Helvetica"/>
      <w:sz w:val="20"/>
    </w:rPr>
  </w:style>
  <w:style w:type="paragraph" w:styleId="DocumentMap">
    <w:name w:val="Document Map"/>
    <w:basedOn w:val="Normal"/>
    <w:semiHidden/>
    <w:pPr>
      <w:shd w:val="clear" w:color="auto" w:fill="000080"/>
      <w:spacing w:before="252" w:line="240" w:lineRule="atLeast"/>
      <w:jc w:val="both"/>
    </w:pPr>
    <w:rPr>
      <w:rFonts w:ascii="Tahoma" w:hAnsi="Tahoma"/>
      <w:sz w:val="20"/>
    </w:rPr>
  </w:style>
  <w:style w:type="paragraph" w:styleId="EndnoteText">
    <w:name w:val="endnote text"/>
    <w:basedOn w:val="Normal"/>
    <w:semiHidden/>
    <w:pPr>
      <w:spacing w:before="252" w:line="240" w:lineRule="atLeast"/>
      <w:jc w:val="both"/>
    </w:pPr>
    <w:rPr>
      <w:rFonts w:ascii="Helvetica" w:hAnsi="Helvetica"/>
      <w:sz w:val="20"/>
    </w:rPr>
  </w:style>
  <w:style w:type="paragraph" w:styleId="Signature">
    <w:name w:val="Signature"/>
    <w:basedOn w:val="Normal"/>
    <w:pPr>
      <w:spacing w:before="252" w:line="240" w:lineRule="atLeast"/>
      <w:ind w:left="4252"/>
      <w:jc w:val="both"/>
    </w:pPr>
    <w:rPr>
      <w:rFonts w:ascii="Helvetica" w:hAnsi="Helvetica"/>
      <w:sz w:val="20"/>
    </w:rPr>
  </w:style>
  <w:style w:type="paragraph" w:styleId="Index1">
    <w:name w:val="index 1"/>
    <w:basedOn w:val="Normal"/>
    <w:next w:val="Normal"/>
    <w:autoRedefine/>
    <w:semiHidden/>
    <w:pPr>
      <w:spacing w:before="252" w:line="240" w:lineRule="atLeast"/>
      <w:ind w:left="200" w:hanging="200"/>
      <w:jc w:val="both"/>
    </w:pPr>
    <w:rPr>
      <w:rFonts w:ascii="Helvetica" w:hAnsi="Helvetica"/>
      <w:sz w:val="20"/>
    </w:rPr>
  </w:style>
  <w:style w:type="paragraph" w:styleId="Index2">
    <w:name w:val="index 2"/>
    <w:basedOn w:val="Normal"/>
    <w:next w:val="Normal"/>
    <w:autoRedefine/>
    <w:semiHidden/>
    <w:pPr>
      <w:spacing w:before="252" w:line="240" w:lineRule="atLeast"/>
      <w:ind w:left="400" w:hanging="200"/>
      <w:jc w:val="both"/>
    </w:pPr>
    <w:rPr>
      <w:rFonts w:ascii="Helvetica" w:hAnsi="Helvetica"/>
      <w:sz w:val="20"/>
    </w:rPr>
  </w:style>
  <w:style w:type="paragraph" w:styleId="Index3">
    <w:name w:val="index 3"/>
    <w:basedOn w:val="Normal"/>
    <w:next w:val="Normal"/>
    <w:autoRedefine/>
    <w:semiHidden/>
    <w:pPr>
      <w:spacing w:before="252" w:line="240" w:lineRule="atLeast"/>
      <w:ind w:left="600" w:hanging="200"/>
      <w:jc w:val="both"/>
    </w:pPr>
    <w:rPr>
      <w:rFonts w:ascii="Helvetica" w:hAnsi="Helvetica"/>
      <w:sz w:val="20"/>
    </w:rPr>
  </w:style>
  <w:style w:type="paragraph" w:styleId="Index4">
    <w:name w:val="index 4"/>
    <w:basedOn w:val="Normal"/>
    <w:next w:val="Normal"/>
    <w:autoRedefine/>
    <w:semiHidden/>
    <w:pPr>
      <w:spacing w:before="252" w:line="240" w:lineRule="atLeast"/>
      <w:ind w:left="800" w:hanging="200"/>
      <w:jc w:val="both"/>
    </w:pPr>
    <w:rPr>
      <w:rFonts w:ascii="Helvetica" w:hAnsi="Helvetica"/>
      <w:sz w:val="20"/>
    </w:rPr>
  </w:style>
  <w:style w:type="paragraph" w:styleId="Index5">
    <w:name w:val="index 5"/>
    <w:basedOn w:val="Normal"/>
    <w:next w:val="Normal"/>
    <w:autoRedefine/>
    <w:semiHidden/>
    <w:pPr>
      <w:spacing w:before="252" w:line="240" w:lineRule="atLeast"/>
      <w:ind w:left="1000" w:hanging="200"/>
      <w:jc w:val="both"/>
    </w:pPr>
    <w:rPr>
      <w:rFonts w:ascii="Helvetica" w:hAnsi="Helvetica"/>
      <w:sz w:val="20"/>
    </w:rPr>
  </w:style>
  <w:style w:type="paragraph" w:styleId="Index6">
    <w:name w:val="index 6"/>
    <w:basedOn w:val="Normal"/>
    <w:next w:val="Normal"/>
    <w:autoRedefine/>
    <w:semiHidden/>
    <w:pPr>
      <w:spacing w:before="252" w:line="240" w:lineRule="atLeast"/>
      <w:ind w:left="1200" w:hanging="200"/>
      <w:jc w:val="both"/>
    </w:pPr>
    <w:rPr>
      <w:rFonts w:ascii="Helvetica" w:hAnsi="Helvetica"/>
      <w:sz w:val="20"/>
    </w:rPr>
  </w:style>
  <w:style w:type="paragraph" w:styleId="Index7">
    <w:name w:val="index 7"/>
    <w:basedOn w:val="Normal"/>
    <w:next w:val="Normal"/>
    <w:autoRedefine/>
    <w:semiHidden/>
    <w:pPr>
      <w:spacing w:before="252" w:line="240" w:lineRule="atLeast"/>
      <w:ind w:left="1400" w:hanging="200"/>
      <w:jc w:val="both"/>
    </w:pPr>
    <w:rPr>
      <w:rFonts w:ascii="Helvetica" w:hAnsi="Helvetica"/>
      <w:sz w:val="20"/>
    </w:rPr>
  </w:style>
  <w:style w:type="paragraph" w:styleId="Index8">
    <w:name w:val="index 8"/>
    <w:basedOn w:val="Normal"/>
    <w:next w:val="Normal"/>
    <w:autoRedefine/>
    <w:semiHidden/>
    <w:pPr>
      <w:spacing w:before="252" w:line="240" w:lineRule="atLeast"/>
      <w:ind w:left="1600" w:hanging="200"/>
      <w:jc w:val="both"/>
    </w:pPr>
    <w:rPr>
      <w:rFonts w:ascii="Helvetica" w:hAnsi="Helvetica"/>
      <w:sz w:val="20"/>
    </w:rPr>
  </w:style>
  <w:style w:type="paragraph" w:styleId="Index9">
    <w:name w:val="index 9"/>
    <w:basedOn w:val="Normal"/>
    <w:next w:val="Normal"/>
    <w:autoRedefine/>
    <w:semiHidden/>
    <w:pPr>
      <w:spacing w:before="252" w:line="240" w:lineRule="atLeast"/>
      <w:ind w:left="1800" w:hanging="200"/>
      <w:jc w:val="both"/>
    </w:pPr>
    <w:rPr>
      <w:rFonts w:ascii="Helvetica" w:hAnsi="Helvetica"/>
      <w:sz w:val="20"/>
    </w:rPr>
  </w:style>
  <w:style w:type="paragraph" w:styleId="IndexHeading">
    <w:name w:val="index heading"/>
    <w:basedOn w:val="Normal"/>
    <w:next w:val="Index1"/>
    <w:semiHidden/>
    <w:pPr>
      <w:spacing w:before="252" w:line="240" w:lineRule="atLeast"/>
      <w:jc w:val="both"/>
    </w:pPr>
    <w:rPr>
      <w:b/>
      <w:sz w:val="20"/>
    </w:rPr>
  </w:style>
  <w:style w:type="paragraph" w:styleId="TOAHeading">
    <w:name w:val="toa heading"/>
    <w:basedOn w:val="Normal"/>
    <w:next w:val="Normal"/>
    <w:semiHidden/>
    <w:pPr>
      <w:spacing w:before="120" w:line="240" w:lineRule="atLeast"/>
      <w:jc w:val="both"/>
    </w:pPr>
    <w:rPr>
      <w:b/>
      <w:sz w:val="24"/>
    </w:rPr>
  </w:style>
  <w:style w:type="paragraph" w:styleId="List">
    <w:name w:val="List"/>
    <w:basedOn w:val="Normal"/>
    <w:pPr>
      <w:spacing w:before="252" w:line="240" w:lineRule="atLeast"/>
      <w:ind w:left="283" w:hanging="283"/>
      <w:jc w:val="both"/>
    </w:pPr>
    <w:rPr>
      <w:rFonts w:ascii="Helvetica" w:hAnsi="Helvetica"/>
      <w:sz w:val="20"/>
    </w:rPr>
  </w:style>
  <w:style w:type="paragraph" w:styleId="List2">
    <w:name w:val="List 2"/>
    <w:basedOn w:val="Normal"/>
    <w:pPr>
      <w:spacing w:before="252" w:line="240" w:lineRule="atLeast"/>
      <w:ind w:left="566" w:hanging="283"/>
      <w:jc w:val="both"/>
    </w:pPr>
    <w:rPr>
      <w:rFonts w:ascii="Helvetica" w:hAnsi="Helvetica"/>
      <w:sz w:val="20"/>
    </w:rPr>
  </w:style>
  <w:style w:type="paragraph" w:styleId="List3">
    <w:name w:val="List 3"/>
    <w:basedOn w:val="Normal"/>
    <w:pPr>
      <w:spacing w:before="252" w:line="240" w:lineRule="atLeast"/>
      <w:ind w:left="849" w:hanging="283"/>
      <w:jc w:val="both"/>
    </w:pPr>
    <w:rPr>
      <w:rFonts w:ascii="Helvetica" w:hAnsi="Helvetica"/>
      <w:sz w:val="20"/>
    </w:rPr>
  </w:style>
  <w:style w:type="paragraph" w:styleId="List4">
    <w:name w:val="List 4"/>
    <w:basedOn w:val="Normal"/>
    <w:pPr>
      <w:spacing w:before="252" w:line="240" w:lineRule="atLeast"/>
      <w:ind w:left="1132" w:hanging="283"/>
      <w:jc w:val="both"/>
    </w:pPr>
    <w:rPr>
      <w:rFonts w:ascii="Helvetica" w:hAnsi="Helvetica"/>
      <w:sz w:val="20"/>
    </w:rPr>
  </w:style>
  <w:style w:type="paragraph" w:styleId="List5">
    <w:name w:val="List 5"/>
    <w:basedOn w:val="Normal"/>
    <w:pPr>
      <w:spacing w:before="252" w:line="240" w:lineRule="atLeast"/>
      <w:ind w:left="1415" w:hanging="283"/>
      <w:jc w:val="both"/>
    </w:pPr>
    <w:rPr>
      <w:rFonts w:ascii="Helvetica" w:hAnsi="Helvetica"/>
      <w:sz w:val="20"/>
    </w:rPr>
  </w:style>
  <w:style w:type="paragraph" w:styleId="TableofFigures">
    <w:name w:val="table of figures"/>
    <w:basedOn w:val="Normal"/>
    <w:next w:val="Normal"/>
    <w:semiHidden/>
    <w:pPr>
      <w:spacing w:before="252" w:line="240" w:lineRule="atLeast"/>
      <w:ind w:left="400" w:hanging="400"/>
      <w:jc w:val="both"/>
    </w:pPr>
    <w:rPr>
      <w:rFonts w:ascii="Helvetica" w:hAnsi="Helvetica"/>
      <w:sz w:val="20"/>
    </w:rPr>
  </w:style>
  <w:style w:type="paragraph" w:styleId="ListBullet4">
    <w:name w:val="List Bullet 4"/>
    <w:basedOn w:val="Normal"/>
    <w:autoRedefine/>
    <w:pPr>
      <w:numPr>
        <w:numId w:val="6"/>
      </w:numPr>
      <w:tabs>
        <w:tab w:val="clear" w:pos="1440"/>
        <w:tab w:val="num" w:pos="1209"/>
      </w:tabs>
      <w:spacing w:before="252" w:line="240" w:lineRule="atLeast"/>
      <w:ind w:left="1209"/>
      <w:jc w:val="both"/>
    </w:pPr>
    <w:rPr>
      <w:rFonts w:ascii="Helvetica" w:hAnsi="Helvetica"/>
      <w:sz w:val="20"/>
    </w:rPr>
  </w:style>
  <w:style w:type="paragraph" w:styleId="ListBullet5">
    <w:name w:val="List Bullet 5"/>
    <w:basedOn w:val="Normal"/>
    <w:autoRedefine/>
    <w:pPr>
      <w:numPr>
        <w:numId w:val="7"/>
      </w:numPr>
      <w:tabs>
        <w:tab w:val="clear" w:pos="1800"/>
        <w:tab w:val="num" w:pos="1492"/>
      </w:tabs>
      <w:spacing w:before="252" w:line="240" w:lineRule="atLeast"/>
      <w:ind w:left="1492"/>
      <w:jc w:val="both"/>
    </w:pPr>
    <w:rPr>
      <w:rFonts w:ascii="Helvetica" w:hAnsi="Helvetica"/>
      <w:sz w:val="20"/>
    </w:rPr>
  </w:style>
  <w:style w:type="paragraph" w:styleId="ListNumber">
    <w:name w:val="List Number"/>
    <w:basedOn w:val="Normal"/>
    <w:pPr>
      <w:numPr>
        <w:numId w:val="8"/>
      </w:numPr>
      <w:spacing w:before="252" w:line="240" w:lineRule="atLeast"/>
      <w:jc w:val="both"/>
    </w:pPr>
    <w:rPr>
      <w:rFonts w:ascii="Helvetica" w:hAnsi="Helvetica"/>
      <w:sz w:val="20"/>
    </w:rPr>
  </w:style>
  <w:style w:type="paragraph" w:styleId="ListNumber2">
    <w:name w:val="List Number 2"/>
    <w:basedOn w:val="Normal"/>
    <w:pPr>
      <w:numPr>
        <w:numId w:val="9"/>
      </w:numPr>
      <w:tabs>
        <w:tab w:val="clear" w:pos="720"/>
        <w:tab w:val="num" w:pos="643"/>
      </w:tabs>
      <w:spacing w:before="252" w:line="240" w:lineRule="atLeast"/>
      <w:ind w:left="643"/>
      <w:jc w:val="both"/>
    </w:pPr>
    <w:rPr>
      <w:rFonts w:ascii="Helvetica" w:hAnsi="Helvetica"/>
      <w:sz w:val="20"/>
    </w:rPr>
  </w:style>
  <w:style w:type="paragraph" w:styleId="ListNumber3">
    <w:name w:val="List Number 3"/>
    <w:basedOn w:val="Normal"/>
    <w:pPr>
      <w:numPr>
        <w:numId w:val="10"/>
      </w:numPr>
      <w:tabs>
        <w:tab w:val="clear" w:pos="1080"/>
        <w:tab w:val="num" w:pos="926"/>
      </w:tabs>
      <w:spacing w:before="252" w:line="240" w:lineRule="atLeast"/>
      <w:ind w:left="926"/>
      <w:jc w:val="both"/>
    </w:pPr>
    <w:rPr>
      <w:rFonts w:ascii="Helvetica" w:hAnsi="Helvetica"/>
      <w:sz w:val="20"/>
    </w:rPr>
  </w:style>
  <w:style w:type="paragraph" w:styleId="ListNumber4">
    <w:name w:val="List Number 4"/>
    <w:basedOn w:val="Normal"/>
    <w:pPr>
      <w:numPr>
        <w:numId w:val="11"/>
      </w:numPr>
      <w:tabs>
        <w:tab w:val="clear" w:pos="1440"/>
        <w:tab w:val="num" w:pos="1209"/>
      </w:tabs>
      <w:spacing w:before="252" w:line="240" w:lineRule="atLeast"/>
      <w:ind w:left="1209"/>
      <w:jc w:val="both"/>
    </w:pPr>
    <w:rPr>
      <w:rFonts w:ascii="Helvetica" w:hAnsi="Helvetica"/>
      <w:sz w:val="20"/>
    </w:rPr>
  </w:style>
  <w:style w:type="paragraph" w:styleId="ListNumber5">
    <w:name w:val="List Number 5"/>
    <w:basedOn w:val="Normal"/>
    <w:pPr>
      <w:numPr>
        <w:numId w:val="12"/>
      </w:numPr>
      <w:tabs>
        <w:tab w:val="clear" w:pos="1800"/>
        <w:tab w:val="num" w:pos="1492"/>
      </w:tabs>
      <w:spacing w:before="252" w:line="240" w:lineRule="atLeast"/>
      <w:ind w:left="1492"/>
      <w:jc w:val="both"/>
    </w:pPr>
    <w:rPr>
      <w:rFonts w:ascii="Helvetica" w:hAnsi="Helvetica"/>
      <w:sz w:val="20"/>
    </w:rPr>
  </w:style>
  <w:style w:type="paragraph" w:styleId="ListContinue">
    <w:name w:val="List Continue"/>
    <w:basedOn w:val="Normal"/>
    <w:pPr>
      <w:spacing w:before="252" w:after="120" w:line="240" w:lineRule="atLeast"/>
      <w:ind w:left="283"/>
      <w:jc w:val="both"/>
    </w:pPr>
    <w:rPr>
      <w:rFonts w:ascii="Helvetica" w:hAnsi="Helvetica"/>
      <w:sz w:val="20"/>
    </w:rPr>
  </w:style>
  <w:style w:type="paragraph" w:styleId="ListContinue2">
    <w:name w:val="List Continue 2"/>
    <w:basedOn w:val="Normal"/>
    <w:pPr>
      <w:spacing w:before="252" w:after="120" w:line="240" w:lineRule="atLeast"/>
      <w:ind w:left="566"/>
      <w:jc w:val="both"/>
    </w:pPr>
    <w:rPr>
      <w:rFonts w:ascii="Helvetica" w:hAnsi="Helvetica"/>
      <w:sz w:val="20"/>
    </w:rPr>
  </w:style>
  <w:style w:type="paragraph" w:styleId="ListContinue3">
    <w:name w:val="List Continue 3"/>
    <w:basedOn w:val="Normal"/>
    <w:pPr>
      <w:spacing w:before="252" w:after="120" w:line="240" w:lineRule="atLeast"/>
      <w:ind w:left="849"/>
      <w:jc w:val="both"/>
    </w:pPr>
    <w:rPr>
      <w:rFonts w:ascii="Helvetica" w:hAnsi="Helvetica"/>
      <w:sz w:val="20"/>
    </w:rPr>
  </w:style>
  <w:style w:type="paragraph" w:styleId="ListContinue4">
    <w:name w:val="List Continue 4"/>
    <w:basedOn w:val="Normal"/>
    <w:pPr>
      <w:spacing w:before="252" w:after="120" w:line="240" w:lineRule="atLeast"/>
      <w:ind w:left="1132"/>
      <w:jc w:val="both"/>
    </w:pPr>
    <w:rPr>
      <w:rFonts w:ascii="Helvetica" w:hAnsi="Helvetica"/>
      <w:sz w:val="20"/>
    </w:rPr>
  </w:style>
  <w:style w:type="paragraph" w:styleId="ListContinue5">
    <w:name w:val="List Continue 5"/>
    <w:basedOn w:val="Normal"/>
    <w:pPr>
      <w:spacing w:before="252" w:after="120" w:line="240" w:lineRule="atLeast"/>
      <w:ind w:left="1415"/>
      <w:jc w:val="both"/>
    </w:pPr>
    <w:rPr>
      <w:rFonts w:ascii="Helvetica" w:hAnsi="Helvetica"/>
      <w:sz w:val="20"/>
    </w:rPr>
  </w:style>
  <w:style w:type="paragraph" w:styleId="NoteHeading">
    <w:name w:val="Note Heading"/>
    <w:basedOn w:val="Normal"/>
    <w:next w:val="Normal"/>
    <w:pPr>
      <w:spacing w:before="252" w:line="240" w:lineRule="atLeast"/>
      <w:jc w:val="both"/>
    </w:pPr>
    <w:rPr>
      <w:rFonts w:ascii="Helvetica" w:hAnsi="Helvetica"/>
      <w:sz w:val="20"/>
    </w:rPr>
  </w:style>
  <w:style w:type="paragraph" w:styleId="PlainText">
    <w:name w:val="Plain Text"/>
    <w:basedOn w:val="Normal"/>
    <w:pPr>
      <w:spacing w:before="252" w:line="240" w:lineRule="atLeast"/>
      <w:jc w:val="both"/>
    </w:pPr>
    <w:rPr>
      <w:sz w:val="20"/>
    </w:rPr>
  </w:style>
  <w:style w:type="paragraph" w:styleId="BodyText">
    <w:name w:val="Body Text"/>
    <w:basedOn w:val="Normal"/>
    <w:pPr>
      <w:spacing w:before="252" w:after="120" w:line="240" w:lineRule="atLeast"/>
      <w:jc w:val="both"/>
    </w:pPr>
    <w:rPr>
      <w:rFonts w:ascii="Helvetica" w:hAnsi="Helvetica"/>
      <w:sz w:val="20"/>
    </w:rPr>
  </w:style>
  <w:style w:type="paragraph" w:styleId="BodyText2">
    <w:name w:val="Body Text 2"/>
    <w:basedOn w:val="Normal"/>
    <w:pPr>
      <w:spacing w:before="252" w:after="120" w:line="480" w:lineRule="auto"/>
      <w:jc w:val="both"/>
    </w:pPr>
    <w:rPr>
      <w:rFonts w:ascii="Helvetica" w:hAnsi="Helvetica"/>
      <w:sz w:val="20"/>
    </w:rPr>
  </w:style>
  <w:style w:type="paragraph" w:styleId="BodyText3">
    <w:name w:val="Body Text 3"/>
    <w:basedOn w:val="Normal"/>
    <w:pPr>
      <w:spacing w:before="252" w:after="120" w:line="240" w:lineRule="atLeast"/>
      <w:jc w:val="both"/>
    </w:pPr>
    <w:rPr>
      <w:rFonts w:ascii="Helvetica" w:hAnsi="Helvetica"/>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spacing w:after="120" w:line="240" w:lineRule="atLeast"/>
      <w:ind w:left="283" w:firstLine="210"/>
    </w:pPr>
  </w:style>
  <w:style w:type="paragraph" w:styleId="BodyTextIndent2">
    <w:name w:val="Body Text Indent 2"/>
    <w:basedOn w:val="Normal"/>
    <w:pPr>
      <w:spacing w:before="252" w:after="120" w:line="480" w:lineRule="auto"/>
      <w:ind w:left="283"/>
      <w:jc w:val="both"/>
    </w:pPr>
    <w:rPr>
      <w:rFonts w:ascii="Helvetica" w:hAnsi="Helvetica"/>
      <w:sz w:val="20"/>
    </w:rPr>
  </w:style>
  <w:style w:type="paragraph" w:styleId="BodyTextIndent3">
    <w:name w:val="Body Text Indent 3"/>
    <w:basedOn w:val="Normal"/>
    <w:pPr>
      <w:spacing w:before="252" w:after="120" w:line="240" w:lineRule="atLeast"/>
      <w:ind w:left="283"/>
      <w:jc w:val="both"/>
    </w:pPr>
    <w:rPr>
      <w:rFonts w:ascii="Helvetica" w:hAnsi="Helvetica"/>
      <w:sz w:val="16"/>
    </w:rPr>
  </w:style>
  <w:style w:type="paragraph" w:styleId="NormalIndent">
    <w:name w:val="Normal Indent"/>
    <w:basedOn w:val="Normal"/>
    <w:pPr>
      <w:spacing w:before="252" w:line="240" w:lineRule="atLeast"/>
      <w:ind w:left="708"/>
      <w:jc w:val="both"/>
    </w:pPr>
    <w:rPr>
      <w:rFonts w:ascii="Helvetica" w:hAnsi="Helvetica"/>
      <w:sz w:val="20"/>
    </w:rPr>
  </w:style>
  <w:style w:type="paragraph" w:styleId="Subtitle">
    <w:name w:val="Subtitle"/>
    <w:basedOn w:val="Normal"/>
    <w:qFormat/>
    <w:pPr>
      <w:spacing w:before="252" w:after="60" w:line="240" w:lineRule="atLeast"/>
      <w:jc w:val="center"/>
      <w:outlineLvl w:val="1"/>
    </w:pPr>
    <w:rPr>
      <w:sz w:val="24"/>
    </w:rPr>
  </w:style>
  <w:style w:type="paragraph" w:styleId="CommentText">
    <w:name w:val="annotation text"/>
    <w:basedOn w:val="Normal"/>
    <w:semiHidden/>
    <w:pPr>
      <w:spacing w:before="252" w:line="240" w:lineRule="atLeast"/>
      <w:jc w:val="both"/>
    </w:pPr>
    <w:rPr>
      <w:rFonts w:ascii="Helvetica" w:hAnsi="Helvetica"/>
      <w:sz w:val="20"/>
    </w:rPr>
  </w:style>
  <w:style w:type="paragraph" w:styleId="Title">
    <w:name w:val="Title"/>
    <w:basedOn w:val="Normal"/>
    <w:qFormat/>
    <w:pPr>
      <w:tabs>
        <w:tab w:val="left" w:pos="482"/>
      </w:tabs>
      <w:spacing w:line="240" w:lineRule="atLeast"/>
      <w:ind w:left="425" w:hanging="425"/>
      <w:outlineLvl w:val="0"/>
    </w:pPr>
    <w:rPr>
      <w:rFonts w:ascii="Helvetica" w:hAnsi="Helvetica"/>
      <w:b/>
      <w:kern w:val="28"/>
      <w:sz w:val="20"/>
    </w:rPr>
  </w:style>
  <w:style w:type="paragraph" w:styleId="FootnoteText">
    <w:name w:val="footnote text"/>
    <w:basedOn w:val="Normal"/>
    <w:semiHidden/>
    <w:pPr>
      <w:spacing w:before="252" w:line="240" w:lineRule="atLeast"/>
      <w:jc w:val="both"/>
    </w:pPr>
    <w:rPr>
      <w:rFonts w:ascii="Helvetica" w:hAnsi="Helvetica"/>
      <w:sz w:val="20"/>
    </w:rPr>
  </w:style>
  <w:style w:type="paragraph" w:customStyle="1" w:styleId="bijlagekolom">
    <w:name w:val="bijlagekolom"/>
    <w:basedOn w:val="opsomming0"/>
    <w:pPr>
      <w:spacing w:before="240"/>
    </w:pPr>
  </w:style>
  <w:style w:type="paragraph" w:customStyle="1" w:styleId="BijlageNr">
    <w:name w:val="BijlageNr"/>
    <w:basedOn w:val="Standaardzonderwitregel"/>
    <w:pPr>
      <w:tabs>
        <w:tab w:val="left" w:pos="340"/>
      </w:tabs>
    </w:pPr>
    <w:rPr>
      <w:b/>
      <w:caps/>
    </w:rPr>
  </w:style>
  <w:style w:type="paragraph" w:customStyle="1" w:styleId="ManagementSamenvatting">
    <w:name w:val="ManagementSamenvatting"/>
    <w:basedOn w:val="Title"/>
    <w:next w:val="Normal"/>
    <w:pPr>
      <w:suppressAutoHyphens/>
      <w:spacing w:after="120" w:line="264" w:lineRule="auto"/>
    </w:pPr>
    <w:rPr>
      <w:caps/>
    </w:rPr>
  </w:style>
  <w:style w:type="paragraph" w:customStyle="1" w:styleId="KopIV">
    <w:name w:val="KopIV"/>
    <w:basedOn w:val="Heading6"/>
    <w:next w:val="Standaardzonderwitregel"/>
    <w:pPr>
      <w:numPr>
        <w:numId w:val="20"/>
      </w:numPr>
      <w:spacing w:before="252"/>
      <w:ind w:left="864" w:hanging="864"/>
      <w:outlineLvl w:val="3"/>
    </w:pPr>
  </w:style>
  <w:style w:type="paragraph" w:customStyle="1" w:styleId="bskop2">
    <w:name w:val="bskop2"/>
    <w:basedOn w:val="Normal"/>
    <w:next w:val="Standaardzonderwitregel"/>
    <w:pPr>
      <w:numPr>
        <w:ilvl w:val="1"/>
        <w:numId w:val="24"/>
      </w:numPr>
      <w:tabs>
        <w:tab w:val="left" w:pos="510"/>
        <w:tab w:val="left" w:pos="624"/>
        <w:tab w:val="left" w:pos="851"/>
        <w:tab w:val="right" w:pos="10036"/>
      </w:tabs>
      <w:spacing w:before="240" w:line="240" w:lineRule="atLeast"/>
      <w:ind w:left="643" w:hanging="360"/>
      <w:jc w:val="both"/>
      <w:outlineLvl w:val="1"/>
    </w:pPr>
    <w:rPr>
      <w:rFonts w:ascii="Helvetica" w:hAnsi="Helvetica"/>
      <w:sz w:val="20"/>
    </w:rPr>
  </w:style>
  <w:style w:type="paragraph" w:styleId="BalloonText">
    <w:name w:val="Balloon Text"/>
    <w:basedOn w:val="Normal"/>
    <w:semiHidden/>
    <w:pPr>
      <w:spacing w:before="252" w:line="240" w:lineRule="atLeast"/>
      <w:jc w:val="both"/>
    </w:pPr>
    <w:rPr>
      <w:rFonts w:ascii="Tahoma" w:hAnsi="Tahoma" w:cs="Tahoma"/>
      <w:sz w:val="16"/>
      <w:szCs w:val="16"/>
    </w:rPr>
  </w:style>
  <w:style w:type="character" w:styleId="CommentReference">
    <w:name w:val="annotation reference"/>
    <w:semiHidden/>
    <w:rPr>
      <w:sz w:val="16"/>
      <w:szCs w:val="16"/>
    </w:rPr>
  </w:style>
  <w:style w:type="paragraph" w:styleId="ListParagraph">
    <w:name w:val="List Paragraph"/>
    <w:basedOn w:val="Normal"/>
    <w:uiPriority w:val="34"/>
    <w:qFormat/>
    <w:rsid w:val="00E67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giOffice\Programs\WhiteOffice\Sjabloon\Rap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Rapport.dot</Template>
  <TotalTime>2856</TotalTime>
  <Pages>229</Pages>
  <Words>27603</Words>
  <Characters>151820</Characters>
  <Application>Microsoft Office Word</Application>
  <DocSecurity>0</DocSecurity>
  <Lines>1265</Lines>
  <Paragraphs>358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Water productie Bedrijf Eindhoven Deel 1 Winning</vt:lpstr>
      <vt:lpstr>Water productie Bedrijf Eindhoven Deel 1 Winning</vt:lpstr>
    </vt:vector>
  </TitlesOfParts>
  <Company>HVL Eindhoven</Company>
  <LinksUpToDate>false</LinksUpToDate>
  <CharactersWithSpaces>179065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 productie Bedrijf Eindhoven Deel 1 Winning</dc:title>
  <dc:creator>Ruud Jansen</dc:creator>
  <cp:keywords>Bijlage 01</cp:keywords>
  <dc:description>Dit document is gemaakt met WhiteOffice versie 4.6.7</dc:description>
  <cp:lastModifiedBy>Marcel Jordaan</cp:lastModifiedBy>
  <cp:revision>31</cp:revision>
  <cp:lastPrinted>2009-10-12T10:57:00Z</cp:lastPrinted>
  <dcterms:created xsi:type="dcterms:W3CDTF">2011-11-06T12:11:00Z</dcterms:created>
  <dcterms:modified xsi:type="dcterms:W3CDTF">2013-04-16T20:28:00Z</dcterms:modified>
</cp:coreProperties>
</file>